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C846B" w14:textId="77777777" w:rsidR="00D50D36" w:rsidRPr="00D50D36" w:rsidRDefault="00D50D36" w:rsidP="00032D5D">
      <w:pPr>
        <w:widowControl w:val="0"/>
        <w:ind w:right="-7" w:firstLine="567"/>
        <w:jc w:val="right"/>
        <w:rPr>
          <w:rFonts w:ascii="GHEA Grapalat" w:hAnsi="GHEA Grapalat" w:cs="Sylfaen"/>
          <w:i/>
          <w:u w:val="single"/>
        </w:rPr>
      </w:pPr>
    </w:p>
    <w:p w14:paraId="31A0F3C9" w14:textId="77777777" w:rsidR="00642EFE" w:rsidRPr="009044F1" w:rsidRDefault="00642EFE" w:rsidP="00032D5D">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765F2C0F" w:rsidR="00642EFE" w:rsidRPr="00BA7128" w:rsidRDefault="00642EFE" w:rsidP="00032D5D">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A34892">
        <w:rPr>
          <w:rFonts w:ascii="GHEA Grapalat" w:hAnsi="GHEA Grapalat"/>
          <w:i w:val="0"/>
          <w:sz w:val="24"/>
          <w:szCs w:val="24"/>
        </w:rPr>
        <w:t>ЗАПРОСА КОТИРОВОК</w:t>
      </w:r>
      <w:r w:rsidR="00A34892">
        <w:rPr>
          <w:rStyle w:val="FootnoteReference"/>
          <w:rFonts w:ascii="GHEA Grapalat" w:hAnsi="GHEA Grapalat"/>
          <w:i w:val="0"/>
          <w:sz w:val="24"/>
          <w:szCs w:val="24"/>
        </w:rPr>
        <w:t xml:space="preserve"> </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032D5D">
      <w:pPr>
        <w:pStyle w:val="BodyTextIndent"/>
        <w:widowControl w:val="0"/>
        <w:spacing w:line="240" w:lineRule="auto"/>
        <w:ind w:firstLine="0"/>
        <w:jc w:val="center"/>
        <w:rPr>
          <w:rFonts w:ascii="GHEA Grapalat" w:hAnsi="GHEA Grapalat"/>
          <w:i w:val="0"/>
          <w:sz w:val="24"/>
          <w:szCs w:val="24"/>
        </w:rPr>
      </w:pPr>
    </w:p>
    <w:p w14:paraId="7A94C934" w14:textId="65E6163C" w:rsidR="00FC5DF2" w:rsidRPr="00FC5DF2" w:rsidRDefault="00642EFE" w:rsidP="00FC5DF2">
      <w:pPr>
        <w:pStyle w:val="BodyText"/>
        <w:widowControl w:val="0"/>
        <w:spacing w:after="0"/>
        <w:ind w:firstLine="567"/>
        <w:jc w:val="center"/>
        <w:rPr>
          <w:rFonts w:ascii="GHEA Grapalat" w:hAnsi="GHEA Grapalat"/>
        </w:rPr>
      </w:pPr>
      <w:r w:rsidRPr="00FC5DF2">
        <w:rPr>
          <w:rFonts w:ascii="GHEA Grapalat" w:hAnsi="GHEA Grapalat"/>
        </w:rPr>
        <w:t xml:space="preserve">Настоящий текст объявления утвержден Решением </w:t>
      </w:r>
      <w:r w:rsidR="00417E48" w:rsidRPr="00FC5DF2">
        <w:rPr>
          <w:rFonts w:ascii="GHEA Grapalat" w:hAnsi="GHEA Grapalat"/>
        </w:rPr>
        <w:t xml:space="preserve">Оценочной </w:t>
      </w:r>
      <w:r w:rsidRPr="00FC5DF2">
        <w:rPr>
          <w:rFonts w:ascii="GHEA Grapalat" w:hAnsi="GHEA Grapalat"/>
        </w:rPr>
        <w:t>Комиссии</w:t>
      </w:r>
      <w:r w:rsidR="00FC5DF2">
        <w:rPr>
          <w:rFonts w:ascii="GHEA Grapalat" w:hAnsi="GHEA Grapalat"/>
          <w:lang w:val="hy-AM"/>
        </w:rPr>
        <w:t xml:space="preserve"> </w:t>
      </w:r>
      <w:r w:rsidR="00FC5DF2" w:rsidRPr="00FC5DF2">
        <w:rPr>
          <w:rFonts w:ascii="GHEA Grapalat" w:hAnsi="GHEA Grapalat"/>
        </w:rPr>
        <w:t>№ 3</w:t>
      </w:r>
      <w:r w:rsidRPr="00FC5DF2">
        <w:rPr>
          <w:rFonts w:ascii="GHEA Grapalat" w:hAnsi="GHEA Grapalat"/>
        </w:rPr>
        <w:t xml:space="preserve"> от "</w:t>
      </w:r>
      <w:r w:rsidR="00EC1B6C">
        <w:rPr>
          <w:rFonts w:ascii="GHEA Grapalat" w:hAnsi="GHEA Grapalat"/>
          <w:lang w:val="hy-AM"/>
        </w:rPr>
        <w:t>12</w:t>
      </w:r>
      <w:r w:rsidRPr="00FC5DF2">
        <w:rPr>
          <w:rFonts w:ascii="GHEA Grapalat" w:hAnsi="GHEA Grapalat"/>
        </w:rPr>
        <w:t>" "</w:t>
      </w:r>
      <w:r w:rsidR="000C2441" w:rsidRPr="00FC5DF2">
        <w:rPr>
          <w:rFonts w:ascii="GHEA Grapalat" w:hAnsi="GHEA Grapalat"/>
          <w:lang w:val="hy-AM"/>
        </w:rPr>
        <w:t>0</w:t>
      </w:r>
      <w:r w:rsidR="00EC1B6C">
        <w:rPr>
          <w:rFonts w:ascii="GHEA Grapalat" w:hAnsi="GHEA Grapalat"/>
          <w:lang w:val="hy-AM"/>
        </w:rPr>
        <w:t>8</w:t>
      </w:r>
      <w:r w:rsidRPr="00FC5DF2">
        <w:rPr>
          <w:rFonts w:ascii="GHEA Grapalat" w:hAnsi="GHEA Grapalat"/>
        </w:rPr>
        <w:t xml:space="preserve">" </w:t>
      </w:r>
      <w:r w:rsidR="009141E0" w:rsidRPr="00FC5DF2">
        <w:rPr>
          <w:rFonts w:ascii="GHEA Grapalat" w:hAnsi="GHEA Grapalat"/>
        </w:rPr>
        <w:t>202</w:t>
      </w:r>
      <w:r w:rsidR="000C2441" w:rsidRPr="00FC5DF2">
        <w:rPr>
          <w:rFonts w:ascii="GHEA Grapalat" w:hAnsi="GHEA Grapalat"/>
          <w:lang w:val="hy-AM"/>
        </w:rPr>
        <w:t>5</w:t>
      </w:r>
      <w:r w:rsidR="00AA7117" w:rsidRPr="00FC5DF2">
        <w:rPr>
          <w:rFonts w:ascii="GHEA Grapalat" w:hAnsi="GHEA Grapalat"/>
        </w:rPr>
        <w:t xml:space="preserve"> </w:t>
      </w:r>
      <w:r w:rsidRPr="00FC5DF2">
        <w:rPr>
          <w:rFonts w:ascii="GHEA Grapalat" w:hAnsi="GHEA Grapalat"/>
        </w:rPr>
        <w:t xml:space="preserve">года </w:t>
      </w:r>
      <w:r w:rsidR="00FC5DF2" w:rsidRPr="00FC5DF2">
        <w:rPr>
          <w:rFonts w:ascii="GHEA Grapalat" w:hAnsi="GHEA Grapalat"/>
        </w:rPr>
        <w:t xml:space="preserve"> .</w:t>
      </w:r>
    </w:p>
    <w:p w14:paraId="75BB2BD3" w14:textId="38F7DABC" w:rsidR="0091042F" w:rsidRPr="00601797" w:rsidRDefault="0091042F" w:rsidP="00032D5D">
      <w:pPr>
        <w:pStyle w:val="BodyTextIndent"/>
        <w:widowControl w:val="0"/>
        <w:spacing w:line="240" w:lineRule="auto"/>
        <w:ind w:firstLine="0"/>
        <w:jc w:val="center"/>
        <w:rPr>
          <w:rFonts w:ascii="GHEA Grapalat" w:hAnsi="GHEA Grapalat"/>
          <w:i w:val="0"/>
          <w:color w:val="FF0000"/>
          <w:sz w:val="24"/>
          <w:szCs w:val="24"/>
        </w:rPr>
      </w:pPr>
    </w:p>
    <w:p w14:paraId="288D3E75" w14:textId="653D8855" w:rsidR="0091042F" w:rsidRPr="009044F1" w:rsidRDefault="0006703E" w:rsidP="00032D5D">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5F1514">
        <w:rPr>
          <w:rFonts w:ascii="GHEA Grapalat" w:hAnsi="GHEA Grapalat"/>
          <w:i w:val="0"/>
          <w:sz w:val="24"/>
          <w:szCs w:val="24"/>
        </w:rPr>
        <w:t>GHAShDzB-</w:t>
      </w:r>
      <w:r w:rsidR="00EC1B6C">
        <w:rPr>
          <w:rFonts w:ascii="GHEA Grapalat" w:hAnsi="GHEA Grapalat"/>
          <w:i w:val="0"/>
          <w:sz w:val="24"/>
          <w:szCs w:val="24"/>
        </w:rPr>
        <w:t>25/160</w:t>
      </w:r>
    </w:p>
    <w:p w14:paraId="4DA1CB45" w14:textId="77777777" w:rsidR="0091042F" w:rsidRPr="009044F1" w:rsidRDefault="0091042F" w:rsidP="00032D5D">
      <w:pPr>
        <w:pStyle w:val="BodyTextIndent"/>
        <w:widowControl w:val="0"/>
        <w:spacing w:line="240" w:lineRule="auto"/>
        <w:rPr>
          <w:rFonts w:ascii="GHEA Grapalat" w:hAnsi="GHEA Grapalat"/>
          <w:i w:val="0"/>
          <w:sz w:val="24"/>
          <w:szCs w:val="24"/>
        </w:rPr>
      </w:pPr>
    </w:p>
    <w:p w14:paraId="78B9F6A4" w14:textId="0AEBC2DD" w:rsidR="00642EFE" w:rsidRPr="009044F1" w:rsidRDefault="008D3ECC" w:rsidP="00032D5D">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t xml:space="preserve">        </w:t>
      </w:r>
      <w:r w:rsidR="00601797"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A34892">
        <w:rPr>
          <w:rFonts w:ascii="GHEA Grapalat" w:hAnsi="GHEA Grapalat"/>
          <w:i w:val="0"/>
          <w:sz w:val="24"/>
          <w:szCs w:val="24"/>
        </w:rPr>
        <w:t>запроса котировок</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rsidR="00642EFE">
        <w:fldChar w:fldCharType="begin"/>
      </w:r>
      <w:r w:rsidR="00642EFE">
        <w:instrText>HYPERLINK "http://www.armeps.am/" \h</w:instrText>
      </w:r>
      <w:r w:rsidR="00642EFE">
        <w:fldChar w:fldCharType="separate"/>
      </w:r>
      <w:r w:rsidR="00642EFE" w:rsidRPr="009044F1">
        <w:rPr>
          <w:rFonts w:ascii="GHEA Grapalat" w:hAnsi="GHEA Grapalat"/>
          <w:i w:val="0"/>
          <w:sz w:val="24"/>
          <w:szCs w:val="24"/>
        </w:rPr>
        <w:t>www.armeps.am</w:t>
      </w:r>
      <w:r w:rsidR="00642EFE">
        <w:fldChar w:fldCharType="end"/>
      </w:r>
      <w:r w:rsidR="00642EFE" w:rsidRPr="009044F1">
        <w:rPr>
          <w:rFonts w:ascii="GHEA Grapalat" w:hAnsi="GHEA Grapalat"/>
          <w:i w:val="0"/>
          <w:sz w:val="24"/>
          <w:szCs w:val="24"/>
        </w:rPr>
        <w:t>).</w:t>
      </w:r>
    </w:p>
    <w:p w14:paraId="2BB346DA" w14:textId="4058778E" w:rsidR="00341A74" w:rsidRPr="003A1EBB" w:rsidRDefault="00A20B69" w:rsidP="00C570D9">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5144A4">
        <w:rPr>
          <w:rFonts w:ascii="Calibri" w:hAnsi="Calibri" w:cs="Calibri"/>
          <w:i w:val="0"/>
          <w:sz w:val="24"/>
          <w:szCs w:val="24"/>
        </w:rPr>
        <w:t> </w:t>
      </w:r>
      <w:r w:rsidRPr="00C570D9">
        <w:rPr>
          <w:rFonts w:ascii="GHEA Grapalat" w:hAnsi="GHEA Grapalat"/>
          <w:i w:val="0"/>
          <w:sz w:val="24"/>
          <w:szCs w:val="24"/>
        </w:rPr>
        <w:t>установленном</w:t>
      </w:r>
      <w:r w:rsidR="00782D60" w:rsidRPr="005144A4">
        <w:rPr>
          <w:rFonts w:ascii="Calibri" w:hAnsi="Calibri" w:cs="Calibri"/>
          <w:i w:val="0"/>
          <w:sz w:val="24"/>
          <w:szCs w:val="24"/>
        </w:rPr>
        <w:t> </w:t>
      </w:r>
      <w:r w:rsidRPr="00C570D9">
        <w:rPr>
          <w:rFonts w:ascii="GHEA Grapalat" w:hAnsi="GHEA Grapalat"/>
          <w:i w:val="0"/>
          <w:sz w:val="24"/>
          <w:szCs w:val="24"/>
        </w:rPr>
        <w:t xml:space="preserve">порядке будет предложено заключить договор </w:t>
      </w:r>
      <w:r w:rsidR="005144A4">
        <w:rPr>
          <w:rFonts w:ascii="GHEA Grapalat" w:hAnsi="GHEA Grapalat"/>
          <w:i w:val="0"/>
          <w:sz w:val="24"/>
          <w:szCs w:val="24"/>
        </w:rPr>
        <w:t>по</w:t>
      </w:r>
      <w:r w:rsidRPr="00C570D9">
        <w:rPr>
          <w:rFonts w:ascii="GHEA Grapalat" w:hAnsi="GHEA Grapalat"/>
          <w:i w:val="0"/>
          <w:sz w:val="24"/>
          <w:szCs w:val="24"/>
        </w:rPr>
        <w:t xml:space="preserve"> п</w:t>
      </w:r>
      <w:r w:rsidR="005144A4">
        <w:rPr>
          <w:rFonts w:ascii="GHEA Grapalat" w:hAnsi="GHEA Grapalat"/>
          <w:i w:val="0"/>
          <w:sz w:val="24"/>
          <w:szCs w:val="24"/>
        </w:rPr>
        <w:t>риобретению</w:t>
      </w:r>
      <w:r w:rsidR="00C570D9">
        <w:rPr>
          <w:rFonts w:ascii="GHEA Grapalat" w:hAnsi="GHEA Grapalat"/>
          <w:i w:val="0"/>
          <w:sz w:val="24"/>
          <w:szCs w:val="24"/>
        </w:rPr>
        <w:t xml:space="preserve"> </w:t>
      </w:r>
      <w:r w:rsidR="00C570D9" w:rsidRPr="00C570D9">
        <w:rPr>
          <w:rFonts w:ascii="GHEA Grapalat" w:hAnsi="GHEA Grapalat"/>
          <w:i w:val="0"/>
          <w:sz w:val="24"/>
          <w:szCs w:val="24"/>
        </w:rPr>
        <w:t>строительных работ</w:t>
      </w:r>
      <w:r w:rsidR="005144A4">
        <w:rPr>
          <w:rFonts w:ascii="GHEA Grapalat" w:hAnsi="GHEA Grapalat"/>
          <w:i w:val="0"/>
          <w:sz w:val="24"/>
          <w:szCs w:val="24"/>
        </w:rPr>
        <w:t xml:space="preserve"> по</w:t>
      </w:r>
      <w:r w:rsidR="00C570D9" w:rsidRPr="00C570D9">
        <w:rPr>
          <w:rFonts w:ascii="GHEA Grapalat" w:hAnsi="GHEA Grapalat"/>
          <w:i w:val="0"/>
          <w:sz w:val="24"/>
          <w:szCs w:val="24"/>
        </w:rPr>
        <w:t xml:space="preserve"> </w:t>
      </w:r>
      <w:r w:rsidR="005144A4">
        <w:rPr>
          <w:rFonts w:ascii="GHEA Grapalat" w:hAnsi="GHEA Grapalat"/>
          <w:i w:val="0"/>
          <w:sz w:val="24"/>
          <w:szCs w:val="24"/>
        </w:rPr>
        <w:t>к</w:t>
      </w:r>
      <w:r w:rsidR="001C0350" w:rsidRPr="005144A4">
        <w:rPr>
          <w:rFonts w:ascii="GHEA Grapalat" w:hAnsi="GHEA Grapalat"/>
          <w:i w:val="0"/>
          <w:sz w:val="24"/>
          <w:szCs w:val="24"/>
        </w:rPr>
        <w:t>апитальн</w:t>
      </w:r>
      <w:r w:rsidR="005144A4">
        <w:rPr>
          <w:rFonts w:ascii="GHEA Grapalat" w:hAnsi="GHEA Grapalat"/>
          <w:i w:val="0"/>
          <w:sz w:val="24"/>
          <w:szCs w:val="24"/>
        </w:rPr>
        <w:t>ому</w:t>
      </w:r>
      <w:r w:rsidR="001C0350" w:rsidRPr="005144A4">
        <w:rPr>
          <w:rFonts w:ascii="GHEA Grapalat" w:hAnsi="GHEA Grapalat"/>
          <w:i w:val="0"/>
          <w:sz w:val="24"/>
          <w:szCs w:val="24"/>
        </w:rPr>
        <w:t xml:space="preserve"> ремонт</w:t>
      </w:r>
      <w:r w:rsidR="005144A4">
        <w:rPr>
          <w:rFonts w:ascii="GHEA Grapalat" w:hAnsi="GHEA Grapalat"/>
          <w:i w:val="0"/>
          <w:sz w:val="24"/>
          <w:szCs w:val="24"/>
        </w:rPr>
        <w:t>у</w:t>
      </w:r>
      <w:r w:rsidR="001C0350" w:rsidRPr="005144A4">
        <w:rPr>
          <w:rFonts w:ascii="GHEA Grapalat" w:hAnsi="GHEA Grapalat"/>
          <w:i w:val="0"/>
          <w:sz w:val="24"/>
          <w:szCs w:val="24"/>
        </w:rPr>
        <w:t xml:space="preserve"> и обслуживани</w:t>
      </w:r>
      <w:r w:rsidR="005144A4">
        <w:rPr>
          <w:rFonts w:ascii="GHEA Grapalat" w:hAnsi="GHEA Grapalat"/>
          <w:i w:val="0"/>
          <w:sz w:val="24"/>
          <w:szCs w:val="24"/>
        </w:rPr>
        <w:t>ю</w:t>
      </w:r>
      <w:r w:rsidR="001C0350" w:rsidRPr="005144A4">
        <w:rPr>
          <w:rFonts w:ascii="GHEA Grapalat" w:hAnsi="GHEA Grapalat"/>
          <w:i w:val="0"/>
          <w:sz w:val="24"/>
          <w:szCs w:val="24"/>
        </w:rPr>
        <w:t xml:space="preserve"> дворовых территорий и площадок на территории административного района</w:t>
      </w:r>
      <w:r w:rsidR="005144A4" w:rsidRPr="005144A4">
        <w:rPr>
          <w:rFonts w:ascii="GHEA Grapalat" w:hAnsi="GHEA Grapalat"/>
          <w:i w:val="0"/>
          <w:sz w:val="24"/>
          <w:szCs w:val="24"/>
        </w:rPr>
        <w:t xml:space="preserve"> Кентрон</w:t>
      </w:r>
      <w:r w:rsidR="00C570D9" w:rsidRPr="00C570D9">
        <w:rPr>
          <w:rFonts w:ascii="GHEA Grapalat" w:hAnsi="GHEA Grapalat"/>
          <w:i w:val="0"/>
          <w:sz w:val="24"/>
          <w:szCs w:val="24"/>
        </w:rPr>
        <w:t xml:space="preserve"> </w:t>
      </w:r>
      <w:r w:rsidR="00032D5D" w:rsidRPr="00C570D9">
        <w:rPr>
          <w:rFonts w:ascii="GHEA Grapalat" w:hAnsi="GHEA Grapalat"/>
          <w:i w:val="0"/>
          <w:sz w:val="24"/>
          <w:szCs w:val="24"/>
        </w:rPr>
        <w:t xml:space="preserve">города Ереван </w:t>
      </w:r>
      <w:r w:rsidR="00782D60">
        <w:rPr>
          <w:rFonts w:ascii="GHEA Grapalat" w:hAnsi="GHEA Grapalat"/>
          <w:i w:val="0"/>
          <w:sz w:val="24"/>
          <w:szCs w:val="24"/>
        </w:rPr>
        <w:t>(далее — договор).</w:t>
      </w:r>
    </w:p>
    <w:p w14:paraId="1D6FB85B" w14:textId="77777777" w:rsidR="00357D48" w:rsidRPr="009044F1" w:rsidRDefault="00A20B69" w:rsidP="00032D5D">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032D5D">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032D5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032D5D">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695D0930" w:rsidR="005939DE" w:rsidRPr="00C07F24" w:rsidRDefault="00677658" w:rsidP="00032D5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9044F1">
        <w:rPr>
          <w:rFonts w:ascii="GHEA Grapalat" w:hAnsi="GHEA Grapalat"/>
          <w:i w:val="0"/>
          <w:sz w:val="24"/>
          <w:szCs w:val="24"/>
        </w:rPr>
        <w:t>www.armeps.am</w:t>
      </w:r>
      <w: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647074">
        <w:rPr>
          <w:rFonts w:ascii="GHEA Grapalat" w:hAnsi="GHEA Grapalat"/>
          <w:b/>
          <w:i w:val="0"/>
          <w:iCs/>
          <w:lang w:val="hy-AM"/>
        </w:rPr>
        <w:t>11:00</w:t>
      </w:r>
      <w:r w:rsidR="00601797" w:rsidRPr="00601797">
        <w:rPr>
          <w:rFonts w:ascii="GHEA Grapalat" w:hAnsi="GHEA Grapalat"/>
          <w:b/>
          <w:i w:val="0"/>
          <w:iCs/>
          <w:lang w:val="hy-AM"/>
        </w:rPr>
        <w:t xml:space="preserve"> часов </w:t>
      </w:r>
      <w:r w:rsidR="00E51055">
        <w:rPr>
          <w:rFonts w:ascii="GHEA Grapalat" w:hAnsi="GHEA Grapalat"/>
          <w:b/>
          <w:i w:val="0"/>
          <w:iCs/>
          <w:lang w:val="hy-AM"/>
        </w:rPr>
        <w:t>21</w:t>
      </w:r>
      <w:r w:rsidR="008D5BD3">
        <w:rPr>
          <w:rFonts w:ascii="GHEA Grapalat" w:hAnsi="GHEA Grapalat"/>
          <w:b/>
          <w:i w:val="0"/>
          <w:iCs/>
          <w:lang w:val="hy-AM"/>
        </w:rPr>
        <w:t>.0</w:t>
      </w:r>
      <w:r w:rsidR="00FC5DF2">
        <w:rPr>
          <w:rFonts w:ascii="GHEA Grapalat" w:hAnsi="GHEA Grapalat"/>
          <w:b/>
          <w:i w:val="0"/>
          <w:iCs/>
          <w:lang w:val="hy-AM"/>
        </w:rPr>
        <w:t>8</w:t>
      </w:r>
      <w:r w:rsidR="008D5BD3">
        <w:rPr>
          <w:rFonts w:ascii="GHEA Grapalat" w:hAnsi="GHEA Grapalat"/>
          <w:b/>
          <w:i w:val="0"/>
          <w:iCs/>
          <w:lang w:val="hy-AM"/>
        </w:rPr>
        <w:t>.2025</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032D5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 xml:space="preserve">а английском или </w:t>
      </w:r>
      <w:r w:rsidR="001B32D9">
        <w:rPr>
          <w:rFonts w:ascii="GHEA Grapalat" w:hAnsi="GHEA Grapalat"/>
          <w:i w:val="0"/>
          <w:sz w:val="24"/>
          <w:szCs w:val="24"/>
        </w:rPr>
        <w:lastRenderedPageBreak/>
        <w:t>русском языке.</w:t>
      </w:r>
    </w:p>
    <w:p w14:paraId="15D945FC" w14:textId="18C7E98B" w:rsidR="004E2FC6" w:rsidRPr="001B32D9" w:rsidRDefault="0060526C" w:rsidP="00032D5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647074">
        <w:rPr>
          <w:rFonts w:ascii="GHEA Grapalat" w:hAnsi="GHEA Grapalat"/>
          <w:b/>
          <w:i w:val="0"/>
          <w:iCs/>
          <w:lang w:val="hy-AM"/>
        </w:rPr>
        <w:t>11:00</w:t>
      </w:r>
      <w:r w:rsidR="00601797" w:rsidRPr="00601797">
        <w:rPr>
          <w:rFonts w:ascii="GHEA Grapalat" w:hAnsi="GHEA Grapalat"/>
          <w:b/>
          <w:i w:val="0"/>
          <w:iCs/>
          <w:lang w:val="hy-AM"/>
        </w:rPr>
        <w:t xml:space="preserve"> часов </w:t>
      </w:r>
      <w:r w:rsidR="00E51055">
        <w:rPr>
          <w:rFonts w:ascii="GHEA Grapalat" w:hAnsi="GHEA Grapalat"/>
          <w:b/>
          <w:i w:val="0"/>
          <w:iCs/>
          <w:lang w:val="hy-AM"/>
        </w:rPr>
        <w:t>21</w:t>
      </w:r>
      <w:r w:rsidR="00C570D9">
        <w:rPr>
          <w:rFonts w:ascii="GHEA Grapalat" w:hAnsi="GHEA Grapalat"/>
          <w:b/>
          <w:i w:val="0"/>
          <w:iCs/>
          <w:lang w:val="hy-AM"/>
        </w:rPr>
        <w:t>.0</w:t>
      </w:r>
      <w:r w:rsidR="00FC5DF2">
        <w:rPr>
          <w:rFonts w:ascii="GHEA Grapalat" w:hAnsi="GHEA Grapalat"/>
          <w:b/>
          <w:i w:val="0"/>
          <w:iCs/>
          <w:lang w:val="hy-AM"/>
        </w:rPr>
        <w:t>8</w:t>
      </w:r>
      <w:r w:rsidR="00C570D9">
        <w:rPr>
          <w:rFonts w:ascii="GHEA Grapalat" w:hAnsi="GHEA Grapalat"/>
          <w:b/>
          <w:i w:val="0"/>
          <w:iCs/>
          <w:lang w:val="hy-AM"/>
        </w:rPr>
        <w:t>.2025</w:t>
      </w:r>
      <w:r w:rsidR="00C570D9" w:rsidRPr="009044F1">
        <w:rPr>
          <w:rFonts w:ascii="GHEA Grapalat" w:hAnsi="GHEA Grapalat"/>
          <w:i w:val="0"/>
          <w:sz w:val="24"/>
          <w:szCs w:val="24"/>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032D5D">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77777777" w:rsidR="006E7AF9" w:rsidRDefault="006E7AF9" w:rsidP="00032D5D">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0728230E" w14:textId="37B09A98" w:rsidR="006E7AF9" w:rsidRDefault="006E7AF9" w:rsidP="00032D5D">
      <w:pPr>
        <w:pStyle w:val="FootnoteText"/>
        <w:tabs>
          <w:tab w:val="left" w:pos="1350"/>
        </w:tabs>
        <w:jc w:val="both"/>
        <w:rPr>
          <w:rFonts w:ascii="GHEA Grapalat" w:hAnsi="GHEA Grapalat"/>
          <w:sz w:val="24"/>
          <w:szCs w:val="24"/>
        </w:rPr>
      </w:pPr>
      <w:r>
        <w:rPr>
          <w:rFonts w:ascii="GHEA Grapalat" w:hAnsi="GHEA Grapalat"/>
          <w:sz w:val="24"/>
          <w:szCs w:val="24"/>
        </w:rPr>
        <w:t xml:space="preserve">Телефон` </w:t>
      </w:r>
      <w:r w:rsidR="00032D5D">
        <w:rPr>
          <w:rFonts w:ascii="GHEA Grapalat" w:hAnsi="GHEA Grapalat"/>
          <w:sz w:val="24"/>
          <w:szCs w:val="24"/>
        </w:rPr>
        <w:t>011514373</w:t>
      </w:r>
    </w:p>
    <w:p w14:paraId="29D580B7" w14:textId="048A7422" w:rsidR="006E7AF9" w:rsidRDefault="006E7AF9" w:rsidP="00032D5D">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032D5D">
        <w:rPr>
          <w:rFonts w:ascii="GHEA Grapalat" w:hAnsi="GHEA Grapalat"/>
          <w:i w:val="0"/>
          <w:sz w:val="24"/>
          <w:szCs w:val="24"/>
          <w:lang w:val="en-US"/>
        </w:rPr>
        <w:t>gor</w:t>
      </w:r>
      <w:proofErr w:type="spellEnd"/>
      <w:r w:rsidR="00032D5D" w:rsidRPr="00032D5D">
        <w:rPr>
          <w:rFonts w:ascii="GHEA Grapalat" w:hAnsi="GHEA Grapalat"/>
          <w:i w:val="0"/>
          <w:sz w:val="24"/>
          <w:szCs w:val="24"/>
        </w:rPr>
        <w:t>.</w:t>
      </w:r>
      <w:proofErr w:type="spellStart"/>
      <w:r w:rsidR="00032D5D">
        <w:rPr>
          <w:rFonts w:ascii="GHEA Grapalat" w:hAnsi="GHEA Grapalat"/>
          <w:i w:val="0"/>
          <w:sz w:val="24"/>
          <w:szCs w:val="24"/>
          <w:lang w:val="en-US"/>
        </w:rPr>
        <w:t>muradyan</w:t>
      </w:r>
      <w:proofErr w:type="spellEnd"/>
      <w:r w:rsidR="00032D5D" w:rsidRPr="00032D5D">
        <w:rPr>
          <w:rFonts w:ascii="GHEA Grapalat" w:hAnsi="GHEA Grapalat"/>
          <w:i w:val="0"/>
          <w:sz w:val="24"/>
          <w:szCs w:val="24"/>
        </w:rPr>
        <w:t>@</w:t>
      </w:r>
      <w:proofErr w:type="spellStart"/>
      <w:r w:rsidR="00032D5D">
        <w:rPr>
          <w:rFonts w:ascii="GHEA Grapalat" w:hAnsi="GHEA Grapalat"/>
          <w:i w:val="0"/>
          <w:sz w:val="24"/>
          <w:szCs w:val="24"/>
          <w:lang w:val="en-US"/>
        </w:rPr>
        <w:t>yerevan</w:t>
      </w:r>
      <w:proofErr w:type="spellEnd"/>
      <w:r w:rsidR="00032D5D" w:rsidRPr="00032D5D">
        <w:rPr>
          <w:rFonts w:ascii="GHEA Grapalat" w:hAnsi="GHEA Grapalat"/>
          <w:i w:val="0"/>
          <w:sz w:val="24"/>
          <w:szCs w:val="24"/>
        </w:rPr>
        <w:t>.</w:t>
      </w:r>
      <w:r w:rsidR="00032D5D">
        <w:rPr>
          <w:rFonts w:ascii="GHEA Grapalat" w:hAnsi="GHEA Grapalat"/>
          <w:i w:val="0"/>
          <w:sz w:val="24"/>
          <w:szCs w:val="24"/>
          <w:lang w:val="en-US"/>
        </w:rPr>
        <w:t>am</w:t>
      </w:r>
      <w:r w:rsidR="00032D5D" w:rsidRPr="00032D5D">
        <w:rPr>
          <w:rFonts w:ascii="GHEA Grapalat" w:hAnsi="GHEA Grapalat"/>
          <w:i w:val="0"/>
          <w:sz w:val="24"/>
          <w:szCs w:val="24"/>
        </w:rPr>
        <w:t xml:space="preserve"> </w:t>
      </w:r>
    </w:p>
    <w:p w14:paraId="7EB7C1E5" w14:textId="77777777" w:rsidR="006E7AF9" w:rsidRDefault="006E7AF9" w:rsidP="00032D5D">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032D5D">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032D5D">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06BCFCFD" w14:textId="47EEB2CD" w:rsidR="00096865" w:rsidRPr="009044F1" w:rsidRDefault="005D7731" w:rsidP="00032D5D">
      <w:pPr>
        <w:pStyle w:val="BodyText"/>
        <w:widowControl w:val="0"/>
        <w:spacing w:after="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601797">
        <w:rPr>
          <w:rFonts w:ascii="GHEA Grapalat" w:hAnsi="GHEA Grapalat"/>
          <w:i/>
        </w:rPr>
        <w:t>EQ-</w:t>
      </w:r>
      <w:r w:rsidR="005F1514">
        <w:rPr>
          <w:rFonts w:ascii="GHEA Grapalat" w:hAnsi="GHEA Grapalat"/>
          <w:i/>
        </w:rPr>
        <w:t>GHAShDzB-</w:t>
      </w:r>
      <w:r w:rsidR="00EC1B6C">
        <w:rPr>
          <w:rFonts w:ascii="GHEA Grapalat" w:hAnsi="GHEA Grapalat"/>
          <w:i/>
        </w:rPr>
        <w:t>25/160</w:t>
      </w:r>
      <w:r w:rsidR="001B32D9" w:rsidRPr="001B32D9">
        <w:rPr>
          <w:rFonts w:ascii="GHEA Grapalat" w:hAnsi="GHEA Grapalat" w:cs="Times Armenian"/>
          <w:i/>
        </w:rPr>
        <w:br/>
      </w:r>
      <w:r w:rsidR="00A46F92">
        <w:rPr>
          <w:rFonts w:ascii="GHEA Grapalat" w:hAnsi="GHEA Grapalat"/>
          <w:i/>
        </w:rPr>
        <w:t xml:space="preserve">№ </w:t>
      </w:r>
      <w:r w:rsidR="008D10C8">
        <w:rPr>
          <w:rFonts w:ascii="GHEA Grapalat" w:hAnsi="GHEA Grapalat"/>
          <w:i/>
          <w:lang w:val="hy-AM"/>
        </w:rPr>
        <w:t>2</w:t>
      </w:r>
      <w:r w:rsidR="00096865" w:rsidRPr="009044F1">
        <w:rPr>
          <w:rFonts w:ascii="GHEA Grapalat" w:hAnsi="GHEA Grapalat"/>
          <w:i/>
        </w:rPr>
        <w:t xml:space="preserve"> от </w:t>
      </w:r>
      <w:r w:rsidR="008D10C8">
        <w:rPr>
          <w:rFonts w:ascii="GHEA Grapalat" w:hAnsi="GHEA Grapalat"/>
          <w:i/>
          <w:lang w:val="hy-AM"/>
        </w:rPr>
        <w:t>12</w:t>
      </w:r>
      <w:r w:rsidR="006E7AF9" w:rsidRPr="006E7AF9">
        <w:rPr>
          <w:rFonts w:ascii="GHEA Grapalat" w:hAnsi="GHEA Grapalat"/>
          <w:i/>
          <w:color w:val="FF0000"/>
        </w:rPr>
        <w:t>.</w:t>
      </w:r>
      <w:r w:rsidR="000C2441">
        <w:rPr>
          <w:rFonts w:ascii="GHEA Grapalat" w:hAnsi="GHEA Grapalat"/>
          <w:i/>
          <w:color w:val="FF0000"/>
          <w:lang w:val="hy-AM"/>
        </w:rPr>
        <w:t>0</w:t>
      </w:r>
      <w:r w:rsidR="008D10C8">
        <w:rPr>
          <w:rFonts w:ascii="GHEA Grapalat" w:hAnsi="GHEA Grapalat"/>
          <w:i/>
          <w:color w:val="FF0000"/>
          <w:lang w:val="hy-AM"/>
        </w:rPr>
        <w:t>8</w:t>
      </w:r>
      <w:r w:rsidR="000F1325">
        <w:rPr>
          <w:rFonts w:ascii="GHEA Grapalat" w:hAnsi="GHEA Grapalat"/>
          <w:i/>
          <w:color w:val="FF0000"/>
          <w:lang w:val="hy-AM"/>
        </w:rPr>
        <w:t>.</w:t>
      </w:r>
      <w:r w:rsidR="009141E0">
        <w:rPr>
          <w:rFonts w:ascii="GHEA Grapalat" w:hAnsi="GHEA Grapalat"/>
          <w:i/>
          <w:color w:val="FF0000"/>
        </w:rPr>
        <w:t>202</w:t>
      </w:r>
      <w:r w:rsidR="000C2441">
        <w:rPr>
          <w:rFonts w:ascii="GHEA Grapalat" w:hAnsi="GHEA Grapalat"/>
          <w:i/>
          <w:color w:val="FF0000"/>
          <w:lang w:val="hy-AM"/>
        </w:rPr>
        <w:t>5</w:t>
      </w:r>
      <w:r w:rsidR="009F10E4" w:rsidRPr="006E7AF9">
        <w:rPr>
          <w:rFonts w:ascii="GHEA Grapalat" w:hAnsi="GHEA Grapalat"/>
          <w:i/>
          <w:color w:val="FF0000"/>
        </w:rPr>
        <w:t xml:space="preserve"> </w:t>
      </w:r>
      <w:r w:rsidR="00096865" w:rsidRPr="009044F1">
        <w:rPr>
          <w:rFonts w:ascii="GHEA Grapalat" w:hAnsi="GHEA Grapalat"/>
          <w:i/>
        </w:rPr>
        <w:t>г.</w:t>
      </w:r>
    </w:p>
    <w:p w14:paraId="1B422F9C" w14:textId="77777777" w:rsidR="00096865" w:rsidRPr="009044F1" w:rsidRDefault="00096865" w:rsidP="00032D5D">
      <w:pPr>
        <w:pStyle w:val="BodyText"/>
        <w:widowControl w:val="0"/>
        <w:spacing w:after="0"/>
        <w:ind w:right="-7" w:firstLine="567"/>
        <w:jc w:val="center"/>
        <w:rPr>
          <w:rFonts w:ascii="GHEA Grapalat" w:hAnsi="GHEA Grapalat"/>
        </w:rPr>
      </w:pPr>
    </w:p>
    <w:p w14:paraId="552921E7" w14:textId="77777777" w:rsidR="00096865" w:rsidRPr="003A1EBB" w:rsidRDefault="00096865" w:rsidP="00032D5D">
      <w:pPr>
        <w:pStyle w:val="BodyText"/>
        <w:widowControl w:val="0"/>
        <w:spacing w:after="0"/>
        <w:ind w:right="-7" w:firstLine="567"/>
        <w:jc w:val="center"/>
        <w:rPr>
          <w:rFonts w:ascii="GHEA Grapalat" w:hAnsi="GHEA Grapalat"/>
        </w:rPr>
      </w:pPr>
    </w:p>
    <w:p w14:paraId="26067788" w14:textId="77777777" w:rsidR="000763E5" w:rsidRPr="003A1EBB" w:rsidRDefault="000763E5" w:rsidP="00032D5D">
      <w:pPr>
        <w:pStyle w:val="BodyText"/>
        <w:widowControl w:val="0"/>
        <w:spacing w:after="0"/>
        <w:ind w:right="-7" w:firstLine="567"/>
        <w:jc w:val="center"/>
        <w:rPr>
          <w:rFonts w:ascii="GHEA Grapalat" w:hAnsi="GHEA Grapalat"/>
        </w:rPr>
      </w:pPr>
    </w:p>
    <w:p w14:paraId="4C04C126" w14:textId="64572A1A" w:rsidR="00096865" w:rsidRPr="003A1EBB" w:rsidRDefault="00033ED4" w:rsidP="00032D5D">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032D5D">
      <w:pPr>
        <w:pStyle w:val="BodyText"/>
        <w:widowControl w:val="0"/>
        <w:spacing w:after="0"/>
        <w:ind w:right="-7" w:firstLine="567"/>
        <w:jc w:val="center"/>
        <w:rPr>
          <w:rFonts w:ascii="GHEA Grapalat" w:hAnsi="GHEA Grapalat"/>
        </w:rPr>
      </w:pPr>
    </w:p>
    <w:p w14:paraId="6312CFBB" w14:textId="77777777" w:rsidR="000763E5" w:rsidRPr="003A1EBB" w:rsidRDefault="000763E5" w:rsidP="00032D5D">
      <w:pPr>
        <w:pStyle w:val="BodyText"/>
        <w:widowControl w:val="0"/>
        <w:spacing w:after="0"/>
        <w:ind w:right="-7" w:firstLine="567"/>
        <w:jc w:val="center"/>
        <w:rPr>
          <w:rFonts w:ascii="GHEA Grapalat" w:hAnsi="GHEA Grapalat"/>
        </w:rPr>
      </w:pPr>
    </w:p>
    <w:p w14:paraId="63B83025" w14:textId="77777777" w:rsidR="00096865" w:rsidRPr="009044F1" w:rsidRDefault="000763E5" w:rsidP="00032D5D">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032D5D">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032D5D">
      <w:pPr>
        <w:pStyle w:val="BodyText"/>
        <w:widowControl w:val="0"/>
        <w:spacing w:after="0"/>
        <w:ind w:right="-7" w:firstLine="567"/>
        <w:jc w:val="center"/>
        <w:rPr>
          <w:rFonts w:ascii="GHEA Grapalat" w:hAnsi="GHEA Grapalat" w:cs="Sylfaen"/>
        </w:rPr>
      </w:pPr>
    </w:p>
    <w:p w14:paraId="56BCC1F6" w14:textId="6770934B" w:rsidR="00033ED4" w:rsidRDefault="002B32D6" w:rsidP="00032D5D">
      <w:pPr>
        <w:pStyle w:val="BodyText"/>
        <w:widowControl w:val="0"/>
        <w:spacing w:after="0"/>
        <w:ind w:right="-7"/>
        <w:jc w:val="center"/>
        <w:rPr>
          <w:rFonts w:ascii="GHEA Grapalat" w:hAnsi="GHEA Grapalat"/>
        </w:rPr>
      </w:pPr>
      <w:r w:rsidRPr="009044F1">
        <w:rPr>
          <w:rFonts w:ascii="GHEA Grapalat" w:hAnsi="GHEA Grapalat"/>
        </w:rPr>
        <w:t xml:space="preserve">НА </w:t>
      </w:r>
      <w:r w:rsidR="00A34892">
        <w:rPr>
          <w:rFonts w:ascii="GHEA Grapalat" w:hAnsi="GHEA Grapalat"/>
        </w:rPr>
        <w:t>ЗАПРОСА КОТИРОВОК</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1F6066">
        <w:rPr>
          <w:rFonts w:ascii="GHEA Grapalat" w:hAnsi="GHEA Grapalat"/>
          <w:i/>
        </w:rPr>
        <w:t xml:space="preserve"> </w:t>
      </w:r>
      <w:r w:rsidR="00442510">
        <w:rPr>
          <w:rFonts w:ascii="GHEA Grapalat" w:hAnsi="GHEA Grapalat"/>
        </w:rPr>
        <w:t xml:space="preserve"> </w:t>
      </w:r>
      <w:r w:rsidR="00442510" w:rsidRPr="00C570D9">
        <w:rPr>
          <w:rFonts w:ascii="GHEA Grapalat" w:hAnsi="GHEA Grapalat"/>
        </w:rPr>
        <w:t>строительных работ</w:t>
      </w:r>
      <w:r w:rsidR="00442510">
        <w:rPr>
          <w:rFonts w:ascii="GHEA Grapalat" w:hAnsi="GHEA Grapalat"/>
          <w:i/>
        </w:rPr>
        <w:t xml:space="preserve"> по</w:t>
      </w:r>
      <w:r w:rsidR="00442510" w:rsidRPr="00C570D9">
        <w:rPr>
          <w:rFonts w:ascii="GHEA Grapalat" w:hAnsi="GHEA Grapalat"/>
        </w:rPr>
        <w:t xml:space="preserve"> </w:t>
      </w:r>
      <w:r w:rsidR="00442510">
        <w:rPr>
          <w:rFonts w:ascii="GHEA Grapalat" w:hAnsi="GHEA Grapalat"/>
          <w:i/>
        </w:rPr>
        <w:t>к</w:t>
      </w:r>
      <w:r w:rsidR="00442510" w:rsidRPr="005144A4">
        <w:rPr>
          <w:rFonts w:ascii="GHEA Grapalat" w:hAnsi="GHEA Grapalat"/>
          <w:i/>
        </w:rPr>
        <w:t>апитальн</w:t>
      </w:r>
      <w:r w:rsidR="00442510">
        <w:rPr>
          <w:rFonts w:ascii="GHEA Grapalat" w:hAnsi="GHEA Grapalat"/>
          <w:i/>
        </w:rPr>
        <w:t>ому</w:t>
      </w:r>
      <w:r w:rsidR="00442510" w:rsidRPr="005144A4">
        <w:rPr>
          <w:rFonts w:ascii="GHEA Grapalat" w:hAnsi="GHEA Grapalat"/>
          <w:i/>
        </w:rPr>
        <w:t xml:space="preserve"> ремонт</w:t>
      </w:r>
      <w:r w:rsidR="00442510">
        <w:rPr>
          <w:rFonts w:ascii="GHEA Grapalat" w:hAnsi="GHEA Grapalat"/>
          <w:i/>
        </w:rPr>
        <w:t>у</w:t>
      </w:r>
      <w:r w:rsidR="00442510" w:rsidRPr="005144A4">
        <w:rPr>
          <w:rFonts w:ascii="GHEA Grapalat" w:hAnsi="GHEA Grapalat"/>
          <w:i/>
        </w:rPr>
        <w:t xml:space="preserve"> и обслуживани</w:t>
      </w:r>
      <w:r w:rsidR="00442510">
        <w:rPr>
          <w:rFonts w:ascii="GHEA Grapalat" w:hAnsi="GHEA Grapalat"/>
          <w:i/>
        </w:rPr>
        <w:t>ю</w:t>
      </w:r>
      <w:r w:rsidR="00442510" w:rsidRPr="005144A4">
        <w:rPr>
          <w:rFonts w:ascii="GHEA Grapalat" w:hAnsi="GHEA Grapalat"/>
          <w:i/>
        </w:rPr>
        <w:t xml:space="preserve"> дворовых территорий и площадок на территории административного района Кентрон</w:t>
      </w:r>
      <w:r w:rsidR="001F6066" w:rsidRPr="00C570D9">
        <w:rPr>
          <w:rFonts w:ascii="GHEA Grapalat" w:hAnsi="GHEA Grapalat"/>
          <w:i/>
        </w:rPr>
        <w:t xml:space="preserve"> Ереван</w:t>
      </w:r>
      <w:r w:rsidR="0088061A">
        <w:rPr>
          <w:rFonts w:ascii="GHEA Grapalat" w:eastAsia="MS Mincho" w:hAnsi="GHEA Grapalat"/>
          <w:b/>
          <w:szCs w:val="18"/>
          <w:lang w:eastAsia="ja-JP"/>
        </w:rPr>
        <w:t xml:space="preserve">  </w:t>
      </w:r>
      <w:r w:rsidR="00033ED4">
        <w:rPr>
          <w:rFonts w:ascii="GHEA Grapalat" w:hAnsi="GHEA Grapalat"/>
        </w:rPr>
        <w:t xml:space="preserve">ДЛЯ НУЖД </w:t>
      </w:r>
      <w:r w:rsidR="00033ED4">
        <w:rPr>
          <w:rFonts w:ascii="GHEA Grapalat" w:hAnsi="GHEA Grapalat" w:cs="Sylfaen"/>
          <w:b/>
        </w:rPr>
        <w:t>МЭРИЯ Г.ЕРЕВАНА</w:t>
      </w:r>
    </w:p>
    <w:p w14:paraId="657D18F3" w14:textId="2269D508" w:rsidR="00096865" w:rsidRPr="009044F1" w:rsidRDefault="00096865" w:rsidP="00032D5D">
      <w:pPr>
        <w:pStyle w:val="BodyText"/>
        <w:widowControl w:val="0"/>
        <w:spacing w:after="0"/>
        <w:ind w:right="-7"/>
        <w:jc w:val="center"/>
        <w:rPr>
          <w:rFonts w:ascii="GHEA Grapalat" w:hAnsi="GHEA Grapalat"/>
        </w:rPr>
      </w:pPr>
    </w:p>
    <w:p w14:paraId="0B3314FF" w14:textId="77777777" w:rsidR="00CE0D95" w:rsidRPr="009044F1" w:rsidRDefault="00CE0D95" w:rsidP="00032D5D">
      <w:pPr>
        <w:pStyle w:val="BodyText"/>
        <w:widowControl w:val="0"/>
        <w:spacing w:after="0"/>
        <w:ind w:right="-7" w:firstLine="567"/>
        <w:jc w:val="center"/>
        <w:rPr>
          <w:rFonts w:ascii="GHEA Grapalat" w:hAnsi="GHEA Grapalat"/>
        </w:rPr>
      </w:pPr>
    </w:p>
    <w:p w14:paraId="41B931A2" w14:textId="77777777" w:rsidR="00CE0D95" w:rsidRPr="009044F1" w:rsidRDefault="00CE0D95" w:rsidP="00032D5D">
      <w:pPr>
        <w:pStyle w:val="BodyText"/>
        <w:widowControl w:val="0"/>
        <w:spacing w:after="0"/>
        <w:ind w:right="-7" w:firstLine="567"/>
        <w:jc w:val="center"/>
        <w:rPr>
          <w:rFonts w:ascii="GHEA Grapalat" w:hAnsi="GHEA Grapalat"/>
        </w:rPr>
      </w:pPr>
    </w:p>
    <w:p w14:paraId="78B1FA20" w14:textId="77777777" w:rsidR="000763E5" w:rsidRDefault="000763E5" w:rsidP="00032D5D">
      <w:pPr>
        <w:rPr>
          <w:rFonts w:ascii="GHEA Grapalat" w:hAnsi="GHEA Grapalat"/>
        </w:rPr>
      </w:pPr>
      <w:r>
        <w:rPr>
          <w:rFonts w:ascii="GHEA Grapalat" w:hAnsi="GHEA Grapalat"/>
        </w:rPr>
        <w:br w:type="page"/>
      </w:r>
    </w:p>
    <w:p w14:paraId="5ED59B81" w14:textId="77777777" w:rsidR="001A43A4" w:rsidRPr="009044F1" w:rsidRDefault="00096865" w:rsidP="00032D5D">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032D5D">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032D5D">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032D5D">
      <w:pPr>
        <w:widowControl w:val="0"/>
        <w:ind w:firstLine="567"/>
        <w:jc w:val="both"/>
        <w:rPr>
          <w:rFonts w:ascii="GHEA Grapalat" w:hAnsi="GHEA Grapalat"/>
          <w:i/>
          <w:lang w:val="hy-AM"/>
        </w:rPr>
      </w:pPr>
    </w:p>
    <w:p w14:paraId="36406057" w14:textId="77777777" w:rsidR="00615B35" w:rsidRPr="009044F1" w:rsidRDefault="0046586E" w:rsidP="00032D5D">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032D5D">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506832">
        <w:rPr>
          <w:rStyle w:val="Hyperlink"/>
          <w:rFonts w:ascii="GHEA Grapalat" w:hAnsi="GHEA Grapalat"/>
          <w:i/>
        </w:rPr>
        <w:t>www.procurement.am</w:t>
      </w:r>
      <w:r w:rsidR="00C90796">
        <w:fldChar w:fldCharType="end"/>
      </w:r>
      <w:r w:rsidR="00C90796" w:rsidRPr="00192A1C">
        <w:rPr>
          <w:rFonts w:ascii="GHEA Grapalat" w:hAnsi="GHEA Grapalat"/>
          <w:i/>
        </w:rPr>
        <w:t>.</w:t>
      </w:r>
    </w:p>
    <w:p w14:paraId="068C6D2A" w14:textId="77777777" w:rsidR="00C90796" w:rsidRDefault="00C90796" w:rsidP="00032D5D">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54449B2E" w14:textId="77777777" w:rsidR="00233B5F" w:rsidRPr="00572A57" w:rsidRDefault="00884204" w:rsidP="00032D5D">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032D5D">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032D5D">
      <w:pPr>
        <w:jc w:val="both"/>
        <w:rPr>
          <w:rFonts w:ascii="GHEA Grapalat" w:hAnsi="GHEA Grapalat"/>
          <w:i/>
        </w:rPr>
      </w:pPr>
    </w:p>
    <w:p w14:paraId="09B97B9A" w14:textId="77777777" w:rsidR="00984BDB" w:rsidRPr="009044F1" w:rsidRDefault="00984BDB" w:rsidP="00032D5D">
      <w:pPr>
        <w:widowControl w:val="0"/>
        <w:ind w:firstLine="567"/>
        <w:jc w:val="both"/>
        <w:rPr>
          <w:rFonts w:ascii="GHEA Grapalat" w:hAnsi="GHEA Grapalat"/>
          <w:i/>
        </w:rPr>
      </w:pPr>
    </w:p>
    <w:p w14:paraId="2BC78628" w14:textId="77777777" w:rsidR="00160AE4" w:rsidRPr="009044F1" w:rsidRDefault="00994A77" w:rsidP="00032D5D">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032D5D">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032D5D">
      <w:pPr>
        <w:widowControl w:val="0"/>
        <w:ind w:firstLine="567"/>
        <w:jc w:val="center"/>
        <w:rPr>
          <w:rFonts w:ascii="GHEA Grapalat" w:hAnsi="GHEA Grapalat"/>
          <w:i/>
        </w:rPr>
      </w:pPr>
    </w:p>
    <w:p w14:paraId="56EFF140" w14:textId="028DD87B" w:rsidR="00033ED4" w:rsidRDefault="00442510" w:rsidP="0088061A">
      <w:pPr>
        <w:widowControl w:val="0"/>
        <w:jc w:val="center"/>
        <w:rPr>
          <w:rFonts w:ascii="GHEA Grapalat" w:hAnsi="GHEA Grapalat"/>
          <w:sz w:val="20"/>
          <w:szCs w:val="20"/>
        </w:rPr>
      </w:pPr>
      <w:r w:rsidRPr="00442510">
        <w:rPr>
          <w:rFonts w:ascii="GHEA Grapalat" w:hAnsi="GHEA Grapalat"/>
          <w:iCs/>
        </w:rPr>
        <w:t>приобретени</w:t>
      </w:r>
      <w:r>
        <w:rPr>
          <w:rFonts w:ascii="GHEA Grapalat" w:hAnsi="GHEA Grapalat"/>
          <w:iCs/>
        </w:rPr>
        <w:t>е</w:t>
      </w:r>
      <w:r w:rsidRPr="00442510">
        <w:rPr>
          <w:rFonts w:ascii="GHEA Grapalat" w:hAnsi="GHEA Grapalat"/>
          <w:iCs/>
        </w:rPr>
        <w:t xml:space="preserve"> строительных работ по капитальному ремонту и обслуживанию дворовых территорий и площадок на территории административного района Кентрон</w:t>
      </w:r>
      <w:r w:rsidR="001F6066" w:rsidRPr="00442510">
        <w:rPr>
          <w:rFonts w:ascii="GHEA Grapalat" w:hAnsi="GHEA Grapalat"/>
          <w:iCs/>
        </w:rPr>
        <w:t xml:space="preserve"> города Ереван</w:t>
      </w:r>
      <w:r w:rsidR="0088061A" w:rsidRPr="00442510">
        <w:rPr>
          <w:rFonts w:ascii="GHEA Grapalat" w:eastAsia="MS Mincho" w:hAnsi="GHEA Grapalat"/>
          <w:b/>
          <w:iCs/>
          <w:szCs w:val="18"/>
          <w:lang w:eastAsia="ja-JP"/>
        </w:rPr>
        <w:t xml:space="preserve"> </w:t>
      </w:r>
      <w:r w:rsidR="00033ED4" w:rsidRPr="00442510">
        <w:rPr>
          <w:rFonts w:ascii="GHEA Grapalat" w:hAnsi="GHEA Grapalat"/>
          <w:b/>
          <w:iCs/>
        </w:rPr>
        <w:t>ДЛЯ НУЖД</w:t>
      </w:r>
      <w:r w:rsidR="00033ED4" w:rsidRPr="00442510">
        <w:rPr>
          <w:rFonts w:ascii="GHEA Grapalat" w:hAnsi="GHEA Grapalat"/>
          <w:iCs/>
        </w:rPr>
        <w:t xml:space="preserve"> </w:t>
      </w:r>
      <w:r w:rsidR="00033ED4" w:rsidRPr="00442510">
        <w:rPr>
          <w:rFonts w:ascii="GHEA Grapalat" w:hAnsi="GHEA Grapalat" w:cs="Sylfaen"/>
          <w:b/>
          <w:iCs/>
        </w:rPr>
        <w:t>МЭРИЯ</w:t>
      </w:r>
      <w:r w:rsidR="00033ED4">
        <w:rPr>
          <w:rFonts w:ascii="GHEA Grapalat" w:hAnsi="GHEA Grapalat" w:cs="Sylfaen"/>
          <w:b/>
        </w:rPr>
        <w:t xml:space="preserve"> Г.ЕРЕВАНА</w:t>
      </w:r>
    </w:p>
    <w:p w14:paraId="2D46C958" w14:textId="77777777" w:rsidR="00160AE4" w:rsidRPr="003A1EBB" w:rsidRDefault="00160AE4" w:rsidP="00032D5D">
      <w:pPr>
        <w:widowControl w:val="0"/>
        <w:ind w:firstLine="567"/>
        <w:jc w:val="center"/>
        <w:rPr>
          <w:rFonts w:ascii="GHEA Grapalat" w:hAnsi="GHEA Grapalat"/>
        </w:rPr>
      </w:pPr>
    </w:p>
    <w:p w14:paraId="0FA6F93B" w14:textId="69C59F74" w:rsidR="00096865" w:rsidRPr="009044F1" w:rsidRDefault="00160AE4" w:rsidP="00032D5D">
      <w:pPr>
        <w:widowControl w:val="0"/>
        <w:jc w:val="center"/>
        <w:rPr>
          <w:rFonts w:ascii="GHEA Grapalat" w:hAnsi="GHEA Grapalat"/>
          <w:i/>
        </w:rPr>
      </w:pPr>
      <w:r w:rsidRPr="009044F1">
        <w:rPr>
          <w:rFonts w:ascii="GHEA Grapalat" w:hAnsi="GHEA Grapalat"/>
          <w:b/>
        </w:rPr>
        <w:t xml:space="preserve">ПРИГЛАШЕНИЯ НА </w:t>
      </w:r>
      <w:r w:rsidR="00A34892">
        <w:rPr>
          <w:rFonts w:ascii="GHEA Grapalat" w:hAnsi="GHEA Grapalat"/>
          <w:b/>
        </w:rPr>
        <w:t>ЗАПРОСА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032D5D">
      <w:pPr>
        <w:widowControl w:val="0"/>
        <w:jc w:val="center"/>
        <w:rPr>
          <w:rFonts w:ascii="GHEA Grapalat" w:hAnsi="GHEA Grapalat" w:cs="Sylfaen"/>
          <w:b/>
        </w:rPr>
      </w:pPr>
    </w:p>
    <w:p w14:paraId="7E27DFE3" w14:textId="77777777" w:rsidR="00096865" w:rsidRPr="008842CE" w:rsidRDefault="00096865" w:rsidP="00032D5D">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032D5D">
      <w:pPr>
        <w:widowControl w:val="0"/>
        <w:jc w:val="center"/>
        <w:rPr>
          <w:rFonts w:ascii="GHEA Grapalat" w:hAnsi="GHEA Grapalat"/>
        </w:rPr>
      </w:pPr>
    </w:p>
    <w:p w14:paraId="531A646C" w14:textId="77777777" w:rsidR="00096865" w:rsidRPr="009044F1"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032D5D">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032D5D">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032D5D">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6D8D63BC" w:rsidR="00096865" w:rsidRPr="009044F1" w:rsidRDefault="00087A30" w:rsidP="00032D5D">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0476E8E7" w14:textId="77777777" w:rsidR="00096865" w:rsidRPr="008842CE" w:rsidRDefault="00087A30" w:rsidP="00032D5D">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032D5D">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032D5D">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032D5D">
      <w:pPr>
        <w:widowControl w:val="0"/>
        <w:jc w:val="center"/>
        <w:rPr>
          <w:rFonts w:ascii="GHEA Grapalat" w:hAnsi="GHEA Grapalat"/>
          <w:b/>
        </w:rPr>
      </w:pPr>
    </w:p>
    <w:p w14:paraId="0F510C48" w14:textId="77777777" w:rsidR="00520F57" w:rsidRDefault="00520F57" w:rsidP="00032D5D">
      <w:pPr>
        <w:widowControl w:val="0"/>
        <w:jc w:val="center"/>
        <w:rPr>
          <w:rFonts w:ascii="GHEA Grapalat" w:hAnsi="GHEA Grapalat"/>
          <w:b/>
        </w:rPr>
      </w:pPr>
    </w:p>
    <w:p w14:paraId="3350CDDF" w14:textId="77777777" w:rsidR="008842CE" w:rsidRPr="00374F4A" w:rsidRDefault="00CA590C" w:rsidP="00032D5D">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032D5D">
      <w:pPr>
        <w:widowControl w:val="0"/>
        <w:jc w:val="center"/>
        <w:rPr>
          <w:rFonts w:ascii="GHEA Grapalat" w:hAnsi="GHEA Grapalat"/>
          <w:b/>
        </w:rPr>
      </w:pPr>
    </w:p>
    <w:p w14:paraId="39AB163C" w14:textId="098D460B" w:rsidR="00096865" w:rsidRDefault="00096865" w:rsidP="00032D5D">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A34892">
        <w:rPr>
          <w:rFonts w:ascii="GHEA Grapalat" w:hAnsi="GHEA Grapalat"/>
          <w:b/>
        </w:rPr>
        <w:t>ЗАПРОСА КОТИРОВОК</w:t>
      </w:r>
    </w:p>
    <w:p w14:paraId="7380DBED" w14:textId="77777777" w:rsidR="00520F57" w:rsidRPr="008842CE" w:rsidRDefault="00520F57" w:rsidP="00032D5D">
      <w:pPr>
        <w:widowControl w:val="0"/>
        <w:jc w:val="center"/>
        <w:rPr>
          <w:rFonts w:ascii="GHEA Grapalat" w:hAnsi="GHEA Grapalat"/>
          <w:b/>
        </w:rPr>
      </w:pPr>
    </w:p>
    <w:p w14:paraId="31821506" w14:textId="77777777" w:rsidR="00096865" w:rsidRPr="003A1EBB"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032D5D">
      <w:pPr>
        <w:widowControl w:val="0"/>
        <w:tabs>
          <w:tab w:val="left" w:pos="1134"/>
        </w:tabs>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14:paraId="0D01D090" w14:textId="77777777" w:rsidR="0061522D" w:rsidRPr="00625529" w:rsidRDefault="00450C30" w:rsidP="00032D5D">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032D5D">
      <w:pPr>
        <w:rPr>
          <w:rFonts w:ascii="GHEA Grapalat" w:hAnsi="GHEA Grapalat"/>
          <w:spacing w:val="-6"/>
        </w:rPr>
      </w:pPr>
      <w:r>
        <w:rPr>
          <w:rFonts w:ascii="GHEA Grapalat" w:hAnsi="GHEA Grapalat"/>
          <w:spacing w:val="-6"/>
        </w:rPr>
        <w:br w:type="page"/>
      </w:r>
    </w:p>
    <w:p w14:paraId="48760574" w14:textId="4CC38D37" w:rsidR="00096865" w:rsidRPr="006D2DF7" w:rsidRDefault="00E17B7F" w:rsidP="00032D5D">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601797">
        <w:rPr>
          <w:rFonts w:ascii="GHEA Grapalat" w:hAnsi="GHEA Grapalat"/>
          <w:spacing w:val="-6"/>
        </w:rPr>
        <w:t>EQ-</w:t>
      </w:r>
      <w:r w:rsidR="005F1514">
        <w:rPr>
          <w:rFonts w:ascii="GHEA Grapalat" w:hAnsi="GHEA Grapalat"/>
          <w:spacing w:val="-6"/>
        </w:rPr>
        <w:t>GHAShDzB-</w:t>
      </w:r>
      <w:r w:rsidR="00EC1B6C">
        <w:rPr>
          <w:rFonts w:ascii="GHEA Grapalat" w:hAnsi="GHEA Grapalat"/>
          <w:spacing w:val="-6"/>
        </w:rPr>
        <w:t>25/160</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032D5D">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032D5D">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032D5D">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032D5D">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6CF334F5" w:rsidR="003E1421" w:rsidRPr="0088061A" w:rsidRDefault="00A81DD5" w:rsidP="00032D5D">
      <w:pPr>
        <w:pStyle w:val="BodyTextIndent2"/>
        <w:widowControl w:val="0"/>
        <w:spacing w:line="240" w:lineRule="auto"/>
        <w:ind w:firstLine="567"/>
        <w:rPr>
          <w:rFonts w:ascii="GHEA Grapalat" w:hAnsi="GHEA Grapalat"/>
        </w:rPr>
      </w:pPr>
      <w:r w:rsidRPr="009044F1">
        <w:rPr>
          <w:rFonts w:ascii="GHEA Grapalat" w:hAnsi="GHEA Grapalat"/>
          <w:sz w:val="24"/>
          <w:szCs w:val="24"/>
        </w:rPr>
        <w:t xml:space="preserve">Адрес электронной почты секретаря оценочной комиссии </w:t>
      </w:r>
      <w:proofErr w:type="spellStart"/>
      <w:r w:rsidR="0088061A" w:rsidRPr="0088061A">
        <w:rPr>
          <w:rFonts w:ascii="GHEA Grapalat" w:hAnsi="GHEA Grapalat"/>
          <w:lang w:val="en-US"/>
        </w:rPr>
        <w:t>gor</w:t>
      </w:r>
      <w:proofErr w:type="spellEnd"/>
      <w:r w:rsidR="009C751A" w:rsidRPr="0088061A">
        <w:rPr>
          <w:rFonts w:ascii="GHEA Grapalat" w:hAnsi="GHEA Grapalat"/>
          <w:lang w:val="af-ZA"/>
        </w:rPr>
        <w:t>.</w:t>
      </w:r>
      <w:r w:rsidR="0088061A" w:rsidRPr="0088061A">
        <w:rPr>
          <w:rFonts w:ascii="GHEA Grapalat" w:hAnsi="GHEA Grapalat"/>
          <w:lang w:val="af-ZA"/>
        </w:rPr>
        <w:t>muradyan</w:t>
      </w:r>
      <w:r w:rsidR="009C751A" w:rsidRPr="0088061A">
        <w:rPr>
          <w:rFonts w:ascii="GHEA Grapalat" w:hAnsi="GHEA Grapalat"/>
          <w:lang w:val="af-ZA"/>
        </w:rPr>
        <w:t>@yerevan.am</w:t>
      </w:r>
    </w:p>
    <w:p w14:paraId="77F484EA" w14:textId="77777777" w:rsidR="00096865" w:rsidRPr="009044F1" w:rsidRDefault="00F5653D" w:rsidP="00032D5D">
      <w:pPr>
        <w:widowControl w:val="0"/>
        <w:jc w:val="center"/>
        <w:rPr>
          <w:rFonts w:ascii="GHEA Grapalat" w:hAnsi="GHEA Grapalat"/>
        </w:rPr>
      </w:pPr>
      <w:r w:rsidRPr="0088061A">
        <w:rPr>
          <w:rFonts w:ascii="GHEA Grapalat" w:hAnsi="GHEA Grapalat"/>
          <w:sz w:val="20"/>
          <w:szCs w:val="20"/>
        </w:rPr>
        <w:br w:type="page"/>
      </w:r>
      <w:r w:rsidRPr="009044F1">
        <w:rPr>
          <w:rFonts w:ascii="GHEA Grapalat" w:hAnsi="GHEA Grapalat"/>
        </w:rPr>
        <w:lastRenderedPageBreak/>
        <w:t>ЧАСТЬ I</w:t>
      </w:r>
    </w:p>
    <w:p w14:paraId="7A9BF386" w14:textId="77777777" w:rsidR="00096865" w:rsidRPr="009044F1" w:rsidRDefault="00096865" w:rsidP="00032D5D">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032D5D">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7D633D1E" w:rsidR="00096865" w:rsidRPr="009044F1" w:rsidRDefault="00845AA5" w:rsidP="00032D5D">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sidRPr="001F6066">
        <w:rPr>
          <w:rFonts w:ascii="GHEA Grapalat" w:hAnsi="GHEA Grapalat"/>
          <w:i w:val="0"/>
          <w:sz w:val="24"/>
          <w:szCs w:val="24"/>
        </w:rPr>
        <w:t xml:space="preserve">Предметом закупки является </w:t>
      </w:r>
      <w:r w:rsidR="00C349EC">
        <w:rPr>
          <w:rFonts w:ascii="GHEA Grapalat" w:hAnsi="GHEA Grapalat"/>
          <w:i w:val="0"/>
          <w:sz w:val="24"/>
          <w:szCs w:val="24"/>
        </w:rPr>
        <w:t>по</w:t>
      </w:r>
      <w:r w:rsidR="00C349EC" w:rsidRPr="00C570D9">
        <w:rPr>
          <w:rFonts w:ascii="GHEA Grapalat" w:hAnsi="GHEA Grapalat"/>
          <w:i w:val="0"/>
          <w:sz w:val="24"/>
          <w:szCs w:val="24"/>
        </w:rPr>
        <w:t xml:space="preserve"> п</w:t>
      </w:r>
      <w:r w:rsidR="00C349EC">
        <w:rPr>
          <w:rFonts w:ascii="GHEA Grapalat" w:hAnsi="GHEA Grapalat"/>
          <w:i w:val="0"/>
          <w:sz w:val="24"/>
          <w:szCs w:val="24"/>
        </w:rPr>
        <w:t xml:space="preserve">риобретению </w:t>
      </w:r>
      <w:r w:rsidR="00C349EC" w:rsidRPr="00C570D9">
        <w:rPr>
          <w:rFonts w:ascii="GHEA Grapalat" w:hAnsi="GHEA Grapalat"/>
          <w:i w:val="0"/>
          <w:sz w:val="24"/>
          <w:szCs w:val="24"/>
        </w:rPr>
        <w:t>строительных работ</w:t>
      </w:r>
      <w:r w:rsidR="00C349EC">
        <w:rPr>
          <w:rFonts w:ascii="GHEA Grapalat" w:hAnsi="GHEA Grapalat"/>
          <w:i w:val="0"/>
          <w:sz w:val="24"/>
          <w:szCs w:val="24"/>
        </w:rPr>
        <w:t xml:space="preserve"> по</w:t>
      </w:r>
      <w:r w:rsidR="00C349EC" w:rsidRPr="00C570D9">
        <w:rPr>
          <w:rFonts w:ascii="GHEA Grapalat" w:hAnsi="GHEA Grapalat"/>
          <w:i w:val="0"/>
          <w:sz w:val="24"/>
          <w:szCs w:val="24"/>
        </w:rPr>
        <w:t xml:space="preserve"> </w:t>
      </w:r>
      <w:r w:rsidR="00C349EC">
        <w:rPr>
          <w:rFonts w:ascii="GHEA Grapalat" w:hAnsi="GHEA Grapalat"/>
          <w:i w:val="0"/>
          <w:sz w:val="24"/>
          <w:szCs w:val="24"/>
        </w:rPr>
        <w:t>к</w:t>
      </w:r>
      <w:r w:rsidR="00C349EC" w:rsidRPr="005144A4">
        <w:rPr>
          <w:rFonts w:ascii="GHEA Grapalat" w:hAnsi="GHEA Grapalat"/>
          <w:i w:val="0"/>
          <w:sz w:val="24"/>
          <w:szCs w:val="24"/>
        </w:rPr>
        <w:t>апитальн</w:t>
      </w:r>
      <w:r w:rsidR="00C349EC">
        <w:rPr>
          <w:rFonts w:ascii="GHEA Grapalat" w:hAnsi="GHEA Grapalat"/>
          <w:i w:val="0"/>
          <w:sz w:val="24"/>
          <w:szCs w:val="24"/>
        </w:rPr>
        <w:t>ому</w:t>
      </w:r>
      <w:r w:rsidR="00C349EC" w:rsidRPr="005144A4">
        <w:rPr>
          <w:rFonts w:ascii="GHEA Grapalat" w:hAnsi="GHEA Grapalat"/>
          <w:i w:val="0"/>
          <w:sz w:val="24"/>
          <w:szCs w:val="24"/>
        </w:rPr>
        <w:t xml:space="preserve"> ремонт</w:t>
      </w:r>
      <w:r w:rsidR="00C349EC">
        <w:rPr>
          <w:rFonts w:ascii="GHEA Grapalat" w:hAnsi="GHEA Grapalat"/>
          <w:i w:val="0"/>
          <w:sz w:val="24"/>
          <w:szCs w:val="24"/>
        </w:rPr>
        <w:t>у</w:t>
      </w:r>
      <w:r w:rsidR="00C349EC" w:rsidRPr="005144A4">
        <w:rPr>
          <w:rFonts w:ascii="GHEA Grapalat" w:hAnsi="GHEA Grapalat"/>
          <w:i w:val="0"/>
          <w:sz w:val="24"/>
          <w:szCs w:val="24"/>
        </w:rPr>
        <w:t xml:space="preserve"> и обслуживани</w:t>
      </w:r>
      <w:r w:rsidR="00C349EC">
        <w:rPr>
          <w:rFonts w:ascii="GHEA Grapalat" w:hAnsi="GHEA Grapalat"/>
          <w:i w:val="0"/>
          <w:sz w:val="24"/>
          <w:szCs w:val="24"/>
        </w:rPr>
        <w:t>ю</w:t>
      </w:r>
      <w:r w:rsidR="00C349EC" w:rsidRPr="005144A4">
        <w:rPr>
          <w:rFonts w:ascii="GHEA Grapalat" w:hAnsi="GHEA Grapalat"/>
          <w:i w:val="0"/>
          <w:sz w:val="24"/>
          <w:szCs w:val="24"/>
        </w:rPr>
        <w:t xml:space="preserve"> дворовых территорий и площадок на территории административного района Кентрон</w:t>
      </w:r>
      <w:r w:rsidR="00C349EC" w:rsidRPr="00C570D9">
        <w:rPr>
          <w:rFonts w:ascii="GHEA Grapalat" w:hAnsi="GHEA Grapalat"/>
          <w:i w:val="0"/>
          <w:sz w:val="24"/>
          <w:szCs w:val="24"/>
        </w:rPr>
        <w:t xml:space="preserve"> </w:t>
      </w:r>
      <w:r w:rsidR="001F6066" w:rsidRPr="00C570D9">
        <w:rPr>
          <w:rFonts w:ascii="GHEA Grapalat" w:hAnsi="GHEA Grapalat"/>
          <w:i w:val="0"/>
          <w:sz w:val="24"/>
          <w:szCs w:val="24"/>
        </w:rPr>
        <w:t>города Ереван</w:t>
      </w:r>
      <w:r w:rsidR="0088061A" w:rsidRPr="001F6066">
        <w:rPr>
          <w:rFonts w:ascii="GHEA Grapalat" w:hAnsi="GHEA Grapalat"/>
          <w:i w:val="0"/>
          <w:sz w:val="24"/>
          <w:szCs w:val="24"/>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10090F" w:rsidRPr="001F6066">
        <w:rPr>
          <w:rFonts w:ascii="GHEA Grapalat" w:hAnsi="GHEA Grapalat"/>
          <w:i w:val="0"/>
          <w:sz w:val="24"/>
          <w:szCs w:val="24"/>
        </w:rPr>
        <w:t>МЭРИИ Г.ЕРЕВАНА</w:t>
      </w:r>
      <w:r w:rsidRPr="009044F1">
        <w:rPr>
          <w:rFonts w:ascii="GHEA Grapalat" w:hAnsi="GHEA Grapalat"/>
          <w:i w:val="0"/>
          <w:sz w:val="24"/>
          <w:szCs w:val="24"/>
        </w:rPr>
        <w:t>, которые сгруппированы в лоты "</w:t>
      </w:r>
      <w:r w:rsidR="00707201" w:rsidRPr="001F6066">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032D5D">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032D5D">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032D5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032D5D">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032D5D">
            <w:pPr>
              <w:pStyle w:val="BodyTextIndent2"/>
              <w:widowControl w:val="0"/>
              <w:spacing w:line="240" w:lineRule="auto"/>
              <w:ind w:firstLine="0"/>
              <w:rPr>
                <w:rFonts w:ascii="GHEA Grapalat" w:hAnsi="GHEA Grapalat"/>
                <w:sz w:val="24"/>
                <w:szCs w:val="24"/>
                <w:u w:val="single"/>
              </w:rPr>
            </w:pPr>
          </w:p>
        </w:tc>
      </w:tr>
      <w:tr w:rsidR="002B387A" w:rsidRPr="009044F1" w14:paraId="37753846" w14:textId="77777777" w:rsidTr="00216275">
        <w:trPr>
          <w:jc w:val="center"/>
        </w:trPr>
        <w:tc>
          <w:tcPr>
            <w:tcW w:w="1331" w:type="dxa"/>
            <w:vAlign w:val="center"/>
          </w:tcPr>
          <w:p w14:paraId="7C190EE6" w14:textId="77777777" w:rsidR="002B387A" w:rsidRPr="009044F1" w:rsidRDefault="002B387A" w:rsidP="00032D5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685D8C55" w14:textId="07C681FC" w:rsidR="002B387A" w:rsidRPr="002B387A" w:rsidRDefault="007F10AE" w:rsidP="00032D5D">
            <w:pPr>
              <w:pStyle w:val="BodyTextIndent2"/>
              <w:widowControl w:val="0"/>
              <w:spacing w:line="240" w:lineRule="auto"/>
              <w:ind w:firstLine="0"/>
              <w:rPr>
                <w:rFonts w:ascii="GHEA Grapalat" w:hAnsi="GHEA Grapalat" w:cs="Calibri"/>
                <w:color w:val="000000"/>
                <w:lang w:val="hy-AM"/>
              </w:rPr>
            </w:pPr>
            <w:r>
              <w:rPr>
                <w:rFonts w:ascii="GHEA Grapalat" w:hAnsi="GHEA Grapalat"/>
                <w:sz w:val="24"/>
                <w:szCs w:val="24"/>
              </w:rPr>
              <w:t>63</w:t>
            </w:r>
            <w:r w:rsidR="001F6066" w:rsidRPr="001F6066">
              <w:rPr>
                <w:rFonts w:ascii="GHEA Grapalat" w:hAnsi="GHEA Grapalat"/>
                <w:sz w:val="24"/>
                <w:szCs w:val="24"/>
              </w:rPr>
              <w:t>,</w:t>
            </w:r>
            <w:r>
              <w:rPr>
                <w:rFonts w:ascii="GHEA Grapalat" w:hAnsi="GHEA Grapalat"/>
                <w:sz w:val="24"/>
                <w:szCs w:val="24"/>
              </w:rPr>
              <w:t>700</w:t>
            </w:r>
            <w:r w:rsidR="001F6066" w:rsidRPr="001F6066">
              <w:rPr>
                <w:rFonts w:ascii="GHEA Grapalat" w:hAnsi="GHEA Grapalat"/>
                <w:sz w:val="24"/>
                <w:szCs w:val="24"/>
              </w:rPr>
              <w:t>,</w:t>
            </w:r>
            <w:r>
              <w:rPr>
                <w:rFonts w:ascii="GHEA Grapalat" w:hAnsi="GHEA Grapalat"/>
                <w:sz w:val="24"/>
                <w:szCs w:val="24"/>
              </w:rPr>
              <w:t>000</w:t>
            </w:r>
          </w:p>
        </w:tc>
        <w:tc>
          <w:tcPr>
            <w:tcW w:w="6175" w:type="dxa"/>
            <w:vAlign w:val="center"/>
          </w:tcPr>
          <w:p w14:paraId="67DD7F9A" w14:textId="49DD1121" w:rsidR="002B387A" w:rsidRPr="00C349EC" w:rsidRDefault="00C349EC" w:rsidP="00032D5D">
            <w:pPr>
              <w:pStyle w:val="BodyTextIndent2"/>
              <w:widowControl w:val="0"/>
              <w:spacing w:line="240" w:lineRule="auto"/>
              <w:ind w:firstLine="0"/>
              <w:rPr>
                <w:rFonts w:ascii="GHEA Grapalat" w:hAnsi="GHEA Grapalat"/>
                <w:vertAlign w:val="subscript"/>
              </w:rPr>
            </w:pPr>
            <w:r w:rsidRPr="00C349EC">
              <w:rPr>
                <w:rFonts w:ascii="GHEA Grapalat" w:hAnsi="GHEA Grapalat"/>
                <w:sz w:val="24"/>
                <w:szCs w:val="24"/>
              </w:rPr>
              <w:t>приобретение строительных работ по капитальному ремонту и обслуживанию дворовых территорий и площадок на территории административного района Кентрон</w:t>
            </w:r>
          </w:p>
        </w:tc>
      </w:tr>
    </w:tbl>
    <w:p w14:paraId="36AF8C1F" w14:textId="77777777" w:rsidR="00096865" w:rsidRPr="009044F1" w:rsidRDefault="00816505" w:rsidP="00032D5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032D5D">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032D5D">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032D5D">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032D5D">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032D5D">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032D5D">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032D5D">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032D5D">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33046862" w14:textId="77777777" w:rsidR="006015A5" w:rsidRDefault="006015A5" w:rsidP="006015A5">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633503A0" w14:textId="77777777" w:rsidR="006015A5" w:rsidRPr="006015A5" w:rsidRDefault="006015A5" w:rsidP="00032D5D">
      <w:pPr>
        <w:widowControl w:val="0"/>
        <w:tabs>
          <w:tab w:val="left" w:pos="1134"/>
        </w:tabs>
        <w:ind w:firstLine="567"/>
        <w:jc w:val="both"/>
        <w:rPr>
          <w:rFonts w:ascii="GHEA Grapalat" w:hAnsi="GHEA Grapalat"/>
        </w:rPr>
      </w:pPr>
    </w:p>
    <w:p w14:paraId="4D001E31" w14:textId="75F215A3" w:rsidR="00990561" w:rsidRDefault="00990561" w:rsidP="00032D5D">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032D5D">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pPr>
        <w:pStyle w:val="ListParagraph"/>
        <w:widowControl w:val="0"/>
        <w:numPr>
          <w:ilvl w:val="0"/>
          <w:numId w:val="7"/>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pPr>
        <w:pStyle w:val="ListParagraph"/>
        <w:widowControl w:val="0"/>
        <w:numPr>
          <w:ilvl w:val="0"/>
          <w:numId w:val="7"/>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032D5D">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ADE2F4F" w14:textId="77777777" w:rsidR="00A84A34" w:rsidRDefault="00A84A34" w:rsidP="00A84A34">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3D1D1B">
        <w:rPr>
          <w:rFonts w:ascii="GHEA Grapalat" w:hAnsi="GHEA Grapalat"/>
        </w:rPr>
        <w:t>.</w:t>
      </w:r>
      <w:r w:rsidRPr="000B29DC">
        <w:rPr>
          <w:rFonts w:ascii="GHEA Grapalat" w:hAnsi="GHEA Grapalat"/>
        </w:rPr>
        <w:t xml:space="preserve">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68C9D465" w14:textId="77777777" w:rsidR="00A84A34" w:rsidRPr="009044F1" w:rsidRDefault="00A84A34" w:rsidP="00A84A34">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032D5D">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w:t>
      </w:r>
      <w:r w:rsidRPr="009044F1">
        <w:rPr>
          <w:rFonts w:ascii="GHEA Grapalat" w:hAnsi="GHEA Grapalat"/>
          <w:color w:val="000000"/>
        </w:rPr>
        <w:lastRenderedPageBreak/>
        <w:t>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032D5D">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032D5D">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032D5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032D5D">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032D5D">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w:t>
      </w:r>
      <w:r w:rsidR="000A6B75" w:rsidRPr="009044F1">
        <w:rPr>
          <w:rFonts w:ascii="GHEA Grapalat" w:hAnsi="GHEA Grapalat"/>
          <w:sz w:val="24"/>
          <w:szCs w:val="24"/>
        </w:rPr>
        <w:lastRenderedPageBreak/>
        <w:t>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032D5D">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032D5D">
      <w:pPr>
        <w:widowControl w:val="0"/>
        <w:jc w:val="center"/>
        <w:rPr>
          <w:rFonts w:ascii="GHEA Grapalat" w:hAnsi="GHEA Grapalat"/>
          <w:b/>
        </w:rPr>
      </w:pPr>
    </w:p>
    <w:p w14:paraId="52515570" w14:textId="77777777" w:rsidR="00813CE0" w:rsidRPr="00572A57" w:rsidRDefault="00ED2352" w:rsidP="00032D5D">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032D5D">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032D5D">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032D5D">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032D5D">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w:t>
      </w:r>
      <w:r w:rsidRPr="007D4470">
        <w:rPr>
          <w:rFonts w:ascii="GHEA Grapalat" w:hAnsi="GHEA Grapalat"/>
        </w:rPr>
        <w:lastRenderedPageBreak/>
        <w:t>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032D5D">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032D5D">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032D5D">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14:paraId="19BA2E03" w14:textId="77777777" w:rsidR="00B051BE" w:rsidRPr="009044F1" w:rsidRDefault="00B051BE" w:rsidP="00032D5D">
      <w:pPr>
        <w:widowControl w:val="0"/>
        <w:jc w:val="center"/>
        <w:rPr>
          <w:rFonts w:ascii="GHEA Grapalat" w:hAnsi="GHEA Grapalat"/>
          <w:b/>
        </w:rPr>
      </w:pPr>
    </w:p>
    <w:p w14:paraId="1683E855" w14:textId="77777777" w:rsidR="00096865" w:rsidRPr="00995804" w:rsidRDefault="00955A1E" w:rsidP="00032D5D">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032D5D">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032D5D">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17BAB7E8" w:rsidR="00096865" w:rsidRPr="005114D0" w:rsidRDefault="000946A3" w:rsidP="00032D5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A34892">
        <w:rPr>
          <w:rFonts w:ascii="GHEA Grapalat" w:hAnsi="GHEA Grapalat"/>
          <w:sz w:val="24"/>
          <w:szCs w:val="24"/>
        </w:rPr>
        <w:t>запроса котировок</w:t>
      </w:r>
      <w:r w:rsidRPr="009044F1">
        <w:rPr>
          <w:rFonts w:ascii="GHEA Grapalat" w:hAnsi="GHEA Grapalat"/>
          <w:sz w:val="24"/>
          <w:szCs w:val="24"/>
        </w:rPr>
        <w:t>.</w:t>
      </w:r>
    </w:p>
    <w:p w14:paraId="2DAEAB8E" w14:textId="1B02FCA5" w:rsidR="008B1605" w:rsidRPr="009044F1" w:rsidRDefault="00096865" w:rsidP="00032D5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647074" w:rsidRPr="00FD37CF">
        <w:rPr>
          <w:rFonts w:ascii="GHEA Grapalat" w:hAnsi="GHEA Grapalat"/>
          <w:b/>
          <w:lang w:val="hy-AM"/>
        </w:rPr>
        <w:t>11:00</w:t>
      </w:r>
      <w:r w:rsidR="00601797" w:rsidRPr="00FD37CF">
        <w:rPr>
          <w:rFonts w:ascii="GHEA Grapalat" w:hAnsi="GHEA Grapalat"/>
          <w:b/>
          <w:lang w:val="hy-AM"/>
        </w:rPr>
        <w:t xml:space="preserve"> часов </w:t>
      </w:r>
      <w:r w:rsidR="00C214F7" w:rsidRPr="00FD37CF">
        <w:rPr>
          <w:rFonts w:ascii="GHEA Grapalat" w:hAnsi="GHEA Grapalat"/>
          <w:b/>
          <w:lang w:val="hy-AM"/>
        </w:rPr>
        <w:t>21</w:t>
      </w:r>
      <w:r w:rsidR="009B081B" w:rsidRPr="00FD37CF">
        <w:rPr>
          <w:rFonts w:ascii="GHEA Grapalat" w:hAnsi="GHEA Grapalat"/>
          <w:b/>
          <w:lang w:val="hy-AM"/>
        </w:rPr>
        <w:t>.0</w:t>
      </w:r>
      <w:r w:rsidR="00B23E00" w:rsidRPr="00FD37CF">
        <w:rPr>
          <w:rFonts w:ascii="GHEA Grapalat" w:hAnsi="GHEA Grapalat"/>
          <w:b/>
          <w:lang w:val="hy-AM"/>
        </w:rPr>
        <w:t>8</w:t>
      </w:r>
      <w:r w:rsidR="009B081B" w:rsidRPr="00FD37CF">
        <w:rPr>
          <w:rFonts w:ascii="GHEA Grapalat" w:hAnsi="GHEA Grapalat"/>
          <w:b/>
          <w:lang w:val="hy-AM"/>
        </w:rPr>
        <w:t>.</w:t>
      </w:r>
      <w:r w:rsidR="008D5BD3" w:rsidRPr="00FD37CF">
        <w:rPr>
          <w:rFonts w:ascii="GHEA Grapalat" w:hAnsi="GHEA Grapalat"/>
          <w:b/>
          <w:lang w:val="hy-AM"/>
        </w:rPr>
        <w:t>2025</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032D5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032D5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032D5D">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032D5D">
      <w:pPr>
        <w:jc w:val="both"/>
        <w:rPr>
          <w:rFonts w:ascii="GHEA Grapalat" w:hAnsi="GHEA Grapalat"/>
          <w:lang w:val="hy-AM"/>
        </w:rPr>
      </w:pPr>
      <w:r>
        <w:rPr>
          <w:rFonts w:ascii="GHEA Grapalat" w:hAnsi="GHEA Grapalat"/>
        </w:rPr>
        <w:lastRenderedPageBreak/>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032D5D">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032D5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032D5D">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032D5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57B228A" w14:textId="050DB19A" w:rsidR="006C3115" w:rsidRDefault="0062795D" w:rsidP="00032D5D">
      <w:pPr>
        <w:widowControl w:val="0"/>
        <w:tabs>
          <w:tab w:val="left" w:pos="1134"/>
        </w:tabs>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7C0397" w:rsidRPr="00510159">
        <w:rPr>
          <w:rFonts w:ascii="GHEA Grapalat" w:hAnsi="GHEA Grapalat" w:cs="Sylfaen"/>
          <w:sz w:val="20"/>
          <w:lang w:val="hy-AM"/>
        </w:rPr>
        <w:t>3) обеспечение заявки- в форме наличных денег или банковской гарантии.</w:t>
      </w:r>
      <w:r w:rsidR="00485531" w:rsidRPr="00510159">
        <w:rPr>
          <w:rStyle w:val="FootnoteReference"/>
          <w:rFonts w:ascii="GHEA Grapalat" w:hAnsi="GHEA Grapalat"/>
        </w:rPr>
        <w:footnoteReference w:customMarkFollows="1" w:id="6"/>
        <w:t>8</w:t>
      </w:r>
    </w:p>
    <w:p w14:paraId="0B288356" w14:textId="77777777" w:rsidR="00716B45" w:rsidRDefault="00716B45" w:rsidP="00106C7F">
      <w:pPr>
        <w:pStyle w:val="norm"/>
        <w:widowControl w:val="0"/>
        <w:tabs>
          <w:tab w:val="left" w:pos="1134"/>
        </w:tabs>
        <w:spacing w:after="160" w:line="240" w:lineRule="auto"/>
        <w:ind w:firstLine="567"/>
        <w:rPr>
          <w:rFonts w:ascii="GHEA Grapalat" w:hAnsi="GHEA Grapalat"/>
        </w:rPr>
      </w:pPr>
      <w:r w:rsidRPr="00F04430">
        <w:rPr>
          <w:rFonts w:ascii="GHEA Grapalat" w:hAnsi="GHEA Grapalat"/>
          <w:sz w:val="24"/>
          <w:szCs w:val="24"/>
        </w:rPr>
        <w:t>4) при закупке строительных работ</w:t>
      </w:r>
      <w:r w:rsidRPr="008336B3">
        <w:rPr>
          <w:rFonts w:ascii="GHEA Grapalat" w:hAnsi="GHEA Grapalat"/>
        </w:rPr>
        <w:t xml:space="preserve">- </w:t>
      </w:r>
      <w:r>
        <w:rPr>
          <w:rFonts w:ascii="GHEA Grapalat" w:hAnsi="GHEA Grapalat"/>
          <w:sz w:val="24"/>
          <w:szCs w:val="24"/>
        </w:rPr>
        <w:t>утвержденое им заверение</w:t>
      </w:r>
      <w:r w:rsidRPr="00DC5D72">
        <w:rPr>
          <w:rFonts w:ascii="GHEA Grapalat" w:hAnsi="GHEA Grapalat"/>
          <w:sz w:val="24"/>
          <w:szCs w:val="24"/>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sz w:val="24"/>
          <w:szCs w:val="24"/>
        </w:rPr>
        <w:t>приборов</w:t>
      </w:r>
      <w:r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Pr="004320D2">
        <w:rPr>
          <w:rFonts w:ascii="GHEA Grapalat" w:hAnsi="GHEA Grapalat"/>
          <w:sz w:val="24"/>
          <w:szCs w:val="24"/>
        </w:rPr>
        <w:t>.</w:t>
      </w:r>
      <w:r w:rsidRPr="00DC5D72">
        <w:rPr>
          <w:rFonts w:ascii="GHEA Grapalat" w:hAnsi="GHEA Grapalat"/>
          <w:sz w:val="24"/>
          <w:szCs w:val="24"/>
        </w:rPr>
        <w:t xml:space="preserve"> </w:t>
      </w:r>
      <w:r>
        <w:rPr>
          <w:rFonts w:ascii="GHEA Grapalat" w:hAnsi="GHEA Grapalat"/>
          <w:sz w:val="24"/>
          <w:szCs w:val="24"/>
        </w:rPr>
        <w:t xml:space="preserve">Заверение </w:t>
      </w:r>
      <w:r w:rsidRPr="00DC5D72">
        <w:rPr>
          <w:rFonts w:ascii="GHEA Grapalat" w:hAnsi="GHEA Grapalat"/>
          <w:sz w:val="24"/>
          <w:szCs w:val="24"/>
        </w:rPr>
        <w:t xml:space="preserve">предусмотренное настоящим подпунктом, также </w:t>
      </w:r>
      <w:r w:rsidRPr="008336B3">
        <w:rPr>
          <w:rFonts w:ascii="GHEA Grapalat" w:hAnsi="GHEA Grapalat"/>
          <w:sz w:val="24"/>
          <w:szCs w:val="24"/>
        </w:rPr>
        <w:t>подтверждается</w:t>
      </w:r>
      <w:r w:rsidRPr="00DC5D72">
        <w:rPr>
          <w:rFonts w:ascii="GHEA Grapalat" w:hAnsi="GHEA Grapalat"/>
          <w:sz w:val="24"/>
          <w:szCs w:val="24"/>
        </w:rPr>
        <w:t xml:space="preserve"> отдельным приложением к заключаемому договору</w:t>
      </w:r>
      <w:r w:rsidRPr="00F04430">
        <w:rPr>
          <w:rStyle w:val="FootnoteReference"/>
          <w:rFonts w:ascii="GHEA Grapalat" w:hAnsi="GHEA Grapalat"/>
        </w:rPr>
        <w:footnoteReference w:customMarkFollows="1" w:id="7"/>
        <w:t>9</w:t>
      </w:r>
    </w:p>
    <w:p w14:paraId="669FA25F" w14:textId="77777777" w:rsidR="000845F6" w:rsidRPr="009044F1" w:rsidRDefault="005F25EF" w:rsidP="00032D5D">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032D5D">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032D5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032D5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032D5D">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w:t>
      </w:r>
      <w:r>
        <w:rPr>
          <w:rFonts w:ascii="GHEA Grapalat" w:hAnsi="GHEA Grapalat" w:cs="Sylfaen"/>
          <w:sz w:val="24"/>
          <w:szCs w:val="24"/>
        </w:rPr>
        <w:lastRenderedPageBreak/>
        <w:t>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032D5D">
      <w:pPr>
        <w:pStyle w:val="norm"/>
        <w:widowControl w:val="0"/>
        <w:spacing w:line="240" w:lineRule="auto"/>
        <w:ind w:firstLine="0"/>
        <w:rPr>
          <w:rFonts w:ascii="GHEA Grapalat" w:hAnsi="GHEA Grapalat" w:cs="Sylfaen"/>
          <w:sz w:val="24"/>
          <w:szCs w:val="24"/>
        </w:rPr>
      </w:pPr>
    </w:p>
    <w:p w14:paraId="448029D7" w14:textId="77777777" w:rsidR="0049655D" w:rsidRDefault="00C90BCA" w:rsidP="00032D5D">
      <w:pPr>
        <w:rPr>
          <w:rFonts w:ascii="GHEA Grapalat" w:hAnsi="GHEA Grapalat"/>
          <w:b/>
        </w:rPr>
      </w:pPr>
      <w:r>
        <w:rPr>
          <w:rFonts w:ascii="GHEA Grapalat" w:hAnsi="GHEA Grapalat"/>
          <w:b/>
        </w:rPr>
        <w:t>-----------------------------</w:t>
      </w:r>
    </w:p>
    <w:p w14:paraId="03D207CF" w14:textId="77777777" w:rsidR="00C90BCA" w:rsidDel="00B2007E" w:rsidRDefault="00C90BCA" w:rsidP="00032D5D">
      <w:pPr>
        <w:widowControl w:val="0"/>
        <w:jc w:val="center"/>
        <w:rPr>
          <w:del w:id="4" w:author="Inesa Kocharyan" w:date="2022-03-25T12:10:00Z"/>
          <w:rFonts w:ascii="GHEA Grapalat" w:hAnsi="GHEA Grapalat"/>
          <w:b/>
        </w:rPr>
      </w:pPr>
    </w:p>
    <w:p w14:paraId="39BC9BF3" w14:textId="1FDA5014" w:rsidR="00700398" w:rsidRDefault="00700398" w:rsidP="00032D5D">
      <w:pPr>
        <w:rPr>
          <w:rFonts w:ascii="GHEA Grapalat" w:hAnsi="GHEA Grapalat"/>
          <w:b/>
        </w:rPr>
      </w:pPr>
    </w:p>
    <w:p w14:paraId="0A36F454" w14:textId="77777777" w:rsidR="006C0E3B" w:rsidRPr="00191DB4" w:rsidRDefault="006C0E3B" w:rsidP="00032D5D">
      <w:pPr>
        <w:jc w:val="center"/>
        <w:rPr>
          <w:rFonts w:ascii="GHEA Grapalat" w:hAnsi="GHEA Grapalat" w:cs="Arial"/>
          <w:b/>
        </w:rPr>
      </w:pPr>
      <w:r w:rsidRPr="00191DB4">
        <w:rPr>
          <w:rFonts w:ascii="GHEA Grapalat" w:hAnsi="GHEA Grapalat"/>
          <w:b/>
        </w:rPr>
        <w:t>5.ЦЕНОВОЕ ПРЕДЛОЖЕНИЕ ЗАЯВКИ</w:t>
      </w:r>
    </w:p>
    <w:p w14:paraId="7947E2E6" w14:textId="77777777" w:rsidR="006C0E3B" w:rsidRPr="00191DB4" w:rsidRDefault="006C0E3B" w:rsidP="00032D5D">
      <w:pPr>
        <w:widowControl w:val="0"/>
        <w:tabs>
          <w:tab w:val="left" w:pos="1134"/>
        </w:tabs>
        <w:ind w:firstLine="567"/>
        <w:jc w:val="both"/>
        <w:rPr>
          <w:rFonts w:ascii="GHEA Grapalat" w:hAnsi="GHEA Grapalat"/>
        </w:rPr>
      </w:pPr>
      <w:r w:rsidRPr="00191DB4">
        <w:rPr>
          <w:rFonts w:ascii="GHEA Grapalat" w:hAnsi="GHEA Grapalat"/>
        </w:rPr>
        <w:t>5.1.</w:t>
      </w:r>
      <w:r w:rsidRPr="00191DB4">
        <w:rPr>
          <w:rFonts w:ascii="GHEA Grapalat" w:hAnsi="GHEA Grapalat"/>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55D88E16"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5.2.</w:t>
      </w:r>
      <w:r w:rsidRPr="00191DB4">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себестоимости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sidRPr="00191DB4">
        <w:rPr>
          <w:rFonts w:ascii="GHEA Grapalat" w:hAnsi="GHEA Grapalat"/>
          <w:sz w:val="24"/>
          <w:szCs w:val="24"/>
        </w:rPr>
        <w:t>При этом:</w:t>
      </w:r>
    </w:p>
    <w:p w14:paraId="6FCFB7A2" w14:textId="77777777" w:rsidR="006C0E3B" w:rsidRPr="001200A7" w:rsidRDefault="006C0E3B" w:rsidP="00032D5D">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0EC4B34C" w14:textId="77777777" w:rsidR="006C0E3B" w:rsidRPr="001200A7" w:rsidRDefault="006C0E3B" w:rsidP="00032D5D">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2B1F1E63" w14:textId="77777777" w:rsidR="006C0E3B" w:rsidRPr="001200A7" w:rsidRDefault="006C0E3B" w:rsidP="00032D5D">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63DD8325" w14:textId="77777777" w:rsidR="006C0E3B" w:rsidRPr="00191DB4" w:rsidRDefault="006C0E3B" w:rsidP="00032D5D">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ЦУ -</w:t>
      </w:r>
      <w:r w:rsidRPr="00191DB4">
        <w:rPr>
          <w:rStyle w:val="y2iqfc"/>
          <w:rFonts w:ascii="inherit" w:hAnsi="inherit"/>
          <w:b/>
          <w:bCs/>
          <w:color w:val="202124"/>
          <w:sz w:val="42"/>
          <w:szCs w:val="42"/>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w:t>
      </w:r>
      <w:r w:rsidRPr="00191DB4">
        <w:rPr>
          <w:rStyle w:val="y2iqfc"/>
          <w:rFonts w:ascii="inherit" w:hAnsi="inherit"/>
          <w:b/>
          <w:bCs/>
          <w:color w:val="202124"/>
          <w:sz w:val="42"/>
          <w:szCs w:val="42"/>
        </w:rPr>
        <w:t xml:space="preserve"> </w:t>
      </w:r>
      <w:r w:rsidRPr="00191DB4">
        <w:rPr>
          <w:rFonts w:ascii="GHEA Grapalat" w:hAnsi="GHEA Grapalat"/>
          <w:b/>
          <w:bCs/>
          <w:sz w:val="24"/>
          <w:szCs w:val="24"/>
        </w:rPr>
        <w:t>предложенная отобранным участником,</w:t>
      </w:r>
    </w:p>
    <w:p w14:paraId="43FD11B6" w14:textId="77777777" w:rsidR="006C0E3B" w:rsidRPr="00191DB4" w:rsidRDefault="006C0E3B" w:rsidP="00032D5D">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СЦ-</w:t>
      </w:r>
      <w:r w:rsidRPr="00191DB4">
        <w:rPr>
          <w:rFonts w:ascii="GHEA Grapalat" w:hAnsi="GHEA Grapalat" w:hint="eastAsia"/>
          <w:b/>
          <w:bCs/>
          <w:sz w:val="24"/>
          <w:szCs w:val="24"/>
        </w:rPr>
        <w:t>сметная</w:t>
      </w:r>
      <w:r w:rsidRPr="00191DB4">
        <w:rPr>
          <w:rFonts w:ascii="GHEA Grapalat" w:hAnsi="GHEA Grapalat"/>
          <w:b/>
          <w:bCs/>
          <w:sz w:val="24"/>
          <w:szCs w:val="24"/>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 xml:space="preserve"> </w:t>
      </w:r>
      <w:r w:rsidRPr="00191DB4">
        <w:rPr>
          <w:rFonts w:ascii="GHEA Grapalat" w:hAnsi="GHEA Grapalat" w:hint="eastAsia"/>
          <w:b/>
          <w:bCs/>
          <w:sz w:val="24"/>
          <w:szCs w:val="24"/>
        </w:rPr>
        <w:t>строительных</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опубликованная</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настоящем</w:t>
      </w:r>
      <w:r w:rsidRPr="00191DB4">
        <w:rPr>
          <w:rFonts w:ascii="GHEA Grapalat" w:hAnsi="GHEA Grapalat"/>
          <w:b/>
          <w:bCs/>
          <w:sz w:val="24"/>
          <w:szCs w:val="24"/>
        </w:rPr>
        <w:t xml:space="preserve"> </w:t>
      </w:r>
      <w:r w:rsidRPr="00191DB4">
        <w:rPr>
          <w:rFonts w:ascii="GHEA Grapalat" w:hAnsi="GHEA Grapalat" w:hint="eastAsia"/>
          <w:b/>
          <w:bCs/>
          <w:sz w:val="24"/>
          <w:szCs w:val="24"/>
        </w:rPr>
        <w:t>приглашении</w:t>
      </w:r>
      <w:r w:rsidRPr="00191DB4">
        <w:rPr>
          <w:rFonts w:ascii="GHEA Grapalat" w:hAnsi="GHEA Grapalat"/>
          <w:b/>
          <w:bCs/>
          <w:sz w:val="24"/>
          <w:szCs w:val="24"/>
        </w:rPr>
        <w:t>,</w:t>
      </w:r>
    </w:p>
    <w:p w14:paraId="5E9D42D7" w14:textId="77777777" w:rsidR="006C0E3B" w:rsidRPr="00191DB4" w:rsidRDefault="006C0E3B" w:rsidP="00032D5D">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ОР - </w:t>
      </w:r>
      <w:r w:rsidRPr="00191DB4">
        <w:rPr>
          <w:rFonts w:ascii="GHEA Grapalat" w:hAnsi="GHEA Grapalat" w:hint="eastAsia"/>
          <w:b/>
          <w:bCs/>
          <w:sz w:val="24"/>
          <w:szCs w:val="24"/>
        </w:rPr>
        <w:t>объем</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представленный</w:t>
      </w:r>
      <w:r w:rsidRPr="00191DB4">
        <w:rPr>
          <w:rFonts w:ascii="GHEA Grapalat" w:hAnsi="GHEA Grapalat"/>
          <w:b/>
          <w:bCs/>
          <w:sz w:val="24"/>
          <w:szCs w:val="24"/>
        </w:rPr>
        <w:t xml:space="preserve"> </w:t>
      </w:r>
      <w:r w:rsidRPr="00191DB4">
        <w:rPr>
          <w:rFonts w:ascii="GHEA Grapalat" w:hAnsi="GHEA Grapalat" w:hint="eastAsia"/>
          <w:b/>
          <w:bCs/>
          <w:sz w:val="24"/>
          <w:szCs w:val="24"/>
        </w:rPr>
        <w:t>данным</w:t>
      </w:r>
      <w:r w:rsidRPr="00191DB4">
        <w:rPr>
          <w:rFonts w:ascii="GHEA Grapalat" w:hAnsi="GHEA Grapalat"/>
          <w:b/>
          <w:bCs/>
          <w:sz w:val="24"/>
          <w:szCs w:val="24"/>
        </w:rPr>
        <w:t xml:space="preserve"> </w:t>
      </w:r>
      <w:r w:rsidRPr="00191DB4">
        <w:rPr>
          <w:rFonts w:ascii="GHEA Grapalat" w:hAnsi="GHEA Grapalat" w:hint="eastAsia"/>
          <w:b/>
          <w:bCs/>
          <w:sz w:val="24"/>
          <w:szCs w:val="24"/>
        </w:rPr>
        <w:t>исполнительным</w:t>
      </w:r>
      <w:r w:rsidRPr="00191DB4">
        <w:rPr>
          <w:rFonts w:ascii="GHEA Grapalat" w:hAnsi="GHEA Grapalat"/>
          <w:b/>
          <w:bCs/>
          <w:sz w:val="24"/>
          <w:szCs w:val="24"/>
        </w:rPr>
        <w:t xml:space="preserve"> </w:t>
      </w:r>
      <w:r w:rsidRPr="00191DB4">
        <w:rPr>
          <w:rFonts w:ascii="GHEA Grapalat" w:hAnsi="GHEA Grapalat" w:hint="eastAsia"/>
          <w:b/>
          <w:bCs/>
          <w:sz w:val="24"/>
          <w:szCs w:val="24"/>
        </w:rPr>
        <w:t>актом</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денежном</w:t>
      </w:r>
      <w:r w:rsidRPr="00191DB4">
        <w:rPr>
          <w:rFonts w:ascii="GHEA Grapalat" w:hAnsi="GHEA Grapalat"/>
          <w:b/>
          <w:bCs/>
          <w:sz w:val="24"/>
          <w:szCs w:val="24"/>
        </w:rPr>
        <w:t xml:space="preserve"> </w:t>
      </w:r>
      <w:r w:rsidRPr="00191DB4">
        <w:rPr>
          <w:rFonts w:ascii="GHEA Grapalat" w:hAnsi="GHEA Grapalat" w:hint="eastAsia"/>
          <w:b/>
          <w:bCs/>
          <w:sz w:val="24"/>
          <w:szCs w:val="24"/>
        </w:rPr>
        <w:t>выражении</w:t>
      </w:r>
      <w:r w:rsidRPr="00191DB4">
        <w:rPr>
          <w:rFonts w:ascii="GHEA Grapalat" w:hAnsi="GHEA Grapalat"/>
          <w:b/>
          <w:bCs/>
          <w:sz w:val="24"/>
          <w:szCs w:val="24"/>
        </w:rPr>
        <w:t>,</w:t>
      </w:r>
    </w:p>
    <w:p w14:paraId="521A1622" w14:textId="77777777" w:rsidR="006C0E3B" w:rsidRPr="00191DB4" w:rsidRDefault="006C0E3B" w:rsidP="00032D5D">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ВС-сумма, выплачиваемая </w:t>
      </w:r>
      <w:r w:rsidRPr="00191DB4">
        <w:rPr>
          <w:rFonts w:ascii="GHEA Grapalat" w:hAnsi="GHEA Grapalat" w:hint="eastAsia"/>
          <w:b/>
          <w:bCs/>
          <w:sz w:val="24"/>
          <w:szCs w:val="24"/>
        </w:rPr>
        <w:t>за</w:t>
      </w:r>
      <w:r w:rsidRPr="00191DB4">
        <w:rPr>
          <w:rFonts w:ascii="GHEA Grapalat" w:hAnsi="GHEA Grapalat"/>
          <w:b/>
          <w:bCs/>
          <w:sz w:val="24"/>
          <w:szCs w:val="24"/>
        </w:rPr>
        <w:t xml:space="preserve"> </w:t>
      </w:r>
      <w:r w:rsidRPr="00191DB4">
        <w:rPr>
          <w:rFonts w:ascii="GHEA Grapalat" w:hAnsi="GHEA Grapalat" w:hint="eastAsia"/>
          <w:b/>
          <w:bCs/>
          <w:sz w:val="24"/>
          <w:szCs w:val="24"/>
        </w:rPr>
        <w:t>работы</w:t>
      </w:r>
      <w:r w:rsidRPr="00191DB4">
        <w:rPr>
          <w:rFonts w:ascii="GHEA Grapalat" w:hAnsi="GHEA Grapalat"/>
          <w:b/>
          <w:bCs/>
          <w:sz w:val="24"/>
          <w:szCs w:val="24"/>
        </w:rPr>
        <w:t xml:space="preserve">, </w:t>
      </w:r>
      <w:r w:rsidRPr="00191DB4">
        <w:rPr>
          <w:rFonts w:ascii="GHEA Grapalat" w:hAnsi="GHEA Grapalat" w:hint="eastAsia"/>
          <w:b/>
          <w:bCs/>
          <w:sz w:val="24"/>
          <w:szCs w:val="24"/>
        </w:rPr>
        <w:t>указанные</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объемной ведомость-смете.</w:t>
      </w:r>
      <w:r w:rsidRPr="00191DB4">
        <w:rPr>
          <w:rFonts w:ascii="GHEA Grapalat" w:hAnsi="GHEA Grapalat"/>
          <w:b/>
          <w:bCs/>
          <w:sz w:val="24"/>
          <w:szCs w:val="24"/>
          <w:vertAlign w:val="superscript"/>
        </w:rPr>
        <w:t>9</w:t>
      </w:r>
    </w:p>
    <w:p w14:paraId="4DD002FF" w14:textId="77777777" w:rsidR="006C0E3B" w:rsidRPr="00191DB4" w:rsidRDefault="006C0E3B" w:rsidP="00032D5D">
      <w:pPr>
        <w:pStyle w:val="norm"/>
        <w:widowControl w:val="0"/>
        <w:spacing w:line="240" w:lineRule="auto"/>
        <w:ind w:firstLine="567"/>
        <w:rPr>
          <w:rFonts w:ascii="GHEA Grapalat" w:hAnsi="GHEA Grapalat" w:cs="Sylfaen"/>
          <w:b/>
          <w:bCs/>
          <w:sz w:val="24"/>
          <w:szCs w:val="24"/>
        </w:rPr>
      </w:pPr>
      <w:r w:rsidRPr="00191DB4">
        <w:rPr>
          <w:rFonts w:ascii="GHEA Grapalat" w:hAnsi="GHEA Grapalat"/>
          <w:b/>
          <w:bCs/>
          <w:sz w:val="24"/>
          <w:szCs w:val="24"/>
        </w:rPr>
        <w:t>Заявка участника не подлежит отклонению, если:</w:t>
      </w:r>
    </w:p>
    <w:p w14:paraId="400FD903" w14:textId="77777777" w:rsidR="006C0E3B" w:rsidRPr="00191DB4" w:rsidRDefault="006C0E3B" w:rsidP="00032D5D">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а.</w:t>
      </w:r>
      <w:r w:rsidRPr="00191DB4">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3B0522E7" w14:textId="77777777" w:rsidR="006C0E3B" w:rsidRPr="00191DB4" w:rsidRDefault="006C0E3B" w:rsidP="00032D5D">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б.</w:t>
      </w:r>
      <w:r w:rsidRPr="00191DB4">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F18D773"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в.</w:t>
      </w:r>
      <w:r w:rsidRPr="00191DB4">
        <w:rPr>
          <w:rFonts w:ascii="GHEA Grapalat" w:hAnsi="GHEA Grapalat"/>
          <w:sz w:val="24"/>
          <w:szCs w:val="24"/>
        </w:rPr>
        <w:tab/>
        <w:t xml:space="preserve">номер лота в ценовом предложении указан неверно, однако </w:t>
      </w:r>
      <w:r w:rsidRPr="00191DB4">
        <w:rPr>
          <w:rFonts w:ascii="GHEA Grapalat" w:hAnsi="GHEA Grapalat"/>
          <w:sz w:val="24"/>
          <w:szCs w:val="24"/>
        </w:rPr>
        <w:lastRenderedPageBreak/>
        <w:t>наименование предмета закупки заполнено правильно;</w:t>
      </w:r>
    </w:p>
    <w:p w14:paraId="070E4753"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г.</w:t>
      </w:r>
      <w:r w:rsidRPr="00191DB4">
        <w:t xml:space="preserve"> </w:t>
      </w:r>
      <w:r w:rsidRPr="00191DB4">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49D2E7E2"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д.</w:t>
      </w:r>
      <w:r w:rsidRPr="00191DB4">
        <w:t xml:space="preserve"> </w:t>
      </w:r>
      <w:r w:rsidRPr="00191DB4">
        <w:rPr>
          <w:rFonts w:ascii="GHEA Grapalat" w:hAnsi="GHEA Grapalat"/>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3B16B3CD" w14:textId="77777777" w:rsidR="006C0E3B" w:rsidRPr="00191DB4" w:rsidRDefault="006C0E3B" w:rsidP="00032D5D">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е.</w:t>
      </w:r>
      <w:r w:rsidRPr="00191DB4">
        <w:t xml:space="preserve"> </w:t>
      </w:r>
      <w:r w:rsidRPr="00191DB4">
        <w:rPr>
          <w:rFonts w:ascii="GHEA Grapalat" w:hAnsi="GHEA Grapalat"/>
          <w:sz w:val="24"/>
          <w:szCs w:val="24"/>
        </w:rPr>
        <w:t>в суммах, заполненных буквами в графах ценового предложения, лумы указаны в цифрах.</w:t>
      </w:r>
    </w:p>
    <w:p w14:paraId="70FC8C1F"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5.3.</w:t>
      </w:r>
      <w:r w:rsidRPr="00191DB4">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rPr>
        <w:t> </w:t>
      </w:r>
      <w:r w:rsidRPr="00191DB4">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032D5D">
      <w:pPr>
        <w:jc w:val="center"/>
        <w:rPr>
          <w:rFonts w:ascii="GHEA Grapalat" w:hAnsi="GHEA Grapalat"/>
          <w:b/>
        </w:rPr>
      </w:pPr>
    </w:p>
    <w:p w14:paraId="678321DC" w14:textId="77777777" w:rsidR="00096865" w:rsidRPr="00230D36" w:rsidRDefault="00220C7C" w:rsidP="00032D5D">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032D5D">
      <w:pPr>
        <w:jc w:val="center"/>
        <w:rPr>
          <w:rFonts w:ascii="GHEA Grapalat" w:hAnsi="GHEA Grapalat"/>
          <w:b/>
        </w:rPr>
      </w:pPr>
    </w:p>
    <w:p w14:paraId="7D88709A" w14:textId="77777777" w:rsidR="00096865" w:rsidRPr="00AA7117" w:rsidRDefault="00220C7C" w:rsidP="00032D5D">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032D5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032D5D">
      <w:pPr>
        <w:widowControl w:val="0"/>
        <w:ind w:firstLine="567"/>
        <w:jc w:val="center"/>
        <w:rPr>
          <w:rFonts w:ascii="GHEA Grapalat" w:hAnsi="GHEA Grapalat"/>
          <w:b/>
        </w:rPr>
      </w:pPr>
    </w:p>
    <w:p w14:paraId="5FEB0B5B" w14:textId="75262F97" w:rsidR="00096865" w:rsidRPr="00221C7B" w:rsidRDefault="000D701E" w:rsidP="00032D5D">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032D5D">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032D5D">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032D5D">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w:t>
      </w:r>
      <w:r w:rsidRPr="009044F1">
        <w:rPr>
          <w:rFonts w:ascii="GHEA Grapalat" w:hAnsi="GHEA Grapalat"/>
        </w:rPr>
        <w:lastRenderedPageBreak/>
        <w:t xml:space="preserve">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62639AA0" w:rsidR="009E21BA" w:rsidRDefault="009E21BA" w:rsidP="00032D5D">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5D657E69" w14:textId="77777777" w:rsidR="00510159" w:rsidRPr="00F21FE8" w:rsidRDefault="00510159" w:rsidP="00032D5D">
      <w:pPr>
        <w:widowControl w:val="0"/>
        <w:tabs>
          <w:tab w:val="left" w:pos="1134"/>
        </w:tabs>
        <w:ind w:firstLine="180"/>
        <w:jc w:val="both"/>
        <w:rPr>
          <w:rFonts w:ascii="GHEA Grapalat" w:hAnsi="GHEA Grapalat"/>
        </w:rPr>
      </w:pPr>
      <w:r w:rsidRPr="00F21FE8">
        <w:rPr>
          <w:rFonts w:ascii="GHEA Grapalat" w:hAnsi="GHEA Grapalat"/>
        </w:rPr>
        <w:t>7.1 Руководитель заказчика письменно информирует о возврате обеспечения заявки в сроки, предусмотренные настоящим пунктом:</w:t>
      </w:r>
    </w:p>
    <w:p w14:paraId="19AF5CA9" w14:textId="77777777" w:rsidR="00510159" w:rsidRPr="00F21FE8" w:rsidRDefault="00510159" w:rsidP="00032D5D">
      <w:pPr>
        <w:widowControl w:val="0"/>
        <w:tabs>
          <w:tab w:val="left" w:pos="1134"/>
        </w:tabs>
        <w:ind w:firstLine="180"/>
        <w:jc w:val="both"/>
        <w:rPr>
          <w:rFonts w:ascii="GHEA Grapalat" w:hAnsi="GHEA Grapalat"/>
        </w:rPr>
      </w:pPr>
      <w:r w:rsidRPr="00F21FE8">
        <w:rPr>
          <w:rFonts w:ascii="GHEA Grapalat" w:hAnsi="GHEA Grapalat"/>
        </w:rPr>
        <w:t xml:space="preserve">- в случае обеспечения, представленного в виде наличных денег-Министерствo финансов РА, приложив копию представленного заявкой документа обосновывающую выплату, </w:t>
      </w:r>
    </w:p>
    <w:p w14:paraId="7782830D" w14:textId="77777777" w:rsidR="00510159" w:rsidRPr="00F21FE8" w:rsidRDefault="00510159" w:rsidP="00032D5D">
      <w:pPr>
        <w:widowControl w:val="0"/>
        <w:tabs>
          <w:tab w:val="left" w:pos="1134"/>
        </w:tabs>
        <w:ind w:firstLine="180"/>
        <w:jc w:val="both"/>
        <w:rPr>
          <w:rFonts w:ascii="GHEA Grapalat" w:hAnsi="GHEA Grapalat"/>
        </w:rPr>
      </w:pPr>
      <w:r w:rsidRPr="00F21FE8">
        <w:rPr>
          <w:rFonts w:ascii="GHEA Grapalat" w:hAnsi="GHEA Grapalat"/>
        </w:rPr>
        <w:t>- в случае обеспечения, представленного в виде банковской гарантии - выдавший гарантию банк.</w:t>
      </w:r>
    </w:p>
    <w:p w14:paraId="70C79345" w14:textId="77777777" w:rsidR="000A7528" w:rsidRPr="00681F45" w:rsidRDefault="00283198" w:rsidP="00032D5D">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032D5D">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032D5D">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8"/>
        <w:t>10</w:t>
      </w:r>
    </w:p>
    <w:p w14:paraId="78769A62" w14:textId="77777777" w:rsidR="00F20DA5" w:rsidRPr="009044F1" w:rsidRDefault="00283198" w:rsidP="00032D5D">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 xml:space="preserve">нарушил обязательство, взятое на себя в рамках процесса закупки, что </w:t>
      </w:r>
      <w:r w:rsidRPr="009044F1">
        <w:rPr>
          <w:rFonts w:ascii="GHEA Grapalat" w:hAnsi="GHEA Grapalat"/>
        </w:rPr>
        <w:lastRenderedPageBreak/>
        <w:t>привело к прекращению дальнейшего участия данного участника в процессе;</w:t>
      </w:r>
    </w:p>
    <w:p w14:paraId="3EFBB2DD" w14:textId="15AF4A43" w:rsidR="0063461E" w:rsidRDefault="00283198" w:rsidP="00032D5D">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F55F17" w:rsidRPr="00FE0CF3">
        <w:rPr>
          <w:rFonts w:ascii="GHEA Grapalat" w:hAnsi="GHEA Grapalat"/>
          <w:b/>
          <w:bCs/>
          <w:iCs/>
        </w:rPr>
        <w:t>90</w:t>
      </w:r>
      <w:r w:rsidR="00F55F17" w:rsidRPr="00FE0CF3">
        <w:rPr>
          <w:rFonts w:ascii="Courier New" w:hAnsi="Courier New" w:cs="Courier New"/>
          <w:b/>
          <w:bCs/>
          <w:iCs/>
        </w:rPr>
        <w:t> </w:t>
      </w:r>
      <w:r w:rsidR="00F55F17" w:rsidRPr="00FE0CF3">
        <w:rPr>
          <w:rFonts w:ascii="GHEA Grapalat" w:hAnsi="GHEA Grapalat"/>
          <w:b/>
          <w:bCs/>
          <w:iCs/>
        </w:rPr>
        <w:t xml:space="preserve">(девяноста) </w:t>
      </w:r>
      <w:r w:rsidR="00F80761" w:rsidRPr="00FE0CF3">
        <w:rPr>
          <w:rFonts w:ascii="GHEA Grapalat" w:hAnsi="GHEA Grapalat"/>
          <w:b/>
          <w:bCs/>
          <w:iCs/>
        </w:rPr>
        <w:t xml:space="preserve">рабочих </w:t>
      </w:r>
      <w:r w:rsidRPr="00FE0CF3">
        <w:rPr>
          <w:rFonts w:ascii="GHEA Grapalat" w:hAnsi="GHEA Grapalat"/>
          <w:b/>
          <w:bCs/>
          <w:iCs/>
        </w:rPr>
        <w:t>дней</w:t>
      </w:r>
      <w:r w:rsidRPr="00A4492E">
        <w:rPr>
          <w:rFonts w:ascii="GHEA Grapalat" w:hAnsi="GHEA Grapalat"/>
        </w:rPr>
        <w:t xml:space="preserve">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6C093003" w14:textId="77777777" w:rsidR="00510159" w:rsidRPr="00510159" w:rsidRDefault="00510159" w:rsidP="00032D5D">
      <w:pPr>
        <w:widowControl w:val="0"/>
        <w:tabs>
          <w:tab w:val="left" w:pos="1134"/>
        </w:tabs>
        <w:ind w:firstLine="567"/>
        <w:jc w:val="both"/>
        <w:rPr>
          <w:rFonts w:ascii="GHEA Grapalat" w:hAnsi="GHEA Grapalat"/>
        </w:rPr>
      </w:pPr>
      <w:r w:rsidRPr="00510159">
        <w:rPr>
          <w:rFonts w:ascii="GHEA Grapalat" w:hAnsi="GHEA Grapalat"/>
        </w:rPr>
        <w:t xml:space="preserve">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w:t>
      </w:r>
    </w:p>
    <w:p w14:paraId="62808D14" w14:textId="0D575FF7" w:rsidR="0093721E" w:rsidRPr="00521B73" w:rsidRDefault="0093721E" w:rsidP="00032D5D">
      <w:pPr>
        <w:widowControl w:val="0"/>
        <w:tabs>
          <w:tab w:val="left" w:pos="1134"/>
        </w:tabs>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032D5D">
      <w:pPr>
        <w:rPr>
          <w:rFonts w:ascii="GHEA Grapalat" w:hAnsi="GHEA Grapalat" w:cs="Sylfaen"/>
        </w:rPr>
      </w:pPr>
    </w:p>
    <w:p w14:paraId="3EF3263E" w14:textId="77777777" w:rsidR="00096865" w:rsidRPr="009044F1" w:rsidRDefault="00E70FC4" w:rsidP="00032D5D">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4B60F6D4" w:rsidR="00096865" w:rsidRPr="009044F1" w:rsidRDefault="00FD2748" w:rsidP="00032D5D">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647074">
        <w:rPr>
          <w:rFonts w:ascii="GHEA Grapalat" w:hAnsi="GHEA Grapalat"/>
          <w:b/>
          <w:lang w:val="hy-AM"/>
        </w:rPr>
        <w:t>11:00</w:t>
      </w:r>
      <w:r w:rsidR="00601797" w:rsidRPr="00601797">
        <w:rPr>
          <w:rFonts w:ascii="GHEA Grapalat" w:hAnsi="GHEA Grapalat"/>
          <w:b/>
          <w:lang w:val="hy-AM"/>
        </w:rPr>
        <w:t xml:space="preserve"> часов </w:t>
      </w:r>
      <w:r w:rsidR="00FE0CF3">
        <w:rPr>
          <w:rFonts w:ascii="GHEA Grapalat" w:hAnsi="GHEA Grapalat"/>
          <w:b/>
        </w:rPr>
        <w:t xml:space="preserve">* </w:t>
      </w:r>
      <w:r w:rsidR="00D805B3">
        <w:rPr>
          <w:rFonts w:ascii="GHEA Grapalat" w:hAnsi="GHEA Grapalat"/>
          <w:b/>
          <w:lang w:val="hy-AM"/>
        </w:rPr>
        <w:t>21</w:t>
      </w:r>
      <w:r w:rsidR="008D5BD3">
        <w:rPr>
          <w:rFonts w:ascii="GHEA Grapalat" w:hAnsi="GHEA Grapalat"/>
          <w:b/>
          <w:lang w:val="hy-AM"/>
        </w:rPr>
        <w:t>.0</w:t>
      </w:r>
      <w:r w:rsidR="00B23E00">
        <w:rPr>
          <w:rFonts w:ascii="GHEA Grapalat" w:hAnsi="GHEA Grapalat"/>
          <w:b/>
          <w:lang w:val="hy-AM"/>
        </w:rPr>
        <w:t>8</w:t>
      </w:r>
      <w:r w:rsidR="008D5BD3">
        <w:rPr>
          <w:rFonts w:ascii="GHEA Grapalat" w:hAnsi="GHEA Grapalat"/>
          <w:b/>
          <w:lang w:val="hy-AM"/>
        </w:rPr>
        <w:t>.2025</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07A8121D" w14:textId="77777777" w:rsidR="00ED6836" w:rsidRPr="009044F1" w:rsidRDefault="009B6D58" w:rsidP="00032D5D">
      <w:pPr>
        <w:widowControl w:val="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55CB9376" w14:textId="77777777" w:rsidR="003B60D5" w:rsidRPr="009044F1" w:rsidRDefault="00ED6836" w:rsidP="00032D5D">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DE50728" w14:textId="77777777" w:rsidR="009A796C" w:rsidRPr="009044F1" w:rsidRDefault="00FD2748" w:rsidP="00032D5D">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507BF2" w14:textId="77777777" w:rsidR="002A665D" w:rsidRPr="002A665D" w:rsidRDefault="00CF34DE" w:rsidP="00032D5D">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68AFDAD6" w14:textId="77777777" w:rsidR="00ED6836" w:rsidRPr="009044F1" w:rsidRDefault="00745561" w:rsidP="00032D5D">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 xml:space="preserve">которые не </w:t>
      </w:r>
      <w:r w:rsidRPr="009044F1">
        <w:rPr>
          <w:rFonts w:ascii="GHEA Grapalat" w:hAnsi="GHEA Grapalat"/>
        </w:rPr>
        <w:lastRenderedPageBreak/>
        <w:t>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D6B4179" w14:textId="77777777" w:rsidR="00096865" w:rsidRPr="009044F1" w:rsidRDefault="00FD274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56BB90DA" w14:textId="77777777" w:rsidR="00B514E8" w:rsidRPr="009044F1" w:rsidRDefault="00FD2748" w:rsidP="00032D5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032D5D">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9"/>
        <w:t>11</w:t>
      </w:r>
      <w:r w:rsidR="00CE5812" w:rsidRPr="00CE5812">
        <w:rPr>
          <w:rFonts w:ascii="GHEA Grapalat" w:hAnsi="GHEA Grapalat"/>
        </w:rPr>
        <w:t>.</w:t>
      </w:r>
    </w:p>
    <w:p w14:paraId="41E7131E" w14:textId="77777777" w:rsidR="00716B45" w:rsidRPr="00186559" w:rsidRDefault="00716B45" w:rsidP="00716B45">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39C1622B" w14:textId="77777777" w:rsidR="009B6D58" w:rsidRPr="009044F1" w:rsidRDefault="009B6D5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4ADFD400" w14:textId="77777777" w:rsidR="009B6D58" w:rsidRPr="009044F1" w:rsidRDefault="009B6D5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7D4EFAD" w14:textId="77777777" w:rsidR="009B6D58" w:rsidRPr="00A50C53" w:rsidRDefault="009B6D5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EFB7400" w14:textId="77777777" w:rsidR="009B6D58" w:rsidRPr="009044F1" w:rsidRDefault="009B6D5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F9DE7A9" w14:textId="77777777" w:rsidR="00121F1F" w:rsidRDefault="009B6D58" w:rsidP="00032D5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 xml:space="preserve">Если в результате переговоров представленные участниками цены остаются </w:t>
      </w:r>
      <w:r w:rsidR="00121F1F" w:rsidRPr="00CA3860">
        <w:rPr>
          <w:rFonts w:ascii="GHEA Grapalat" w:hAnsi="GHEA Grapalat"/>
          <w:sz w:val="24"/>
          <w:szCs w:val="24"/>
        </w:rPr>
        <w:lastRenderedPageBreak/>
        <w:t>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47CD190F" w14:textId="77777777" w:rsidR="00121F1F" w:rsidRDefault="00121F1F" w:rsidP="00032D5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247260C" w14:textId="77777777" w:rsidR="00121F1F" w:rsidRPr="009044F1" w:rsidRDefault="00121F1F" w:rsidP="00032D5D">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1E8B6CC8" w14:textId="77777777" w:rsidR="00B514E8" w:rsidRPr="009044F1" w:rsidRDefault="00FD2748" w:rsidP="00032D5D">
      <w:pPr>
        <w:widowControl w:val="0"/>
        <w:tabs>
          <w:tab w:val="left" w:pos="1134"/>
        </w:tabs>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A02C7F9" w14:textId="77777777" w:rsidR="00B554B3" w:rsidRDefault="00B554B3" w:rsidP="00B554B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w:t>
      </w:r>
      <w:r w:rsidRPr="003219E1">
        <w:rPr>
          <w:rFonts w:ascii="GHEA Grapalat" w:hAnsi="GHEA Grapalat"/>
          <w:sz w:val="24"/>
          <w:szCs w:val="24"/>
        </w:rPr>
        <w:t xml:space="preserve">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rPr>
        <w:t>субподрядчика</w:t>
      </w:r>
      <w:r w:rsidRPr="003219E1">
        <w:rPr>
          <w:rFonts w:ascii="GHEA Grapalat" w:hAnsi="GHEA Grapalat"/>
          <w:sz w:val="24"/>
          <w:szCs w:val="24"/>
        </w:rPr>
        <w:t>,</w:t>
      </w:r>
      <w:r>
        <w:rPr>
          <w:rFonts w:ascii="GHEA Grapalat" w:hAnsi="GHEA Grapalat"/>
          <w:sz w:val="24"/>
          <w:szCs w:val="24"/>
          <w:lang w:val="hy-AM"/>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7BE47D1" w14:textId="77777777" w:rsidR="00B554B3" w:rsidRDefault="00B554B3" w:rsidP="00B554B3">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9D5E4C8" w14:textId="77777777" w:rsidR="00B554B3" w:rsidRPr="00BD363B" w:rsidRDefault="00B554B3" w:rsidP="00B554B3">
      <w:pPr>
        <w:pStyle w:val="norm"/>
        <w:widowControl w:val="0"/>
        <w:tabs>
          <w:tab w:val="left" w:pos="1134"/>
        </w:tabs>
        <w:spacing w:after="160" w:line="240" w:lineRule="auto"/>
        <w:ind w:firstLine="567"/>
        <w:rPr>
          <w:rFonts w:ascii="GHEA Grapalat" w:hAnsi="GHEA Grapalat"/>
          <w:sz w:val="24"/>
          <w:szCs w:val="24"/>
        </w:rPr>
      </w:pPr>
      <w:r w:rsidRPr="00BD363B">
        <w:rPr>
          <w:rFonts w:ascii="GHEA Grapalat" w:hAnsi="GHEA Grapalat"/>
          <w:sz w:val="24"/>
          <w:szCs w:val="24"/>
        </w:rPr>
        <w:t>8.9.1</w:t>
      </w:r>
      <w:r>
        <w:rPr>
          <w:rFonts w:ascii="GHEA Grapalat" w:hAnsi="GHEA Grapalat"/>
          <w:sz w:val="24"/>
          <w:szCs w:val="24"/>
          <w:lang w:val="hy-AM"/>
        </w:rPr>
        <w:t>.</w:t>
      </w:r>
      <w:r w:rsidRPr="00BD363B">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5CFEEACD" w14:textId="77777777" w:rsidR="00510159" w:rsidRPr="00510159" w:rsidRDefault="00510159" w:rsidP="00032D5D">
      <w:pPr>
        <w:pStyle w:val="norm"/>
        <w:widowControl w:val="0"/>
        <w:tabs>
          <w:tab w:val="left" w:pos="1276"/>
        </w:tabs>
        <w:spacing w:line="240" w:lineRule="auto"/>
        <w:ind w:firstLine="567"/>
        <w:rPr>
          <w:rFonts w:ascii="GHEA Grapalat" w:hAnsi="GHEA Grapalat"/>
          <w:sz w:val="24"/>
          <w:szCs w:val="24"/>
        </w:rPr>
      </w:pPr>
      <w:r w:rsidRPr="00510159">
        <w:rPr>
          <w:rFonts w:ascii="GHEA Grapalat" w:hAnsi="GHEA Grapalat"/>
          <w:sz w:val="24"/>
          <w:szCs w:val="24"/>
        </w:rPr>
        <w:t>8.10.</w:t>
      </w:r>
      <w:r w:rsidRPr="00510159">
        <w:rPr>
          <w:rFonts w:ascii="GHEA Grapalat" w:hAnsi="GHEA Grapalat"/>
          <w:sz w:val="24"/>
          <w:szCs w:val="24"/>
        </w:rPr>
        <w:tab/>
        <w:t xml:space="preserve">Если участник исправляет зафиксированное несоответствие в срок, установленный пунктом 8.9. настоящего приглашения, то его заявка оценивается </w:t>
      </w:r>
      <w:r w:rsidRPr="00510159">
        <w:rPr>
          <w:rFonts w:ascii="GHEA Grapalat" w:hAnsi="GHEA Grapalat"/>
          <w:sz w:val="24"/>
          <w:szCs w:val="24"/>
        </w:rPr>
        <w:lastRenderedPageBreak/>
        <w:t>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039B67CF" w14:textId="77777777" w:rsidR="00CE18BF" w:rsidRPr="00CE18BF" w:rsidRDefault="00A150A9" w:rsidP="00032D5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BEA1C7A" w14:textId="77777777" w:rsidR="00EA58C8" w:rsidRPr="009044F1" w:rsidRDefault="00A150A9" w:rsidP="00032D5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F5381EF" w14:textId="77777777" w:rsidR="00E65F37" w:rsidRPr="009044F1" w:rsidRDefault="00A150A9" w:rsidP="00032D5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21AC935B" w14:textId="77777777" w:rsidR="00A24827" w:rsidRPr="009044F1" w:rsidRDefault="00A24827" w:rsidP="00032D5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49DC240" w14:textId="77777777" w:rsidR="008B73CD" w:rsidRPr="009044F1" w:rsidRDefault="008B73CD" w:rsidP="00032D5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3321A4B" w14:textId="0D82531E" w:rsidR="00D0526D" w:rsidRPr="00110330" w:rsidRDefault="001F5C79" w:rsidP="00032D5D">
      <w:pPr>
        <w:widowControl w:val="0"/>
        <w:tabs>
          <w:tab w:val="left" w:pos="1276"/>
        </w:tabs>
        <w:jc w:val="both"/>
        <w:rPr>
          <w:rFonts w:ascii="GHEA Grapalat" w:hAnsi="GHEA Grapalat"/>
          <w:color w:val="000000" w:themeColor="text1"/>
        </w:rPr>
      </w:pPr>
      <w:r>
        <w:rPr>
          <w:rFonts w:ascii="GHEA Grapalat" w:hAnsi="GHEA Grapalat"/>
          <w:lang w:val="hy-AM"/>
        </w:rPr>
        <w:t xml:space="preserve">       </w:t>
      </w:r>
      <w:r w:rsidR="008769B4"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w:t>
      </w:r>
      <w:r w:rsidR="00D0526D" w:rsidRPr="00110330">
        <w:rPr>
          <w:rFonts w:ascii="GHEA Grapalat" w:hAnsi="GHEA Grapalat"/>
        </w:rPr>
        <w:lastRenderedPageBreak/>
        <w:t>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142791A1" w14:textId="77777777" w:rsidR="00BC15AF" w:rsidRPr="00110330" w:rsidRDefault="001126EC" w:rsidP="00032D5D">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4D0A93EC" w14:textId="77777777" w:rsidR="00BC15AF" w:rsidRPr="00110330" w:rsidRDefault="00BC15AF">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9D994AF" w14:textId="77777777" w:rsidR="00BC15AF" w:rsidRDefault="00BC15AF">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2C3EFBC1" w14:textId="77777777" w:rsidR="000B4F91" w:rsidRDefault="00AD5625" w:rsidP="000B4F91">
      <w:pPr>
        <w:widowControl w:val="0"/>
        <w:tabs>
          <w:tab w:val="left" w:pos="1134"/>
        </w:tabs>
        <w:ind w:left="-360"/>
        <w:jc w:val="both"/>
        <w:rPr>
          <w:rFonts w:ascii="GHEA Grapalat" w:hAnsi="GHEA Grapalat" w:cs="Sylfaen"/>
        </w:rPr>
      </w:pPr>
      <w:r>
        <w:rPr>
          <w:rFonts w:ascii="GHEA Grapalat" w:hAnsi="GHEA Grapalat" w:cs="Sylfaen"/>
          <w:color w:val="FF0000"/>
        </w:rPr>
        <w:t xml:space="preserve">          </w:t>
      </w:r>
      <w:r w:rsidR="000B4F91">
        <w:rPr>
          <w:rFonts w:ascii="GHEA Grapalat" w:hAnsi="GHEA Grapalat" w:cs="Sylfaen"/>
          <w:color w:val="FF0000"/>
        </w:rPr>
        <w:t xml:space="preserve">          </w:t>
      </w:r>
      <w:r w:rsidR="000B4F91" w:rsidRPr="00793DC2">
        <w:rPr>
          <w:rFonts w:ascii="GHEA Grapalat" w:hAnsi="GHEA Grapalat" w:cs="Sylfaen"/>
        </w:rPr>
        <w:t xml:space="preserve">При этом, </w:t>
      </w:r>
    </w:p>
    <w:p w14:paraId="074CF196" w14:textId="77777777" w:rsidR="000B4F91" w:rsidRDefault="000B4F91" w:rsidP="000B4F91">
      <w:pPr>
        <w:widowControl w:val="0"/>
        <w:tabs>
          <w:tab w:val="left" w:pos="1134"/>
        </w:tabs>
        <w:ind w:left="-360"/>
        <w:jc w:val="both"/>
        <w:rPr>
          <w:rFonts w:ascii="GHEA Grapalat" w:hAnsi="GHEA Grapalat" w:cs="Sylfaen"/>
        </w:rPr>
      </w:pPr>
      <w:r>
        <w:rPr>
          <w:rFonts w:ascii="GHEA Grapalat" w:hAnsi="GHEA Grapalat" w:cs="Sylfaen"/>
          <w:lang w:val="hy-AM"/>
        </w:rPr>
        <w:t xml:space="preserve">- </w:t>
      </w:r>
      <w:r w:rsidRPr="00793DC2">
        <w:rPr>
          <w:rFonts w:ascii="GHEA Grapalat" w:hAnsi="GHEA Grapalat" w:cs="Sylfaen"/>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Pr>
          <w:rFonts w:ascii="GHEA Grapalat" w:hAnsi="GHEA Grapalat" w:cs="Sylfaen"/>
          <w:lang w:val="hy-AM"/>
        </w:rPr>
        <w:t xml:space="preserve">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Pr>
          <w:rFonts w:ascii="GHEA Grapalat" w:hAnsi="GHEA Grapalat" w:cs="Sylfaen"/>
        </w:rPr>
        <w:t>,</w:t>
      </w:r>
      <w:r w:rsidRPr="00793DC2">
        <w:rPr>
          <w:rFonts w:ascii="GHEA Grapalat" w:hAnsi="GHEA Grapalat" w:cs="Sylfaen"/>
        </w:rPr>
        <w:t xml:space="preserve"> </w:t>
      </w:r>
      <w:r w:rsidRPr="006A6922">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rPr>
        <w:t>субподрядчика</w:t>
      </w:r>
      <w:r w:rsidRPr="006A6922">
        <w:rPr>
          <w:rFonts w:ascii="GHEA Grapalat" w:hAnsi="GHEA Grapalat" w:cs="Sylfaen"/>
        </w:rPr>
        <w:t>,</w:t>
      </w:r>
      <w:r w:rsidRPr="004A296E">
        <w:rPr>
          <w:rFonts w:ascii="GHEA Grapalat" w:hAnsi="GHEA Grapalat" w:cs="Sylfaen"/>
        </w:rPr>
        <w:t xml:space="preserve"> </w:t>
      </w:r>
      <w:r w:rsidRPr="00793DC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DDCAC22" w14:textId="77777777" w:rsidR="000B4F91" w:rsidRPr="0046324D" w:rsidRDefault="000B4F91" w:rsidP="000B4F91">
      <w:pPr>
        <w:widowControl w:val="0"/>
        <w:tabs>
          <w:tab w:val="left" w:pos="0"/>
        </w:tabs>
        <w:ind w:left="-284"/>
        <w:jc w:val="both"/>
        <w:rPr>
          <w:rFonts w:ascii="GHEA Grapalat" w:hAnsi="GHEA Grapalat"/>
        </w:rPr>
      </w:pPr>
      <w:r w:rsidRPr="00C467C2">
        <w:rPr>
          <w:rFonts w:ascii="GHEA Grapalat" w:hAnsi="GHEA Grapalat" w:cs="Sylfaen"/>
        </w:rPr>
        <w:t xml:space="preserve">- </w:t>
      </w:r>
      <w:r w:rsidRPr="00C467C2">
        <w:rPr>
          <w:rFonts w:ascii="GHEA Grapalat" w:hAnsi="GHEA Grapalat"/>
          <w:lang w:val="en-US"/>
        </w:rPr>
        <w:t>o</w:t>
      </w:r>
      <w:r w:rsidRPr="00C467C2">
        <w:rPr>
          <w:rFonts w:ascii="GHEA Grapalat" w:hAnsi="GHEA Grapalat"/>
        </w:rPr>
        <w:t>бстоятельство, предусмотренное пунктом 8.9.1 части 1 настоящего приглашения, не считается нарушением обязательства, принятого в рамках процесса закупки.</w:t>
      </w:r>
    </w:p>
    <w:p w14:paraId="0F1FD1B6" w14:textId="77777777" w:rsidR="00A63D83" w:rsidRPr="009044F1" w:rsidRDefault="00A63D83" w:rsidP="00032D5D">
      <w:pPr>
        <w:widowControl w:val="0"/>
        <w:tabs>
          <w:tab w:val="left" w:pos="1276"/>
        </w:tabs>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52BCDD00" w14:textId="77777777" w:rsidR="00A23E7B" w:rsidRDefault="00E64D24" w:rsidP="00032D5D">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 xml:space="preserve">Секретарь обязан в день получения документов, подтвердить факт их получения, отправив подтверждение со своей электронной почты, указанной в настоящем </w:t>
      </w:r>
      <w:r w:rsidR="00A23E7B">
        <w:rPr>
          <w:rFonts w:ascii="GHEA Grapalat" w:hAnsi="GHEA Grapalat"/>
          <w:sz w:val="24"/>
          <w:szCs w:val="24"/>
        </w:rPr>
        <w:lastRenderedPageBreak/>
        <w:t>приглашении, на электронную почту участника.</w:t>
      </w:r>
    </w:p>
    <w:p w14:paraId="32773772" w14:textId="77777777" w:rsidR="002B121D" w:rsidRPr="001439BD" w:rsidRDefault="00A150A9" w:rsidP="00032D5D">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296E037" w14:textId="77777777" w:rsidR="009B0DA1" w:rsidRPr="009044F1" w:rsidRDefault="00B5219E" w:rsidP="00032D5D">
      <w:pPr>
        <w:widowControl w:val="0"/>
        <w:tabs>
          <w:tab w:val="left" w:pos="1276"/>
        </w:tabs>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1124629E" w14:textId="77777777" w:rsidR="00265D18" w:rsidRPr="009044F1" w:rsidRDefault="00265D18" w:rsidP="00032D5D">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3BE80990" w14:textId="77777777" w:rsidR="00096865" w:rsidRPr="00D3436F" w:rsidRDefault="00E02F60" w:rsidP="00032D5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4FC39BB3" w14:textId="77777777" w:rsidR="008A3C60" w:rsidRPr="008A3C60" w:rsidRDefault="008A3C60" w:rsidP="00032D5D">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AC189B9" w14:textId="77777777" w:rsidR="00583092" w:rsidRPr="009044F1" w:rsidRDefault="00A150A9" w:rsidP="00032D5D">
      <w:pPr>
        <w:widowControl w:val="0"/>
        <w:tabs>
          <w:tab w:val="left" w:pos="1276"/>
        </w:tabs>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DCD23E5" w14:textId="77777777" w:rsidR="00583092" w:rsidRPr="009044F1" w:rsidRDefault="00A150A9" w:rsidP="00032D5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1E6F00C" w14:textId="77777777" w:rsidR="00583092" w:rsidRPr="005114D0" w:rsidRDefault="00662165" w:rsidP="00032D5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393A666" w14:textId="77777777" w:rsidR="00583092" w:rsidRPr="00374F4A" w:rsidRDefault="00A150A9" w:rsidP="00032D5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26346B7" w14:textId="77777777" w:rsidR="00196487" w:rsidRPr="009044F1" w:rsidRDefault="00A150A9" w:rsidP="00032D5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559C92AD" w14:textId="77777777" w:rsidR="00196487" w:rsidRPr="009044F1" w:rsidRDefault="00196487" w:rsidP="00032D5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2B3D987" w14:textId="77777777" w:rsidR="00196487" w:rsidRPr="009044F1" w:rsidRDefault="00196487" w:rsidP="00032D5D">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ACF259" w14:textId="77777777" w:rsidR="00E45ACA" w:rsidRPr="000811C1" w:rsidRDefault="00A150A9" w:rsidP="00032D5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w:t>
      </w:r>
      <w:r w:rsidRPr="009044F1">
        <w:rPr>
          <w:rFonts w:ascii="GHEA Grapalat" w:hAnsi="GHEA Grapalat"/>
          <w:spacing w:val="-6"/>
          <w:sz w:val="24"/>
          <w:szCs w:val="24"/>
        </w:rPr>
        <w:lastRenderedPageBreak/>
        <w:t>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DDA2629" w14:textId="77777777" w:rsidR="00583092" w:rsidRPr="009044F1" w:rsidRDefault="00A150A9" w:rsidP="00032D5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F6C70A" w14:textId="5338A06C" w:rsidR="00500780" w:rsidRDefault="00583092" w:rsidP="00032D5D">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 xml:space="preserve">Период ожидания в случае настоящей процедуры составляет </w:t>
      </w:r>
      <w:r w:rsidRPr="00FD7958">
        <w:rPr>
          <w:rFonts w:ascii="GHEA Grapalat" w:hAnsi="GHEA Grapalat"/>
          <w:b/>
          <w:bCs/>
          <w:sz w:val="24"/>
          <w:szCs w:val="24"/>
        </w:rPr>
        <w:t>"</w:t>
      </w:r>
      <w:r w:rsidR="0005217C" w:rsidRPr="00FD7958">
        <w:rPr>
          <w:rFonts w:ascii="GHEA Grapalat" w:hAnsi="GHEA Grapalat"/>
          <w:b/>
          <w:bCs/>
          <w:sz w:val="24"/>
          <w:szCs w:val="24"/>
        </w:rPr>
        <w:t>10</w:t>
      </w:r>
      <w:r w:rsidRPr="00FD7958">
        <w:rPr>
          <w:rFonts w:ascii="GHEA Grapalat" w:hAnsi="GHEA Grapalat"/>
          <w:b/>
          <w:bCs/>
          <w:sz w:val="24"/>
          <w:szCs w:val="24"/>
        </w:rPr>
        <w:t>"</w:t>
      </w:r>
      <w:r w:rsidRPr="009044F1">
        <w:rPr>
          <w:rFonts w:ascii="GHEA Grapalat" w:hAnsi="GHEA Grapalat"/>
          <w:sz w:val="24"/>
          <w:szCs w:val="24"/>
        </w:rPr>
        <w:t xml:space="preserve">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1A3EA3CD" w14:textId="77777777" w:rsidR="00500780" w:rsidRPr="00A835E3" w:rsidRDefault="00500780" w:rsidP="00032D5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701EA8CA" w14:textId="77777777" w:rsidR="006D684E" w:rsidRDefault="00500780" w:rsidP="00032D5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33E4BDC" w14:textId="77777777" w:rsidR="00500780" w:rsidRPr="00A835E3" w:rsidRDefault="006D684E" w:rsidP="00032D5D">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032D5D">
      <w:pPr>
        <w:widowControl w:val="0"/>
        <w:jc w:val="center"/>
        <w:rPr>
          <w:rFonts w:ascii="GHEA Grapalat" w:hAnsi="GHEA Grapalat"/>
          <w:b/>
        </w:rPr>
      </w:pPr>
    </w:p>
    <w:p w14:paraId="299DB22A" w14:textId="77777777" w:rsidR="00B73109" w:rsidRDefault="00B73109" w:rsidP="00032D5D">
      <w:pPr>
        <w:widowControl w:val="0"/>
        <w:jc w:val="center"/>
        <w:rPr>
          <w:rFonts w:ascii="GHEA Grapalat" w:hAnsi="GHEA Grapalat"/>
          <w:b/>
        </w:rPr>
      </w:pPr>
    </w:p>
    <w:p w14:paraId="21C8BADE" w14:textId="77777777" w:rsidR="000313A6" w:rsidRDefault="00AA0AD8" w:rsidP="00032D5D">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032D5D">
      <w:pPr>
        <w:widowControl w:val="0"/>
        <w:jc w:val="center"/>
        <w:rPr>
          <w:rFonts w:ascii="GHEA Grapalat" w:hAnsi="GHEA Grapalat" w:cs="Arial"/>
          <w:b/>
          <w:iCs/>
        </w:rPr>
      </w:pPr>
    </w:p>
    <w:p w14:paraId="4FC7EE06" w14:textId="77777777" w:rsidR="00096865"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5"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w:t>
      </w:r>
      <w:r w:rsidR="00DF2686" w:rsidRPr="00C61190">
        <w:rPr>
          <w:rFonts w:ascii="GHEA Grapalat" w:hAnsi="GHEA Grapalat"/>
        </w:rPr>
        <w:lastRenderedPageBreak/>
        <w:t>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032D5D">
      <w:pPr>
        <w:widowControl w:val="0"/>
        <w:ind w:firstLine="567"/>
        <w:jc w:val="both"/>
        <w:rPr>
          <w:ins w:id="6"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032D5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032D5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032D5D">
      <w:pPr>
        <w:widowControl w:val="0"/>
        <w:jc w:val="center"/>
        <w:rPr>
          <w:rFonts w:ascii="GHEA Grapalat" w:hAnsi="GHEA Grapalat"/>
          <w:b/>
        </w:rPr>
      </w:pPr>
    </w:p>
    <w:p w14:paraId="07EA29F4" w14:textId="77777777" w:rsidR="00B73109" w:rsidRDefault="00B73109" w:rsidP="00032D5D">
      <w:pPr>
        <w:widowControl w:val="0"/>
        <w:jc w:val="center"/>
        <w:rPr>
          <w:rFonts w:ascii="GHEA Grapalat" w:hAnsi="GHEA Grapalat"/>
          <w:b/>
        </w:rPr>
      </w:pPr>
    </w:p>
    <w:p w14:paraId="3D5820A6" w14:textId="77777777" w:rsidR="00546AA0" w:rsidRDefault="00030D40" w:rsidP="00032D5D">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032D5D">
      <w:pPr>
        <w:widowControl w:val="0"/>
        <w:jc w:val="center"/>
        <w:rPr>
          <w:rFonts w:ascii="GHEA Grapalat" w:hAnsi="GHEA Grapalat"/>
          <w:b/>
        </w:rPr>
      </w:pPr>
    </w:p>
    <w:p w14:paraId="40101246" w14:textId="77777777" w:rsidR="00096865" w:rsidRDefault="00030D40" w:rsidP="00032D5D">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4986C355" w:rsidR="003F24FF" w:rsidRPr="00572A57" w:rsidRDefault="00A6609C" w:rsidP="00032D5D">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AD471E" w:rsidRPr="00AD471E">
        <w:rPr>
          <w:rFonts w:ascii="GHEA Grapalat" w:hAnsi="GHEA Grapalat"/>
          <w:b/>
          <w:bCs/>
        </w:rPr>
        <w:t>15</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sidRPr="00174059">
        <w:rPr>
          <w:rFonts w:ascii="GHEA Grapalat" w:hAnsi="GHEA Grapalat"/>
        </w:rPr>
        <w:t>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032D5D">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 xml:space="preserve">с учетом требований абзаца «в» подпункта 1 пункта 32 </w:t>
      </w:r>
      <w:r w:rsidR="00BD06B1">
        <w:rPr>
          <w:rFonts w:ascii="GHEA Grapalat" w:hAnsi="GHEA Grapalat" w:cs="Sylfaen"/>
        </w:rPr>
        <w:lastRenderedPageBreak/>
        <w:t>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032D5D">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032D5D">
      <w:pPr>
        <w:rPr>
          <w:rFonts w:ascii="GHEA Grapalat" w:hAnsi="GHEA Grapalat"/>
        </w:rPr>
      </w:pPr>
    </w:p>
    <w:p w14:paraId="119A8C9B" w14:textId="77777777" w:rsidR="00B73109" w:rsidRDefault="00B73109" w:rsidP="00032D5D">
      <w:pPr>
        <w:rPr>
          <w:rFonts w:ascii="GHEA Grapalat" w:hAnsi="GHEA Grapalat"/>
        </w:rPr>
      </w:pPr>
    </w:p>
    <w:p w14:paraId="7110C2D0" w14:textId="77777777" w:rsidR="00B73109" w:rsidRDefault="00B73109" w:rsidP="00032D5D">
      <w:pPr>
        <w:widowControl w:val="0"/>
        <w:tabs>
          <w:tab w:val="left" w:pos="1276"/>
        </w:tabs>
        <w:ind w:firstLine="567"/>
        <w:jc w:val="both"/>
        <w:rPr>
          <w:ins w:id="7"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032D5D">
      <w:pPr>
        <w:rPr>
          <w:rFonts w:ascii="GHEA Grapalat" w:hAnsi="GHEA Grapalat"/>
        </w:rPr>
      </w:pPr>
    </w:p>
    <w:p w14:paraId="6B5EE8EE" w14:textId="77777777" w:rsidR="00CE75A2" w:rsidRDefault="00CE75A2" w:rsidP="00032D5D">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032D5D">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032D5D">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032D5D">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032D5D">
      <w:pPr>
        <w:pStyle w:val="FootnoteText"/>
        <w:jc w:val="both"/>
        <w:rPr>
          <w:ins w:id="8" w:author="Inesa Kocharyan" w:date="2022-05-27T11:21:00Z"/>
          <w:rFonts w:asciiTheme="minorHAnsi" w:hAnsiTheme="minorHAnsi"/>
          <w:i/>
        </w:rPr>
      </w:pPr>
    </w:p>
    <w:p w14:paraId="67CA32F3" w14:textId="77777777" w:rsidR="00CE75A2" w:rsidRPr="00CE75A2" w:rsidRDefault="00CE75A2" w:rsidP="00032D5D">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032D5D">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032D5D">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032D5D">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032D5D">
      <w:pPr>
        <w:widowControl w:val="0"/>
        <w:tabs>
          <w:tab w:val="left" w:pos="1276"/>
        </w:tabs>
        <w:ind w:firstLine="567"/>
        <w:jc w:val="both"/>
        <w:rPr>
          <w:rFonts w:ascii="GHEA Grapalat" w:hAnsi="GHEA Grapalat"/>
        </w:rPr>
      </w:pPr>
    </w:p>
    <w:p w14:paraId="4F48C68D" w14:textId="77777777" w:rsidR="00B73109" w:rsidRDefault="00B73109" w:rsidP="00032D5D">
      <w:pPr>
        <w:widowControl w:val="0"/>
        <w:tabs>
          <w:tab w:val="left" w:pos="1276"/>
        </w:tabs>
        <w:ind w:firstLine="567"/>
        <w:jc w:val="both"/>
        <w:rPr>
          <w:rFonts w:ascii="GHEA Grapalat" w:hAnsi="GHEA Grapalat"/>
        </w:rPr>
      </w:pPr>
    </w:p>
    <w:p w14:paraId="35F5F979" w14:textId="77777777" w:rsidR="00B73109" w:rsidRDefault="00B73109" w:rsidP="00032D5D">
      <w:pPr>
        <w:rPr>
          <w:rFonts w:ascii="GHEA Grapalat" w:hAnsi="GHEA Grapalat"/>
        </w:rPr>
      </w:pPr>
      <w:r>
        <w:rPr>
          <w:rFonts w:ascii="GHEA Grapalat" w:hAnsi="GHEA Grapalat"/>
        </w:rPr>
        <w:br w:type="page"/>
      </w:r>
    </w:p>
    <w:p w14:paraId="3870602A" w14:textId="77777777" w:rsidR="0035631F" w:rsidRDefault="005B796C" w:rsidP="00032D5D">
      <w:pPr>
        <w:widowControl w:val="0"/>
        <w:tabs>
          <w:tab w:val="left" w:pos="1276"/>
        </w:tabs>
        <w:ind w:firstLine="567"/>
        <w:jc w:val="both"/>
        <w:rPr>
          <w:ins w:id="9"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10"/>
        <w:t>13</w:t>
      </w:r>
      <w:r w:rsidR="00A6609C" w:rsidRPr="0054287C">
        <w:rPr>
          <w:rFonts w:ascii="GHEA Grapalat" w:hAnsi="GHEA Grapalat"/>
        </w:rPr>
        <w:t xml:space="preserve"> </w:t>
      </w:r>
    </w:p>
    <w:p w14:paraId="4A25F07E" w14:textId="77777777" w:rsidR="00816B3C" w:rsidRPr="0001217D" w:rsidRDefault="00816B3C" w:rsidP="00032D5D">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032D5D">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032D5D">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11"/>
        <w:t>14</w:t>
      </w:r>
      <w:r w:rsidR="00375E5E" w:rsidRPr="001775FE">
        <w:rPr>
          <w:rFonts w:ascii="GHEA Grapalat" w:hAnsi="GHEA Grapalat"/>
        </w:rPr>
        <w:t>.</w:t>
      </w:r>
    </w:p>
    <w:p w14:paraId="5187B554" w14:textId="77777777" w:rsidR="00275C43" w:rsidRDefault="0058395E" w:rsidP="00032D5D">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032D5D">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032D5D">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6A6D71B" w14:textId="77777777" w:rsidR="004A0321" w:rsidRPr="00F71183" w:rsidRDefault="004A0321" w:rsidP="00032D5D">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w:t>
      </w:r>
      <w:r w:rsidR="0076763C" w:rsidRPr="009044F1">
        <w:rPr>
          <w:rFonts w:ascii="GHEA Grapalat" w:hAnsi="GHEA Grapalat"/>
        </w:rPr>
        <w:lastRenderedPageBreak/>
        <w:t>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032D5D">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032D5D">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032D5D">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2DABFFD3" w14:textId="77777777" w:rsidR="00510159" w:rsidRPr="00510159" w:rsidRDefault="00510159" w:rsidP="00032D5D">
      <w:pPr>
        <w:widowControl w:val="0"/>
        <w:tabs>
          <w:tab w:val="left" w:pos="1134"/>
        </w:tabs>
        <w:ind w:firstLine="567"/>
        <w:jc w:val="both"/>
        <w:rPr>
          <w:rFonts w:ascii="GHEA Grapalat" w:hAnsi="GHEA Grapalat"/>
        </w:rPr>
      </w:pPr>
      <w:r w:rsidRPr="00510159">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sidRPr="00510159">
        <w:rPr>
          <w:rFonts w:ascii="GHEA Grapalat" w:hAnsi="GHEA Grapalat"/>
          <w:lang w:val="hy-AM"/>
        </w:rPr>
        <w:t>-</w:t>
      </w:r>
      <w:r w:rsidRPr="00510159">
        <w:rPr>
          <w:rFonts w:ascii="GHEA Grapalat" w:hAnsi="GHEA Grapalat"/>
        </w:rPr>
        <w:t xml:space="preserve"> Министерству Финансов РА</w:t>
      </w:r>
      <w:r w:rsidRPr="00510159">
        <w:rPr>
          <w:rFonts w:ascii="GHEA Grapalat" w:hAnsi="GHEA Grapalat"/>
          <w:lang w:val="hy-AM"/>
        </w:rPr>
        <w:t>,</w:t>
      </w:r>
      <w:r w:rsidRPr="00510159">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3A8205FD" w14:textId="77777777" w:rsidR="00510159" w:rsidRPr="00510159" w:rsidRDefault="00510159" w:rsidP="00032D5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10159">
        <w:rPr>
          <w:rFonts w:ascii="GHEA Grapalat" w:hAnsi="GHEA Grapalat"/>
          <w:lang w:val="hy-AM"/>
        </w:rPr>
        <w:t xml:space="preserve">       </w:t>
      </w:r>
      <w:r w:rsidRPr="00510159">
        <w:rPr>
          <w:rFonts w:ascii="GHEA Grapalat" w:hAnsi="GHEA Grapalat"/>
        </w:rPr>
        <w:t xml:space="preserve">10.8 </w:t>
      </w:r>
      <w:r w:rsidRPr="00510159">
        <w:rPr>
          <w:rFonts w:ascii="GHEA Grapalat" w:hAnsi="GHEA Grapalat" w:hint="eastAsia"/>
        </w:rPr>
        <w:t>О</w:t>
      </w:r>
      <w:r w:rsidRPr="00510159">
        <w:rPr>
          <w:rFonts w:ascii="GHEA Grapalat" w:hAnsi="GHEA Grapalat"/>
        </w:rPr>
        <w:t xml:space="preserve"> </w:t>
      </w:r>
      <w:r w:rsidRPr="00510159">
        <w:rPr>
          <w:rFonts w:ascii="GHEA Grapalat" w:hAnsi="GHEA Grapalat" w:hint="eastAsia"/>
        </w:rPr>
        <w:t>возврате</w:t>
      </w:r>
      <w:r w:rsidRPr="00510159">
        <w:rPr>
          <w:rFonts w:ascii="GHEA Grapalat" w:hAnsi="GHEA Grapalat"/>
        </w:rPr>
        <w:t xml:space="preserve"> </w:t>
      </w:r>
      <w:r w:rsidRPr="00510159">
        <w:rPr>
          <w:rFonts w:ascii="GHEA Grapalat" w:hAnsi="GHEA Grapalat" w:hint="eastAsia"/>
        </w:rPr>
        <w:t>обеспечения</w:t>
      </w:r>
      <w:r w:rsidRPr="00510159">
        <w:rPr>
          <w:rFonts w:ascii="GHEA Grapalat" w:hAnsi="GHEA Grapalat"/>
        </w:rPr>
        <w:t xml:space="preserve"> </w:t>
      </w:r>
      <w:r w:rsidRPr="00510159">
        <w:rPr>
          <w:rFonts w:ascii="GHEA Grapalat" w:hAnsi="GHEA Grapalat" w:hint="eastAsia"/>
        </w:rPr>
        <w:t>договора</w:t>
      </w:r>
      <w:r w:rsidRPr="00510159">
        <w:rPr>
          <w:rFonts w:ascii="GHEA Grapalat" w:hAnsi="GHEA Grapalat"/>
        </w:rPr>
        <w:t xml:space="preserve"> </w:t>
      </w:r>
      <w:r w:rsidRPr="00510159">
        <w:rPr>
          <w:rFonts w:ascii="GHEA Grapalat" w:hAnsi="GHEA Grapalat" w:hint="eastAsia"/>
        </w:rPr>
        <w:t>и</w:t>
      </w:r>
      <w:r w:rsidRPr="00510159">
        <w:rPr>
          <w:rFonts w:ascii="GHEA Grapalat" w:hAnsi="GHEA Grapalat"/>
        </w:rPr>
        <w:t>/</w:t>
      </w:r>
      <w:r w:rsidRPr="00510159">
        <w:rPr>
          <w:rFonts w:ascii="GHEA Grapalat" w:hAnsi="GHEA Grapalat" w:hint="eastAsia"/>
        </w:rPr>
        <w:t>или</w:t>
      </w:r>
      <w:r w:rsidRPr="00510159">
        <w:rPr>
          <w:rFonts w:ascii="GHEA Grapalat" w:hAnsi="GHEA Grapalat"/>
        </w:rPr>
        <w:t xml:space="preserve"> </w:t>
      </w:r>
      <w:r w:rsidRPr="00510159">
        <w:rPr>
          <w:rFonts w:ascii="GHEA Grapalat" w:hAnsi="GHEA Grapalat" w:hint="eastAsia"/>
        </w:rPr>
        <w:t>квалификации</w:t>
      </w:r>
      <w:r w:rsidRPr="00510159">
        <w:rPr>
          <w:rFonts w:ascii="GHEA Grapalat" w:hAnsi="GHEA Grapalat"/>
        </w:rPr>
        <w:t xml:space="preserve"> </w:t>
      </w:r>
      <w:r w:rsidRPr="00510159">
        <w:rPr>
          <w:rFonts w:ascii="GHEA Grapalat" w:hAnsi="GHEA Grapalat" w:hint="eastAsia"/>
        </w:rPr>
        <w:t>руководитель</w:t>
      </w:r>
      <w:r w:rsidRPr="00510159">
        <w:rPr>
          <w:rFonts w:ascii="GHEA Grapalat" w:hAnsi="GHEA Grapalat"/>
        </w:rPr>
        <w:t xml:space="preserve"> </w:t>
      </w:r>
      <w:r w:rsidRPr="00510159">
        <w:rPr>
          <w:rFonts w:ascii="GHEA Grapalat" w:hAnsi="GHEA Grapalat" w:hint="eastAsia"/>
        </w:rPr>
        <w:t>заказчика</w:t>
      </w: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письменной</w:t>
      </w:r>
      <w:r w:rsidRPr="00510159">
        <w:rPr>
          <w:rFonts w:ascii="GHEA Grapalat" w:hAnsi="GHEA Grapalat"/>
        </w:rPr>
        <w:t xml:space="preserve"> </w:t>
      </w:r>
      <w:r w:rsidRPr="00510159">
        <w:rPr>
          <w:rFonts w:ascii="GHEA Grapalat" w:hAnsi="GHEA Grapalat" w:hint="eastAsia"/>
        </w:rPr>
        <w:t>форме</w:t>
      </w: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течение</w:t>
      </w:r>
      <w:r w:rsidRPr="00510159">
        <w:rPr>
          <w:rFonts w:ascii="GHEA Grapalat" w:hAnsi="GHEA Grapalat"/>
        </w:rPr>
        <w:t xml:space="preserve"> </w:t>
      </w:r>
      <w:r w:rsidRPr="00510159">
        <w:rPr>
          <w:rFonts w:ascii="GHEA Grapalat" w:hAnsi="GHEA Grapalat" w:hint="eastAsia"/>
        </w:rPr>
        <w:t>пяти</w:t>
      </w:r>
      <w:r w:rsidRPr="00510159">
        <w:rPr>
          <w:rFonts w:ascii="GHEA Grapalat" w:hAnsi="GHEA Grapalat"/>
        </w:rPr>
        <w:t xml:space="preserve"> </w:t>
      </w:r>
      <w:r w:rsidRPr="00510159">
        <w:rPr>
          <w:rFonts w:ascii="GHEA Grapalat" w:hAnsi="GHEA Grapalat" w:hint="eastAsia"/>
        </w:rPr>
        <w:t>рабочих</w:t>
      </w:r>
      <w:r w:rsidRPr="00510159">
        <w:rPr>
          <w:rFonts w:ascii="GHEA Grapalat" w:hAnsi="GHEA Grapalat"/>
        </w:rPr>
        <w:t xml:space="preserve"> </w:t>
      </w:r>
      <w:r w:rsidRPr="00510159">
        <w:rPr>
          <w:rFonts w:ascii="GHEA Grapalat" w:hAnsi="GHEA Grapalat" w:hint="eastAsia"/>
        </w:rPr>
        <w:t>дней</w:t>
      </w:r>
      <w:r w:rsidRPr="00510159">
        <w:rPr>
          <w:rFonts w:ascii="GHEA Grapalat" w:hAnsi="GHEA Grapalat"/>
        </w:rPr>
        <w:t xml:space="preserve">, </w:t>
      </w:r>
      <w:r w:rsidRPr="00510159">
        <w:rPr>
          <w:rFonts w:ascii="GHEA Grapalat" w:hAnsi="GHEA Grapalat" w:hint="eastAsia"/>
        </w:rPr>
        <w:t>следующих</w:t>
      </w:r>
      <w:r w:rsidRPr="00510159">
        <w:rPr>
          <w:rFonts w:ascii="GHEA Grapalat" w:hAnsi="GHEA Grapalat"/>
        </w:rPr>
        <w:t xml:space="preserve"> </w:t>
      </w:r>
      <w:r w:rsidRPr="00510159">
        <w:rPr>
          <w:rFonts w:ascii="GHEA Grapalat" w:hAnsi="GHEA Grapalat" w:hint="eastAsia"/>
        </w:rPr>
        <w:t>за</w:t>
      </w:r>
      <w:r w:rsidRPr="00510159">
        <w:rPr>
          <w:rFonts w:ascii="GHEA Grapalat" w:hAnsi="GHEA Grapalat"/>
        </w:rPr>
        <w:t xml:space="preserve"> днем возникновения основания возврата обеспечения</w:t>
      </w:r>
      <w:r w:rsidRPr="00510159" w:rsidDel="00960F8B">
        <w:rPr>
          <w:rFonts w:ascii="GHEA Grapalat" w:hAnsi="GHEA Grapalat"/>
        </w:rPr>
        <w:t xml:space="preserve"> </w:t>
      </w:r>
      <w:r w:rsidRPr="00510159">
        <w:rPr>
          <w:rFonts w:ascii="GHEA Grapalat" w:hAnsi="GHEA Grapalat"/>
        </w:rPr>
        <w:t>уведомляет;</w:t>
      </w:r>
    </w:p>
    <w:p w14:paraId="292C8790" w14:textId="77777777" w:rsidR="00510159" w:rsidRPr="00510159" w:rsidRDefault="00510159" w:rsidP="00032D5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случае</w:t>
      </w:r>
      <w:r w:rsidRPr="00510159">
        <w:rPr>
          <w:rFonts w:ascii="GHEA Grapalat" w:hAnsi="GHEA Grapalat"/>
        </w:rPr>
        <w:t xml:space="preserve"> </w:t>
      </w:r>
      <w:r w:rsidRPr="00510159">
        <w:rPr>
          <w:rFonts w:ascii="GHEA Grapalat" w:hAnsi="GHEA Grapalat" w:hint="eastAsia"/>
        </w:rPr>
        <w:t>обеспечения</w:t>
      </w:r>
      <w:r w:rsidRPr="00510159">
        <w:rPr>
          <w:rFonts w:ascii="GHEA Grapalat" w:hAnsi="GHEA Grapalat"/>
        </w:rPr>
        <w:t xml:space="preserve"> </w:t>
      </w:r>
      <w:r w:rsidRPr="00510159">
        <w:rPr>
          <w:rFonts w:ascii="GHEA Grapalat" w:hAnsi="GHEA Grapalat" w:hint="eastAsia"/>
        </w:rPr>
        <w:t>представлен</w:t>
      </w:r>
      <w:r w:rsidRPr="00510159">
        <w:rPr>
          <w:rFonts w:ascii="GHEA Grapalat" w:hAnsi="GHEA Grapalat"/>
        </w:rPr>
        <w:t>ного</w:t>
      </w:r>
      <w:r w:rsidRPr="00510159">
        <w:rPr>
          <w:rFonts w:ascii="GHEA Grapalat" w:hAnsi="GHEA Grapalat" w:hint="eastAsia"/>
        </w:rPr>
        <w:t xml:space="preserve"> в</w:t>
      </w:r>
      <w:r w:rsidRPr="00510159">
        <w:rPr>
          <w:rFonts w:ascii="GHEA Grapalat" w:hAnsi="GHEA Grapalat"/>
        </w:rPr>
        <w:t xml:space="preserve"> </w:t>
      </w:r>
      <w:r w:rsidRPr="00510159">
        <w:rPr>
          <w:rFonts w:ascii="GHEA Grapalat" w:hAnsi="GHEA Grapalat" w:hint="eastAsia"/>
        </w:rPr>
        <w:t>форме</w:t>
      </w:r>
      <w:r w:rsidRPr="00510159">
        <w:rPr>
          <w:rFonts w:ascii="GHEA Grapalat" w:hAnsi="GHEA Grapalat"/>
        </w:rPr>
        <w:t xml:space="preserve"> наличных денег - </w:t>
      </w:r>
      <w:r w:rsidRPr="00510159">
        <w:rPr>
          <w:rFonts w:ascii="GHEA Grapalat" w:hAnsi="GHEA Grapalat" w:hint="eastAsia"/>
        </w:rPr>
        <w:t>Министерство</w:t>
      </w:r>
      <w:r w:rsidRPr="00510159">
        <w:rPr>
          <w:rFonts w:ascii="GHEA Grapalat" w:hAnsi="GHEA Grapalat"/>
        </w:rPr>
        <w:t xml:space="preserve"> </w:t>
      </w:r>
      <w:r w:rsidRPr="00510159">
        <w:rPr>
          <w:rFonts w:ascii="GHEA Grapalat" w:hAnsi="GHEA Grapalat" w:hint="eastAsia"/>
        </w:rPr>
        <w:t>финансов</w:t>
      </w:r>
      <w:r w:rsidRPr="00510159">
        <w:rPr>
          <w:rFonts w:ascii="GHEA Grapalat" w:hAnsi="GHEA Grapalat"/>
        </w:rPr>
        <w:t xml:space="preserve"> </w:t>
      </w:r>
      <w:r w:rsidRPr="00510159">
        <w:rPr>
          <w:rFonts w:ascii="GHEA Grapalat" w:hAnsi="GHEA Grapalat" w:hint="eastAsia"/>
        </w:rPr>
        <w:t>РА</w:t>
      </w:r>
      <w:r w:rsidRPr="00510159">
        <w:rPr>
          <w:rFonts w:ascii="GHEA Grapalat" w:hAnsi="GHEA Grapalat"/>
        </w:rPr>
        <w:t xml:space="preserve"> </w:t>
      </w:r>
      <w:r w:rsidRPr="00510159">
        <w:rPr>
          <w:rFonts w:ascii="GHEA Grapalat" w:hAnsi="GHEA Grapalat" w:hint="eastAsia"/>
        </w:rPr>
        <w:t>с</w:t>
      </w:r>
      <w:r w:rsidRPr="00510159">
        <w:rPr>
          <w:rFonts w:ascii="GHEA Grapalat" w:hAnsi="GHEA Grapalat"/>
        </w:rPr>
        <w:t xml:space="preserve"> </w:t>
      </w:r>
      <w:r w:rsidRPr="00510159">
        <w:rPr>
          <w:rFonts w:ascii="GHEA Grapalat" w:hAnsi="GHEA Grapalat" w:hint="eastAsia"/>
        </w:rPr>
        <w:t>приложением</w:t>
      </w:r>
      <w:r w:rsidRPr="00510159">
        <w:rPr>
          <w:rFonts w:ascii="GHEA Grapalat" w:hAnsi="GHEA Grapalat"/>
        </w:rPr>
        <w:t xml:space="preserve"> </w:t>
      </w:r>
      <w:r w:rsidRPr="00510159">
        <w:rPr>
          <w:rFonts w:ascii="GHEA Grapalat" w:hAnsi="GHEA Grapalat" w:hint="eastAsia"/>
        </w:rPr>
        <w:t>копии</w:t>
      </w:r>
      <w:r w:rsidRPr="00510159">
        <w:rPr>
          <w:rFonts w:ascii="GHEA Grapalat" w:hAnsi="GHEA Grapalat"/>
        </w:rPr>
        <w:t xml:space="preserve"> представленного в заявке </w:t>
      </w:r>
      <w:r w:rsidRPr="00510159">
        <w:rPr>
          <w:rFonts w:ascii="GHEA Grapalat" w:hAnsi="GHEA Grapalat" w:hint="eastAsia"/>
        </w:rPr>
        <w:t>документа</w:t>
      </w:r>
      <w:r w:rsidRPr="00510159">
        <w:rPr>
          <w:rFonts w:ascii="GHEA Grapalat" w:hAnsi="GHEA Grapalat"/>
        </w:rPr>
        <w:t xml:space="preserve">, </w:t>
      </w:r>
      <w:r w:rsidRPr="00510159">
        <w:rPr>
          <w:rFonts w:ascii="GHEA Grapalat" w:hAnsi="GHEA Grapalat" w:hint="eastAsia"/>
        </w:rPr>
        <w:t>об</w:t>
      </w:r>
      <w:r w:rsidRPr="00510159">
        <w:rPr>
          <w:rFonts w:ascii="GHEA Grapalat" w:hAnsi="GHEA Grapalat"/>
        </w:rPr>
        <w:t xml:space="preserve"> </w:t>
      </w:r>
      <w:r w:rsidRPr="00510159">
        <w:rPr>
          <w:rFonts w:ascii="GHEA Grapalat" w:hAnsi="GHEA Grapalat" w:hint="eastAsia"/>
        </w:rPr>
        <w:t>обосновании</w:t>
      </w:r>
      <w:r w:rsidRPr="00510159">
        <w:rPr>
          <w:rFonts w:ascii="GHEA Grapalat" w:hAnsi="GHEA Grapalat"/>
        </w:rPr>
        <w:t xml:space="preserve"> </w:t>
      </w:r>
      <w:r w:rsidRPr="00510159">
        <w:rPr>
          <w:rFonts w:ascii="GHEA Grapalat" w:hAnsi="GHEA Grapalat" w:hint="eastAsia"/>
        </w:rPr>
        <w:t>платежа</w:t>
      </w:r>
      <w:r w:rsidRPr="00510159">
        <w:rPr>
          <w:rFonts w:ascii="GHEA Grapalat" w:hAnsi="GHEA Grapalat"/>
        </w:rPr>
        <w:t>,</w:t>
      </w:r>
    </w:p>
    <w:p w14:paraId="2C59722F" w14:textId="77777777" w:rsidR="00510159" w:rsidRPr="00510159" w:rsidRDefault="00510159" w:rsidP="00032D5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случае</w:t>
      </w:r>
      <w:r w:rsidRPr="00510159">
        <w:rPr>
          <w:rFonts w:ascii="GHEA Grapalat" w:hAnsi="GHEA Grapalat"/>
        </w:rPr>
        <w:t xml:space="preserve"> </w:t>
      </w:r>
      <w:r w:rsidRPr="00510159">
        <w:rPr>
          <w:rFonts w:ascii="GHEA Grapalat" w:hAnsi="GHEA Grapalat" w:hint="eastAsia"/>
        </w:rPr>
        <w:t>обеспечения</w:t>
      </w:r>
      <w:r w:rsidRPr="00510159">
        <w:rPr>
          <w:rFonts w:ascii="GHEA Grapalat" w:hAnsi="GHEA Grapalat"/>
        </w:rPr>
        <w:t xml:space="preserve">, </w:t>
      </w:r>
      <w:r w:rsidRPr="00510159">
        <w:rPr>
          <w:rFonts w:ascii="GHEA Grapalat" w:hAnsi="GHEA Grapalat" w:hint="eastAsia"/>
        </w:rPr>
        <w:t>представленного</w:t>
      </w: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виде</w:t>
      </w:r>
      <w:r w:rsidRPr="00510159">
        <w:rPr>
          <w:rFonts w:ascii="GHEA Grapalat" w:hAnsi="GHEA Grapalat"/>
        </w:rPr>
        <w:t xml:space="preserve"> </w:t>
      </w:r>
      <w:r w:rsidRPr="00510159">
        <w:rPr>
          <w:rFonts w:ascii="GHEA Grapalat" w:hAnsi="GHEA Grapalat" w:hint="eastAsia"/>
        </w:rPr>
        <w:t>банковской</w:t>
      </w:r>
      <w:r w:rsidRPr="00510159">
        <w:rPr>
          <w:rFonts w:ascii="GHEA Grapalat" w:hAnsi="GHEA Grapalat"/>
        </w:rPr>
        <w:t xml:space="preserve"> </w:t>
      </w:r>
      <w:r w:rsidRPr="00510159">
        <w:rPr>
          <w:rFonts w:ascii="GHEA Grapalat" w:hAnsi="GHEA Grapalat" w:hint="eastAsia"/>
        </w:rPr>
        <w:t>гарантии</w:t>
      </w:r>
      <w:r w:rsidRPr="00510159">
        <w:rPr>
          <w:rFonts w:ascii="GHEA Grapalat" w:hAnsi="GHEA Grapalat"/>
        </w:rPr>
        <w:t xml:space="preserve">- </w:t>
      </w:r>
      <w:r w:rsidRPr="00510159">
        <w:rPr>
          <w:rFonts w:ascii="GHEA Grapalat" w:hAnsi="GHEA Grapalat" w:hint="eastAsia"/>
        </w:rPr>
        <w:t>банк</w:t>
      </w:r>
      <w:r w:rsidRPr="00510159">
        <w:rPr>
          <w:rFonts w:ascii="GHEA Grapalat" w:hAnsi="GHEA Grapalat"/>
        </w:rPr>
        <w:t xml:space="preserve">, </w:t>
      </w:r>
      <w:r w:rsidRPr="00510159">
        <w:rPr>
          <w:rFonts w:ascii="GHEA Grapalat" w:hAnsi="GHEA Grapalat" w:hint="eastAsia"/>
        </w:rPr>
        <w:t>выдавший</w:t>
      </w:r>
      <w:r w:rsidRPr="00510159">
        <w:rPr>
          <w:rFonts w:ascii="GHEA Grapalat" w:hAnsi="GHEA Grapalat"/>
        </w:rPr>
        <w:t xml:space="preserve"> </w:t>
      </w:r>
      <w:r w:rsidRPr="00510159">
        <w:rPr>
          <w:rFonts w:ascii="GHEA Grapalat" w:hAnsi="GHEA Grapalat" w:hint="eastAsia"/>
        </w:rPr>
        <w:t>гарантию</w:t>
      </w:r>
      <w:r w:rsidRPr="00510159">
        <w:rPr>
          <w:rFonts w:ascii="GHEA Grapalat" w:hAnsi="GHEA Grapalat"/>
        </w:rPr>
        <w:t>;</w:t>
      </w:r>
    </w:p>
    <w:p w14:paraId="7E7E4ADD" w14:textId="77777777" w:rsidR="00510159" w:rsidRPr="00510159" w:rsidRDefault="00510159" w:rsidP="00032D5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случае</w:t>
      </w:r>
      <w:r w:rsidRPr="00510159">
        <w:rPr>
          <w:rFonts w:ascii="GHEA Grapalat" w:hAnsi="GHEA Grapalat"/>
        </w:rPr>
        <w:t xml:space="preserve"> </w:t>
      </w:r>
      <w:r w:rsidRPr="00510159">
        <w:rPr>
          <w:rFonts w:ascii="GHEA Grapalat" w:hAnsi="GHEA Grapalat" w:hint="eastAsia"/>
        </w:rPr>
        <w:t>обеспечения</w:t>
      </w:r>
      <w:r w:rsidRPr="00510159">
        <w:rPr>
          <w:rFonts w:ascii="GHEA Grapalat" w:hAnsi="GHEA Grapalat"/>
        </w:rPr>
        <w:t xml:space="preserve">, </w:t>
      </w:r>
      <w:r w:rsidRPr="00510159">
        <w:rPr>
          <w:rFonts w:ascii="GHEA Grapalat" w:hAnsi="GHEA Grapalat" w:hint="eastAsia"/>
        </w:rPr>
        <w:t>представленного</w:t>
      </w: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виде</w:t>
      </w:r>
      <w:r w:rsidRPr="00510159">
        <w:rPr>
          <w:rFonts w:ascii="GHEA Grapalat" w:hAnsi="GHEA Grapalat"/>
        </w:rPr>
        <w:t xml:space="preserve"> соглашения о неустойке - </w:t>
      </w:r>
      <w:r w:rsidRPr="00510159">
        <w:rPr>
          <w:rFonts w:ascii="GHEA Grapalat" w:hAnsi="GHEA Grapalat" w:hint="eastAsia"/>
        </w:rPr>
        <w:t>представивше</w:t>
      </w:r>
      <w:r w:rsidRPr="00510159">
        <w:rPr>
          <w:rFonts w:ascii="GHEA Grapalat" w:hAnsi="GHEA Grapalat"/>
        </w:rPr>
        <w:t>го его участника.</w:t>
      </w:r>
    </w:p>
    <w:p w14:paraId="3A184502" w14:textId="77777777" w:rsidR="003E194D" w:rsidRPr="00A9038F" w:rsidRDefault="003E194D" w:rsidP="00032D5D">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032D5D">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032D5D">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032D5D">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Pr="009044F1">
        <w:rPr>
          <w:rFonts w:ascii="GHEA Grapalat" w:hAnsi="GHEA Grapalat"/>
        </w:rPr>
        <w:lastRenderedPageBreak/>
        <w:t>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2"/>
        <w:t>15</w:t>
      </w:r>
      <w:r w:rsidRPr="009044F1">
        <w:rPr>
          <w:rFonts w:ascii="GHEA Grapalat" w:hAnsi="GHEA Grapalat"/>
        </w:rPr>
        <w:t>.</w:t>
      </w:r>
    </w:p>
    <w:p w14:paraId="30AECE13"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032D5D">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032D5D">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032D5D">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032D5D">
      <w:pPr>
        <w:widowControl w:val="0"/>
        <w:ind w:left="567" w:right="565"/>
        <w:jc w:val="center"/>
        <w:rPr>
          <w:rFonts w:ascii="GHEA Grapalat" w:hAnsi="GHEA Grapalat"/>
          <w:b/>
        </w:rPr>
      </w:pPr>
    </w:p>
    <w:p w14:paraId="786856DC" w14:textId="77777777" w:rsidR="00096865" w:rsidRPr="009044F1" w:rsidRDefault="008D5016" w:rsidP="00032D5D">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032D5D">
      <w:pPr>
        <w:widowControl w:val="0"/>
        <w:ind w:firstLine="567"/>
        <w:jc w:val="both"/>
        <w:rPr>
          <w:rFonts w:ascii="GHEA Grapalat" w:hAnsi="GHEA Grapalat"/>
        </w:rPr>
      </w:pPr>
    </w:p>
    <w:p w14:paraId="056664C3" w14:textId="77777777" w:rsidR="00023AFA" w:rsidRPr="00216702" w:rsidRDefault="00023AFA" w:rsidP="00032D5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032D5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032D5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032D5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032D5D">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71962DB" w14:textId="77777777" w:rsidR="00023AFA" w:rsidRPr="00570BBD" w:rsidRDefault="00023AFA" w:rsidP="00032D5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032D5D">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032D5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032D5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032D5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032D5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032D5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032D5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032D5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032D5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032D5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032D5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032D5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032D5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032D5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xml:space="preserve">, за исключением случаев, когда </w:t>
      </w:r>
      <w:r w:rsidRPr="005319EB">
        <w:rPr>
          <w:rFonts w:ascii="GHEA Grapalat" w:hAnsi="GHEA Grapalat"/>
        </w:rPr>
        <w:lastRenderedPageBreak/>
        <w:t>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032D5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032D5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032D5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032D5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032D5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032D5D">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DE27EC0" w14:textId="77777777" w:rsidR="00096865" w:rsidRPr="00374F4A" w:rsidRDefault="009B5628" w:rsidP="00032D5D">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032D5D">
      <w:pPr>
        <w:widowControl w:val="0"/>
        <w:jc w:val="center"/>
        <w:rPr>
          <w:rFonts w:ascii="GHEA Grapalat" w:hAnsi="GHEA Grapalat"/>
          <w:b/>
        </w:rPr>
      </w:pPr>
    </w:p>
    <w:p w14:paraId="50EBE642" w14:textId="0D16F383" w:rsidR="00096865" w:rsidRPr="009044F1" w:rsidRDefault="00096865" w:rsidP="00032D5D">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A34892">
        <w:rPr>
          <w:rFonts w:ascii="GHEA Grapalat" w:hAnsi="GHEA Grapalat"/>
          <w:b/>
        </w:rPr>
        <w:t>ЗАПРОСА КОТИРОВОК</w:t>
      </w:r>
    </w:p>
    <w:p w14:paraId="04ED5BDB" w14:textId="77777777" w:rsidR="00096865" w:rsidRPr="009044F1" w:rsidRDefault="00096865" w:rsidP="00032D5D">
      <w:pPr>
        <w:widowControl w:val="0"/>
        <w:jc w:val="center"/>
        <w:rPr>
          <w:rFonts w:ascii="GHEA Grapalat" w:hAnsi="GHEA Grapalat"/>
        </w:rPr>
      </w:pPr>
    </w:p>
    <w:p w14:paraId="20E986ED" w14:textId="77777777" w:rsidR="00096865" w:rsidRPr="009044F1" w:rsidRDefault="008D5016" w:rsidP="00032D5D">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032D5D">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032D5D">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032D5D">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032D5D">
      <w:pPr>
        <w:widowControl w:val="0"/>
        <w:tabs>
          <w:tab w:val="left" w:pos="1134"/>
        </w:tabs>
        <w:ind w:firstLine="567"/>
        <w:jc w:val="both"/>
        <w:rPr>
          <w:rFonts w:ascii="GHEA Grapalat" w:hAnsi="GHEA Grapalat"/>
          <w:b/>
        </w:rPr>
      </w:pPr>
      <w:r w:rsidRPr="009044F1">
        <w:rPr>
          <w:rFonts w:ascii="GHEA Grapalat" w:hAnsi="GHEA Grapalat"/>
          <w:b/>
        </w:rPr>
        <w:lastRenderedPageBreak/>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032D5D">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032D5D">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032D5D">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3"/>
        <w:t>16</w:t>
      </w:r>
    </w:p>
    <w:p w14:paraId="33AA941C" w14:textId="54FCB03D" w:rsidR="003D6519" w:rsidRPr="003D6519" w:rsidRDefault="002C4DBF" w:rsidP="00032D5D">
      <w:pPr>
        <w:widowControl w:val="0"/>
        <w:tabs>
          <w:tab w:val="left" w:pos="1134"/>
        </w:tabs>
        <w:ind w:firstLine="567"/>
        <w:jc w:val="both"/>
        <w:rPr>
          <w:rFonts w:ascii="GHEA Grapalat" w:hAnsi="GHEA Grapalat"/>
          <w:sz w:val="20"/>
          <w:szCs w:val="20"/>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003D6519" w:rsidRPr="003D6519">
        <w:rPr>
          <w:rFonts w:ascii="GHEA Grapalat" w:hAnsi="GHEA Grapalat"/>
          <w:sz w:val="20"/>
          <w:szCs w:val="20"/>
        </w:rPr>
        <w:tab/>
        <w:t xml:space="preserve">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 </w:t>
      </w:r>
      <w:r w:rsidR="003D6519" w:rsidRPr="003D6519">
        <w:rPr>
          <w:rStyle w:val="FootnoteReference"/>
          <w:rFonts w:ascii="GHEA Grapalat" w:hAnsi="GHEA Grapalat"/>
          <w:sz w:val="20"/>
          <w:szCs w:val="20"/>
        </w:rPr>
        <w:footnoteReference w:customMarkFollows="1" w:id="14"/>
        <w:t>17</w:t>
      </w:r>
    </w:p>
    <w:p w14:paraId="06C4FD22" w14:textId="3200B7F6" w:rsidR="002C4DBF" w:rsidRPr="009044F1" w:rsidRDefault="002C4DBF" w:rsidP="00032D5D">
      <w:pPr>
        <w:widowControl w:val="0"/>
        <w:tabs>
          <w:tab w:val="left" w:pos="1134"/>
        </w:tabs>
        <w:ind w:firstLine="567"/>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73A273F6" w:rsidR="00E67BA7" w:rsidRDefault="00096865" w:rsidP="00032D5D">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522F4561" w14:textId="77777777" w:rsidR="00F5108A" w:rsidRPr="00D860D7" w:rsidRDefault="00F5108A" w:rsidP="00F5108A">
      <w:pPr>
        <w:pStyle w:val="norm"/>
        <w:widowControl w:val="0"/>
        <w:tabs>
          <w:tab w:val="left" w:pos="1134"/>
        </w:tabs>
        <w:spacing w:after="160" w:line="240" w:lineRule="auto"/>
        <w:ind w:firstLine="567"/>
        <w:contextualSpacing/>
        <w:rPr>
          <w:rFonts w:ascii="GHEA Grapalat" w:hAnsi="GHEA Grapalat"/>
          <w:sz w:val="24"/>
          <w:szCs w:val="24"/>
        </w:rPr>
      </w:pPr>
      <w:r w:rsidRPr="00D860D7">
        <w:rPr>
          <w:rFonts w:ascii="GHEA Grapalat" w:hAnsi="GHEA Grapalat"/>
          <w:sz w:val="24"/>
          <w:szCs w:val="24"/>
        </w:rPr>
        <w:t>2.6 При закупке строительных работ:</w:t>
      </w:r>
    </w:p>
    <w:p w14:paraId="7A8588E7" w14:textId="77777777" w:rsidR="00F5108A" w:rsidRPr="005B65E5" w:rsidRDefault="00F5108A" w:rsidP="00F5108A">
      <w:pPr>
        <w:pStyle w:val="HTMLPreformatted"/>
        <w:shd w:val="clear" w:color="auto" w:fill="F8F9FA"/>
        <w:contextualSpacing/>
        <w:jc w:val="both"/>
        <w:rPr>
          <w:rFonts w:ascii="GHEA Grapalat" w:hAnsi="GHEA Grapalat"/>
          <w:sz w:val="24"/>
          <w:szCs w:val="24"/>
          <w:lang w:val="ru-RU"/>
        </w:rPr>
      </w:pPr>
      <w:r w:rsidRPr="00391653">
        <w:rPr>
          <w:rFonts w:ascii="GHEA Grapalat" w:hAnsi="GHEA Grapalat"/>
          <w:lang w:val="ru-RU"/>
        </w:rPr>
        <w:t>-</w:t>
      </w:r>
      <w:r>
        <w:rPr>
          <w:rFonts w:ascii="GHEA Grapalat" w:hAnsi="GHEA Grapalat" w:cs="Times New Roman"/>
          <w:sz w:val="24"/>
          <w:szCs w:val="24"/>
          <w:lang w:val="ru-RU" w:eastAsia="ru-RU" w:bidi="ru-RU"/>
        </w:rPr>
        <w:t>утвержденое им заверение</w:t>
      </w:r>
      <w:r w:rsidRPr="00DC5D72">
        <w:rPr>
          <w:rFonts w:ascii="GHEA Grapalat" w:hAnsi="GHEA Grapalat" w:cs="Times New Roman"/>
          <w:sz w:val="24"/>
          <w:szCs w:val="24"/>
          <w:lang w:val="ru-RU" w:eastAsia="ru-RU" w:bidi="ru-RU"/>
        </w:rPr>
        <w:t xml:space="preserve">, </w:t>
      </w:r>
      <w:r w:rsidRPr="00391653">
        <w:rPr>
          <w:rFonts w:ascii="GHEA Grapalat" w:hAnsi="GHEA Grapalat" w:cs="Times New Roman"/>
          <w:sz w:val="24"/>
          <w:szCs w:val="24"/>
          <w:lang w:val="ru-RU" w:eastAsia="ru-RU" w:bidi="ru-RU"/>
        </w:rPr>
        <w:t>согласно приложению N 1.1</w:t>
      </w:r>
      <w:r>
        <w:rPr>
          <w:rFonts w:ascii="GHEA Grapalat" w:hAnsi="GHEA Grapalat" w:cs="Times New Roman"/>
          <w:sz w:val="24"/>
          <w:szCs w:val="24"/>
          <w:lang w:val="ru-RU" w:eastAsia="ru-RU" w:bidi="ru-RU"/>
        </w:rPr>
        <w:t>,</w:t>
      </w:r>
      <w:r w:rsidRPr="00391653">
        <w:rPr>
          <w:rFonts w:ascii="GHEA Grapalat" w:hAnsi="GHEA Grapalat" w:cs="Times New Roman"/>
          <w:sz w:val="24"/>
          <w:szCs w:val="24"/>
          <w:lang w:val="ru-RU" w:eastAsia="ru-RU" w:bidi="ru-RU"/>
        </w:rPr>
        <w:t xml:space="preserve"> </w:t>
      </w:r>
      <w:r w:rsidRPr="00DC5D72">
        <w:rPr>
          <w:rFonts w:ascii="GHEA Grapalat" w:hAnsi="GHEA Grapalat" w:cs="Times New Roman"/>
          <w:sz w:val="24"/>
          <w:szCs w:val="24"/>
          <w:lang w:val="ru-RU" w:eastAsia="ru-RU" w:bidi="ru-RU"/>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Pr>
          <w:rFonts w:ascii="GHEA Grapalat" w:hAnsi="GHEA Grapalat" w:cs="Times New Roman"/>
          <w:sz w:val="24"/>
          <w:szCs w:val="24"/>
          <w:lang w:val="ru-RU" w:eastAsia="ru-RU" w:bidi="ru-RU"/>
        </w:rPr>
        <w:t>.</w:t>
      </w:r>
      <w:r w:rsidRPr="00DC5D72">
        <w:rPr>
          <w:rFonts w:ascii="GHEA Grapalat" w:hAnsi="GHEA Grapalat" w:cs="Times New Roman"/>
          <w:sz w:val="24"/>
          <w:szCs w:val="24"/>
          <w:lang w:val="ru-RU" w:eastAsia="ru-RU" w:bidi="ru-RU"/>
        </w:rPr>
        <w:t xml:space="preserve"> </w:t>
      </w:r>
      <w:r>
        <w:rPr>
          <w:rFonts w:ascii="GHEA Grapalat" w:hAnsi="GHEA Grapalat" w:cs="Times New Roman"/>
          <w:sz w:val="24"/>
          <w:szCs w:val="24"/>
          <w:lang w:val="ru-RU" w:eastAsia="ru-RU" w:bidi="ru-RU"/>
        </w:rPr>
        <w:t xml:space="preserve">Заверение </w:t>
      </w:r>
      <w:r w:rsidRPr="00DC5D72">
        <w:rPr>
          <w:rFonts w:ascii="GHEA Grapalat" w:hAnsi="GHEA Grapalat" w:cs="Times New Roman"/>
          <w:sz w:val="24"/>
          <w:szCs w:val="24"/>
          <w:lang w:val="ru-RU" w:eastAsia="ru-RU" w:bidi="ru-RU"/>
        </w:rPr>
        <w:t xml:space="preserve">предусмотренное настоящим подпунктом, также </w:t>
      </w:r>
      <w:r>
        <w:rPr>
          <w:rFonts w:ascii="GHEA Grapalat" w:hAnsi="GHEA Grapalat" w:cs="Times New Roman"/>
          <w:sz w:val="24"/>
          <w:szCs w:val="24"/>
          <w:lang w:val="ru-RU" w:eastAsia="ru-RU" w:bidi="ru-RU"/>
        </w:rPr>
        <w:t>у</w:t>
      </w:r>
      <w:r w:rsidRPr="00DC5D72">
        <w:rPr>
          <w:rFonts w:ascii="GHEA Grapalat" w:hAnsi="GHEA Grapalat" w:cs="Times New Roman"/>
          <w:sz w:val="24"/>
          <w:szCs w:val="24"/>
          <w:lang w:val="ru-RU" w:eastAsia="ru-RU" w:bidi="ru-RU"/>
        </w:rPr>
        <w:t>тверждается отдельным приложением к заключаемому договору</w:t>
      </w:r>
      <w:r>
        <w:rPr>
          <w:rFonts w:ascii="GHEA Grapalat" w:hAnsi="GHEA Grapalat" w:cs="Times New Roman"/>
          <w:sz w:val="24"/>
          <w:szCs w:val="24"/>
          <w:lang w:val="ru-RU" w:eastAsia="ru-RU" w:bidi="ru-RU"/>
        </w:rPr>
        <w:t>.</w:t>
      </w:r>
      <w:r w:rsidRPr="005B65E5">
        <w:rPr>
          <w:rStyle w:val="FootnoteReference"/>
          <w:rFonts w:ascii="GHEA Grapalat" w:hAnsi="GHEA Grapalat"/>
          <w:sz w:val="24"/>
          <w:szCs w:val="24"/>
          <w:lang w:val="ru-RU"/>
        </w:rPr>
        <w:footnoteReference w:customMarkFollows="1" w:id="15"/>
        <w:t>18</w:t>
      </w:r>
      <w:r w:rsidRPr="005B65E5">
        <w:rPr>
          <w:rFonts w:ascii="GHEA Grapalat" w:hAnsi="GHEA Grapalat"/>
          <w:sz w:val="24"/>
          <w:szCs w:val="24"/>
          <w:lang w:val="ru-RU"/>
        </w:rPr>
        <w:t xml:space="preserve"> </w:t>
      </w:r>
    </w:p>
    <w:p w14:paraId="4B2C2D11" w14:textId="77777777" w:rsidR="00A67EAC" w:rsidRPr="00B64897" w:rsidRDefault="009F0AB3" w:rsidP="00032D5D">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032D5D">
      <w:pPr>
        <w:pStyle w:val="norm"/>
        <w:spacing w:line="240" w:lineRule="auto"/>
        <w:rPr>
          <w:rFonts w:ascii="GHEA Grapalat" w:hAnsi="GHEA Grapalat"/>
          <w:sz w:val="24"/>
          <w:szCs w:val="24"/>
        </w:rPr>
      </w:pPr>
    </w:p>
    <w:p w14:paraId="6E5E71DF" w14:textId="77777777" w:rsidR="00B90C52" w:rsidRPr="003C4278" w:rsidRDefault="009F0AB3" w:rsidP="00032D5D">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032D5D">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032D5D">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6C18CBFE" w:rsidR="00B2572B" w:rsidRPr="00374F4A" w:rsidRDefault="00B2572B" w:rsidP="00032D5D">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5F1514">
        <w:rPr>
          <w:rFonts w:ascii="GHEA Grapalat" w:hAnsi="GHEA Grapalat"/>
          <w:b/>
          <w:sz w:val="24"/>
          <w:szCs w:val="24"/>
        </w:rPr>
        <w:t>GHAShDzB-</w:t>
      </w:r>
      <w:r w:rsidR="00EC1B6C">
        <w:rPr>
          <w:rFonts w:ascii="GHEA Grapalat" w:hAnsi="GHEA Grapalat"/>
          <w:b/>
          <w:sz w:val="24"/>
          <w:szCs w:val="24"/>
        </w:rPr>
        <w:t>25/160</w:t>
      </w:r>
    </w:p>
    <w:p w14:paraId="6F1DE183" w14:textId="77777777" w:rsidR="00B2572B" w:rsidRPr="00374F4A" w:rsidRDefault="00B2572B" w:rsidP="00032D5D">
      <w:pPr>
        <w:widowControl w:val="0"/>
        <w:jc w:val="center"/>
        <w:rPr>
          <w:rFonts w:ascii="GHEA Grapalat" w:hAnsi="GHEA Grapalat" w:cs="Sylfaen"/>
          <w:b/>
        </w:rPr>
      </w:pPr>
    </w:p>
    <w:p w14:paraId="686152BA" w14:textId="77777777" w:rsidR="00B2572B" w:rsidRPr="00374F4A" w:rsidRDefault="00B2572B" w:rsidP="00032D5D">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77777777" w:rsidR="00B2572B" w:rsidRPr="00374F4A" w:rsidRDefault="00B2572B" w:rsidP="00032D5D">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376009C" w14:textId="77777777" w:rsidR="00B2572B" w:rsidRPr="00374F4A" w:rsidRDefault="00B2572B" w:rsidP="00032D5D">
      <w:pPr>
        <w:widowControl w:val="0"/>
        <w:jc w:val="center"/>
        <w:rPr>
          <w:rFonts w:ascii="GHEA Grapalat" w:hAnsi="GHEA Grapalat"/>
        </w:rPr>
      </w:pPr>
    </w:p>
    <w:p w14:paraId="610210D9" w14:textId="77777777" w:rsidR="00374F4A" w:rsidRPr="00C4157A" w:rsidRDefault="00374F4A" w:rsidP="00032D5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032D5D">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032D5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032D5D">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2FDBB5AD" w:rsidR="00374F4A" w:rsidRPr="00BD0FD1" w:rsidRDefault="00374F4A" w:rsidP="00032D5D">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5F1514">
        <w:rPr>
          <w:rFonts w:ascii="GHEA Grapalat" w:hAnsi="GHEA Grapalat"/>
        </w:rPr>
        <w:t>GHAShDzB-</w:t>
      </w:r>
      <w:r w:rsidR="00EC1B6C">
        <w:rPr>
          <w:rFonts w:ascii="GHEA Grapalat" w:hAnsi="GHEA Grapalat"/>
        </w:rPr>
        <w:t>25/160</w:t>
      </w:r>
      <w:r w:rsidR="006132ED">
        <w:rPr>
          <w:rFonts w:ascii="GHEA Grapalat" w:hAnsi="GHEA Grapalat"/>
        </w:rPr>
        <w:t>"</w:t>
      </w:r>
    </w:p>
    <w:p w14:paraId="1955044E" w14:textId="77777777" w:rsidR="00374F4A" w:rsidRPr="00C4157A" w:rsidRDefault="00374F4A" w:rsidP="00032D5D">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77777777" w:rsidR="00374F4A" w:rsidRPr="00DA5EA0" w:rsidRDefault="00374F4A" w:rsidP="00032D5D">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032D5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032D5D">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032D5D">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032D5D">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032D5D">
      <w:pPr>
        <w:jc w:val="both"/>
        <w:rPr>
          <w:rFonts w:ascii="GHEA Grapalat" w:hAnsi="GHEA Grapalat"/>
        </w:rPr>
      </w:pPr>
    </w:p>
    <w:p w14:paraId="35089E57" w14:textId="77777777" w:rsidR="000612B9" w:rsidRDefault="004F0CAA" w:rsidP="00032D5D">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032D5D">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032D5D">
      <w:pPr>
        <w:jc w:val="both"/>
        <w:rPr>
          <w:rFonts w:ascii="GHEA Grapalat" w:hAnsi="GHEA Grapalat"/>
        </w:rPr>
      </w:pPr>
    </w:p>
    <w:p w14:paraId="565995CB" w14:textId="77777777" w:rsidR="00374F4A" w:rsidRPr="00B443ED" w:rsidRDefault="00374F4A" w:rsidP="00032D5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032D5D">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032D5D">
      <w:pPr>
        <w:jc w:val="both"/>
        <w:rPr>
          <w:rFonts w:ascii="GHEA Grapalat" w:hAnsi="GHEA Grapalat"/>
        </w:rPr>
      </w:pPr>
    </w:p>
    <w:p w14:paraId="4B2B17B9" w14:textId="77777777" w:rsidR="00374F4A" w:rsidRPr="008E7F24" w:rsidRDefault="00B138F3" w:rsidP="00032D5D">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032D5D">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032D5D">
      <w:pPr>
        <w:jc w:val="both"/>
        <w:rPr>
          <w:rFonts w:ascii="GHEA Grapalat" w:hAnsi="GHEA Grapalat"/>
        </w:rPr>
      </w:pPr>
    </w:p>
    <w:p w14:paraId="7C7E2090" w14:textId="77777777" w:rsidR="009E1181" w:rsidRDefault="00F96993" w:rsidP="00032D5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032D5D">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032D5D">
      <w:pPr>
        <w:jc w:val="both"/>
        <w:rPr>
          <w:rFonts w:ascii="GHEA Grapalat" w:hAnsi="GHEA Grapalat"/>
          <w:sz w:val="18"/>
          <w:szCs w:val="18"/>
        </w:rPr>
      </w:pPr>
    </w:p>
    <w:p w14:paraId="21131C71" w14:textId="77777777" w:rsidR="00B16483" w:rsidRPr="00B16483" w:rsidRDefault="00B16483" w:rsidP="00032D5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032D5D">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032D5D">
      <w:pPr>
        <w:tabs>
          <w:tab w:val="left" w:pos="7371"/>
        </w:tabs>
        <w:ind w:left="3544" w:firstLine="3"/>
        <w:jc w:val="both"/>
        <w:rPr>
          <w:rFonts w:ascii="GHEA Grapalat" w:hAnsi="GHEA Grapalat"/>
          <w:sz w:val="16"/>
        </w:rPr>
      </w:pPr>
    </w:p>
    <w:p w14:paraId="6838DB28" w14:textId="77777777" w:rsidR="006B3E56" w:rsidRDefault="006B3E56" w:rsidP="00032D5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032D5D">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032D5D">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032D5D">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032D5D">
      <w:pPr>
        <w:rPr>
          <w:ins w:id="10" w:author="Vardan" w:date="2022-10-29T19:53:00Z"/>
          <w:rFonts w:ascii="GHEA Grapalat" w:hAnsi="GHEA Grapalat"/>
          <w:i/>
          <w:sz w:val="16"/>
          <w:highlight w:val="cyan"/>
          <w:vertAlign w:val="superscript"/>
          <w:lang w:val="es-ES"/>
        </w:rPr>
      </w:pPr>
    </w:p>
    <w:p w14:paraId="0781701B" w14:textId="0C30A335" w:rsidR="00C65D59" w:rsidRPr="00800B26" w:rsidRDefault="00C65D59" w:rsidP="00032D5D">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A34892">
        <w:rPr>
          <w:rFonts w:ascii="GHEA Grapalat" w:hAnsi="GHEA Grapalat"/>
        </w:rPr>
        <w:t>запроса котировок</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5F1514">
        <w:rPr>
          <w:rFonts w:ascii="GHEA Grapalat" w:hAnsi="GHEA Grapalat"/>
        </w:rPr>
        <w:t>GHAShDzB-</w:t>
      </w:r>
      <w:r w:rsidR="00EC1B6C">
        <w:rPr>
          <w:rFonts w:ascii="GHEA Grapalat" w:hAnsi="GHEA Grapalat"/>
        </w:rPr>
        <w:t>25/160</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032D5D">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032D5D">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1C3667B3" w:rsidR="006B3E56" w:rsidRPr="00AC309E" w:rsidRDefault="00AC309E" w:rsidP="00032D5D">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305944" w:rsidRPr="00AC309E">
        <w:rPr>
          <w:rFonts w:ascii="GHEA Grapalat" w:hAnsi="GHEA Grapalat"/>
        </w:rPr>
        <w:t xml:space="preserve">открытом конкурсе </w:t>
      </w:r>
      <w:r w:rsidR="006B3E56" w:rsidRPr="00AC309E">
        <w:rPr>
          <w:rFonts w:ascii="GHEA Grapalat" w:hAnsi="GHEA Grapalat"/>
        </w:rPr>
        <w:t xml:space="preserve">под кодом </w:t>
      </w:r>
      <w:r w:rsidR="0096124E">
        <w:rPr>
          <w:rFonts w:ascii="GHEA Grapalat" w:hAnsi="GHEA Grapalat"/>
        </w:rPr>
        <w:t>EQ-</w:t>
      </w:r>
      <w:r w:rsidR="005F1514">
        <w:rPr>
          <w:rFonts w:ascii="GHEA Grapalat" w:hAnsi="GHEA Grapalat"/>
        </w:rPr>
        <w:t>GHAShDzB-</w:t>
      </w:r>
      <w:r w:rsidR="00EC1B6C">
        <w:rPr>
          <w:rFonts w:ascii="GHEA Grapalat" w:hAnsi="GHEA Grapalat"/>
        </w:rPr>
        <w:t>25/160</w:t>
      </w:r>
      <w:r w:rsidR="006B3E56" w:rsidRPr="00AC309E">
        <w:rPr>
          <w:rFonts w:ascii="GHEA Grapalat" w:hAnsi="GHEA Grapalat"/>
        </w:rPr>
        <w:t>*</w:t>
      </w:r>
    </w:p>
    <w:p w14:paraId="744A8BA3" w14:textId="77777777" w:rsidR="006B3E56" w:rsidRPr="00AC309E" w:rsidRDefault="006B3E56">
      <w:pPr>
        <w:pStyle w:val="ListParagraph"/>
        <w:widowControl w:val="0"/>
        <w:numPr>
          <w:ilvl w:val="0"/>
          <w:numId w:val="8"/>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2A3C1B7B" w:rsidR="006B3E56" w:rsidRPr="00AC309E" w:rsidRDefault="006B3E56">
      <w:pPr>
        <w:pStyle w:val="ListParagraph"/>
        <w:widowControl w:val="0"/>
        <w:numPr>
          <w:ilvl w:val="0"/>
          <w:numId w:val="8"/>
        </w:numPr>
        <w:tabs>
          <w:tab w:val="left" w:pos="567"/>
        </w:tabs>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A34892">
        <w:rPr>
          <w:rFonts w:ascii="GHEA Grapalat" w:hAnsi="GHEA Grapalat"/>
        </w:rPr>
        <w:t>запроса котировок</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lastRenderedPageBreak/>
        <w:t xml:space="preserve">одновременного </w:t>
      </w:r>
    </w:p>
    <w:p w14:paraId="111541B0" w14:textId="77777777" w:rsidR="006B3E56" w:rsidRDefault="006B3E56" w:rsidP="00032D5D">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032D5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032D5D">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032D5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032D5D">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032D5D">
      <w:pPr>
        <w:widowControl w:val="0"/>
        <w:jc w:val="both"/>
        <w:rPr>
          <w:ins w:id="11"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032D5D">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032D5D">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032D5D">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6"/>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032D5D">
      <w:pPr>
        <w:jc w:val="both"/>
        <w:rPr>
          <w:rFonts w:ascii="GHEA Grapalat" w:hAnsi="GHEA Grapalat"/>
        </w:rPr>
      </w:pPr>
    </w:p>
    <w:p w14:paraId="3B85B72E" w14:textId="77777777" w:rsidR="00F855BB" w:rsidRPr="000811C1" w:rsidRDefault="00F855BB" w:rsidP="00032D5D">
      <w:pPr>
        <w:tabs>
          <w:tab w:val="left" w:pos="7371"/>
        </w:tabs>
        <w:ind w:left="3544" w:firstLine="3"/>
        <w:jc w:val="both"/>
        <w:rPr>
          <w:rFonts w:ascii="GHEA Grapalat" w:hAnsi="GHEA Grapalat"/>
          <w:sz w:val="16"/>
          <w:lang w:val="hy-AM"/>
        </w:rPr>
      </w:pPr>
    </w:p>
    <w:p w14:paraId="2EEDB0B5" w14:textId="77777777" w:rsidR="00C253EC" w:rsidRPr="00EA7414" w:rsidRDefault="00C253EC" w:rsidP="00C253EC">
      <w:pPr>
        <w:pStyle w:val="HTMLPreformatted"/>
        <w:shd w:val="clear" w:color="auto" w:fill="F8F9FA"/>
        <w:contextualSpacing/>
        <w:rPr>
          <w:rFonts w:ascii="GHEA Grapalat" w:hAnsi="GHEA Grapalat"/>
          <w:lang w:val="ru-RU"/>
        </w:rPr>
      </w:pPr>
      <w:r w:rsidRPr="00EA7414">
        <w:rPr>
          <w:rFonts w:ascii="GHEA Grapalat" w:hAnsi="GHEA Grapalat"/>
          <w:lang w:val="ru-RU"/>
        </w:rPr>
        <w:t>Прилагается заверение об установке материалов и / или приборов и оборудования, соответствующих техническим характеристикам, установленных в прилагаемой к приглашению проектной документации..</w:t>
      </w:r>
      <w:r w:rsidRPr="00EA7414">
        <w:rPr>
          <w:lang w:val="ru-RU"/>
        </w:rPr>
        <w:footnoteReference w:customMarkFollows="1" w:id="17"/>
        <w:t>***</w:t>
      </w:r>
      <w:r w:rsidRPr="00EA7414">
        <w:rPr>
          <w:rFonts w:ascii="GHEA Grapalat" w:hAnsi="GHEA Grapalat"/>
          <w:lang w:val="ru-RU"/>
        </w:rPr>
        <w:t xml:space="preserve"> </w:t>
      </w:r>
    </w:p>
    <w:p w14:paraId="13D12745" w14:textId="77777777" w:rsidR="006B3E56" w:rsidRPr="00D3436F" w:rsidRDefault="006B3E56" w:rsidP="00032D5D">
      <w:pPr>
        <w:tabs>
          <w:tab w:val="left" w:pos="7371"/>
        </w:tabs>
        <w:ind w:left="3544" w:firstLine="3"/>
        <w:jc w:val="both"/>
        <w:rPr>
          <w:rFonts w:ascii="GHEA Grapalat" w:hAnsi="GHEA Grapalat"/>
          <w:sz w:val="16"/>
        </w:rPr>
      </w:pPr>
    </w:p>
    <w:p w14:paraId="59DC4773" w14:textId="77777777" w:rsidR="006B3E56" w:rsidRPr="00770B03" w:rsidRDefault="006B3E56" w:rsidP="00032D5D">
      <w:pPr>
        <w:tabs>
          <w:tab w:val="left" w:pos="7371"/>
        </w:tabs>
        <w:ind w:left="3544" w:firstLine="3"/>
        <w:jc w:val="both"/>
        <w:rPr>
          <w:rFonts w:ascii="GHEA Grapalat" w:hAnsi="GHEA Grapalat"/>
          <w:sz w:val="16"/>
        </w:rPr>
      </w:pPr>
    </w:p>
    <w:p w14:paraId="72ADE842" w14:textId="77777777" w:rsidR="00374F4A" w:rsidRPr="000C1746" w:rsidRDefault="00374F4A" w:rsidP="00032D5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032D5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032D5D">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032D5D">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032D5D">
      <w:pPr>
        <w:rPr>
          <w:rFonts w:ascii="GHEA Grapalat" w:hAnsi="GHEA Grapalat"/>
          <w:b/>
        </w:rPr>
      </w:pPr>
      <w:r>
        <w:rPr>
          <w:rFonts w:ascii="GHEA Grapalat" w:hAnsi="GHEA Grapalat"/>
          <w:b/>
        </w:rPr>
        <w:br w:type="page"/>
      </w:r>
    </w:p>
    <w:p w14:paraId="7C860CD9" w14:textId="77777777" w:rsidR="00B05DC9" w:rsidRPr="009044F1" w:rsidRDefault="00B05DC9" w:rsidP="00B05DC9">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Pr="00582B2A">
        <w:rPr>
          <w:rFonts w:ascii="GHEA Grapalat" w:hAnsi="GHEA Grapalat"/>
          <w:b/>
          <w:i w:val="0"/>
          <w:sz w:val="24"/>
          <w:szCs w:val="24"/>
        </w:rPr>
        <w:t>.</w:t>
      </w:r>
      <w:r w:rsidRPr="009044F1">
        <w:rPr>
          <w:rFonts w:ascii="GHEA Grapalat" w:hAnsi="GHEA Grapalat"/>
          <w:b/>
          <w:i w:val="0"/>
          <w:sz w:val="24"/>
          <w:szCs w:val="24"/>
        </w:rPr>
        <w:t>1</w:t>
      </w:r>
    </w:p>
    <w:p w14:paraId="1E8AB44B" w14:textId="77777777" w:rsidR="00B05DC9" w:rsidRPr="00FA6464" w:rsidRDefault="00B05DC9" w:rsidP="00B05DC9">
      <w:pPr>
        <w:jc w:val="right"/>
        <w:rPr>
          <w:rFonts w:ascii="GHEA Grapalat" w:hAnsi="GHEA Grapalat"/>
          <w:b/>
        </w:rPr>
      </w:pPr>
      <w:r w:rsidRPr="001439BD">
        <w:rPr>
          <w:rFonts w:ascii="GHEA Grapalat" w:hAnsi="GHEA Grapalat"/>
          <w:b/>
        </w:rPr>
        <w:t xml:space="preserve">к Приглашению на </w:t>
      </w:r>
      <w:r>
        <w:rPr>
          <w:rFonts w:ascii="GHEA Grapalat" w:hAnsi="GHEA Grapalat"/>
          <w:b/>
        </w:rPr>
        <w:t>запроса котировок</w:t>
      </w:r>
    </w:p>
    <w:p w14:paraId="4A33632F" w14:textId="01F07EB8" w:rsidR="00B05DC9" w:rsidRPr="00E97048" w:rsidRDefault="00B05DC9" w:rsidP="00B05DC9">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Pr="00E97048">
        <w:rPr>
          <w:rFonts w:ascii="GHEA Grapalat" w:hAnsi="GHEA Grapalat"/>
          <w:b/>
          <w:i w:val="0"/>
          <w:sz w:val="24"/>
          <w:szCs w:val="24"/>
        </w:rPr>
        <w:t>EQ-</w:t>
      </w:r>
      <w:r>
        <w:rPr>
          <w:rFonts w:ascii="GHEA Grapalat" w:hAnsi="GHEA Grapalat"/>
          <w:b/>
          <w:i w:val="0"/>
          <w:sz w:val="24"/>
          <w:szCs w:val="24"/>
        </w:rPr>
        <w:t>GHAShDzB-</w:t>
      </w:r>
      <w:r w:rsidR="00EC1B6C">
        <w:rPr>
          <w:rFonts w:ascii="GHEA Grapalat" w:hAnsi="GHEA Grapalat"/>
          <w:b/>
          <w:i w:val="0"/>
          <w:sz w:val="24"/>
          <w:szCs w:val="24"/>
        </w:rPr>
        <w:t>25/160</w:t>
      </w:r>
    </w:p>
    <w:p w14:paraId="6C290B52" w14:textId="77777777" w:rsidR="00B05DC9" w:rsidRDefault="00B05DC9" w:rsidP="00B05DC9">
      <w:pPr>
        <w:widowControl w:val="0"/>
        <w:spacing w:after="160"/>
        <w:ind w:left="567" w:right="565"/>
        <w:jc w:val="center"/>
        <w:rPr>
          <w:rFonts w:ascii="GHEA Grapalat" w:hAnsi="GHEA Grapalat"/>
          <w:b/>
          <w:lang w:val="hy-AM"/>
        </w:rPr>
      </w:pPr>
    </w:p>
    <w:p w14:paraId="6A9849C2" w14:textId="77777777" w:rsidR="00B05DC9" w:rsidRPr="00B05DC9" w:rsidDel="001C3740" w:rsidRDefault="00B05DC9" w:rsidP="00B05DC9">
      <w:pPr>
        <w:widowControl w:val="0"/>
        <w:spacing w:after="160"/>
        <w:ind w:left="567" w:right="565"/>
        <w:jc w:val="center"/>
        <w:rPr>
          <w:del w:id="13" w:author="Inesa Kocharyan" w:date="2024-02-09T14:51:00Z"/>
          <w:rFonts w:ascii="GHEA Grapalat" w:hAnsi="GHEA Grapalat"/>
          <w:b/>
          <w:lang w:val="hy-AM"/>
        </w:rPr>
      </w:pPr>
    </w:p>
    <w:p w14:paraId="7DA44A69" w14:textId="77777777" w:rsidR="00B05DC9" w:rsidRPr="00391653" w:rsidRDefault="00B05DC9" w:rsidP="00B05DC9">
      <w:pPr>
        <w:widowControl w:val="0"/>
        <w:spacing w:after="160"/>
        <w:ind w:left="567" w:right="565"/>
        <w:jc w:val="center"/>
        <w:rPr>
          <w:rFonts w:ascii="GHEA Grapalat" w:hAnsi="GHEA Grapalat"/>
          <w:b/>
          <w:lang w:val="hy-AM"/>
        </w:rPr>
      </w:pPr>
      <w:r>
        <w:rPr>
          <w:rFonts w:ascii="GHEA Grapalat" w:hAnsi="GHEA Grapalat"/>
          <w:b/>
        </w:rPr>
        <w:t>ЗАВЕРЕНИЕ</w:t>
      </w:r>
    </w:p>
    <w:p w14:paraId="22C7A7A4" w14:textId="77777777" w:rsidR="00B05DC9" w:rsidRDefault="00B05DC9" w:rsidP="00B05DC9">
      <w:pPr>
        <w:pStyle w:val="Heading3"/>
        <w:keepNext w:val="0"/>
        <w:widowControl w:val="0"/>
        <w:spacing w:after="160" w:line="240" w:lineRule="auto"/>
        <w:ind w:left="567" w:right="565"/>
        <w:rPr>
          <w:rFonts w:ascii="GHEA Grapalat" w:hAnsi="GHEA Grapalat"/>
          <w:b/>
          <w:i w:val="0"/>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14:paraId="6076FE0A" w14:textId="77777777" w:rsidR="00B05DC9" w:rsidRDefault="00B05DC9" w:rsidP="00B05DC9"/>
    <w:p w14:paraId="4FFCC011" w14:textId="77777777" w:rsidR="00B05DC9" w:rsidRPr="00B81A8E" w:rsidRDefault="00B05DC9" w:rsidP="00B05DC9"/>
    <w:p w14:paraId="2E611E60" w14:textId="77777777" w:rsidR="00B05DC9" w:rsidRDefault="00B05DC9" w:rsidP="00B05DC9">
      <w:pPr>
        <w:widowControl w:val="0"/>
        <w:spacing w:after="120"/>
        <w:jc w:val="both"/>
        <w:rPr>
          <w:rFonts w:ascii="GHEA Grapalat" w:hAnsi="GHEA Grapalat"/>
        </w:rPr>
      </w:pPr>
      <w:r w:rsidRPr="00DD2B43">
        <w:rPr>
          <w:rFonts w:ascii="GHEA Grapalat" w:hAnsi="GHEA Grapalat"/>
        </w:rPr>
        <w:t>________</w:t>
      </w:r>
      <w:r>
        <w:rPr>
          <w:rFonts w:ascii="GHEA Grapalat" w:hAnsi="GHEA Grapalat"/>
        </w:rPr>
        <w:t xml:space="preserve">____________________________________________________________                               </w:t>
      </w:r>
    </w:p>
    <w:p w14:paraId="5ED70651" w14:textId="77777777" w:rsidR="00B05DC9" w:rsidRPr="00430541" w:rsidRDefault="00B05DC9" w:rsidP="00B05DC9">
      <w:pPr>
        <w:widowControl w:val="0"/>
        <w:spacing w:after="120"/>
        <w:jc w:val="both"/>
        <w:rPr>
          <w:rFonts w:ascii="GHEA Grapalat" w:hAnsi="GHEA Grapalat" w:cs="Arial"/>
          <w:sz w:val="16"/>
          <w:u w:val="single"/>
        </w:rPr>
      </w:pPr>
      <w:r>
        <w:rPr>
          <w:rFonts w:ascii="GHEA Grapalat" w:hAnsi="GHEA Grapalat"/>
          <w:sz w:val="16"/>
        </w:rPr>
        <w:t xml:space="preserve">                                              </w:t>
      </w:r>
      <w:r w:rsidRPr="00430541">
        <w:rPr>
          <w:rFonts w:ascii="GHEA Grapalat" w:hAnsi="GHEA Grapalat"/>
          <w:sz w:val="16"/>
        </w:rPr>
        <w:t>наименование участника</w:t>
      </w:r>
    </w:p>
    <w:p w14:paraId="7A1A292A" w14:textId="77777777" w:rsidR="00B05DC9" w:rsidRDefault="00B05DC9" w:rsidP="00B05DC9">
      <w:pPr>
        <w:widowControl w:val="0"/>
        <w:spacing w:after="160"/>
        <w:jc w:val="both"/>
        <w:rPr>
          <w:rFonts w:ascii="GHEA Grapalat" w:hAnsi="GHEA Grapalat"/>
        </w:rPr>
      </w:pPr>
    </w:p>
    <w:p w14:paraId="58AA24FF" w14:textId="77777777" w:rsidR="00B05DC9" w:rsidRPr="00EA7414" w:rsidRDefault="00B05DC9" w:rsidP="00B05DC9">
      <w:pPr>
        <w:pStyle w:val="HTMLPreformatted"/>
        <w:shd w:val="clear" w:color="auto" w:fill="F8F9FA"/>
        <w:spacing w:line="540" w:lineRule="atLeast"/>
        <w:jc w:val="both"/>
        <w:rPr>
          <w:rFonts w:ascii="GHEA Grapalat" w:hAnsi="GHEA Grapalat"/>
          <w:sz w:val="22"/>
          <w:szCs w:val="22"/>
          <w:lang w:val="ru-RU"/>
        </w:rPr>
      </w:pPr>
      <w:r w:rsidRPr="00EA7414">
        <w:rPr>
          <w:rFonts w:ascii="GHEA Grapalat" w:hAnsi="GHEA Grapalat"/>
          <w:sz w:val="22"/>
          <w:szCs w:val="22"/>
          <w:lang w:val="ru-RU"/>
        </w:rPr>
        <w:t>заверяет, что в случае признания отобранным участником в рамках открытого конкурса под кодом "---</w:t>
      </w:r>
      <w:proofErr w:type="spellStart"/>
      <w:r w:rsidRPr="00EA7414">
        <w:rPr>
          <w:rFonts w:ascii="GHEA Grapalat" w:hAnsi="GHEA Grapalat"/>
          <w:sz w:val="22"/>
          <w:szCs w:val="22"/>
        </w:rPr>
        <w:t>BMAShDzB</w:t>
      </w:r>
      <w:proofErr w:type="spellEnd"/>
      <w:r w:rsidRPr="00EA7414">
        <w:rPr>
          <w:rFonts w:ascii="GHEA Grapalat" w:hAnsi="GHEA Grapalat"/>
          <w:sz w:val="22"/>
          <w:szCs w:val="22"/>
          <w:lang w:val="ru-RU"/>
        </w:rPr>
        <w:t>---/---"*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Pr>
          <w:rFonts w:ascii="GHEA Grapalat" w:hAnsi="GHEA Grapalat"/>
          <w:sz w:val="22"/>
          <w:szCs w:val="22"/>
          <w:lang w:val="ru-RU"/>
        </w:rPr>
        <w:t>.</w:t>
      </w:r>
      <w:r w:rsidRPr="00EA7414">
        <w:rPr>
          <w:rFonts w:ascii="GHEA Grapalat" w:hAnsi="GHEA Grapalat"/>
          <w:sz w:val="22"/>
          <w:szCs w:val="22"/>
          <w:lang w:val="ru-RU"/>
        </w:rPr>
        <w:t xml:space="preserve">   </w:t>
      </w:r>
    </w:p>
    <w:p w14:paraId="125A247B" w14:textId="77777777" w:rsidR="00B05DC9" w:rsidRPr="00DD2B43" w:rsidRDefault="00B05DC9" w:rsidP="00B05DC9">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7362DFE" w14:textId="77777777" w:rsidR="00B05DC9" w:rsidRPr="00567D3B" w:rsidRDefault="00B05DC9" w:rsidP="00B05DC9">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648F42A9" w14:textId="77777777" w:rsidR="00B05DC9" w:rsidRPr="008875C7" w:rsidRDefault="00B05DC9" w:rsidP="00B05DC9">
      <w:pPr>
        <w:widowControl w:val="0"/>
        <w:spacing w:after="160"/>
        <w:jc w:val="right"/>
        <w:rPr>
          <w:rFonts w:ascii="GHEA Grapalat" w:hAnsi="GHEA Grapalat"/>
        </w:rPr>
      </w:pPr>
    </w:p>
    <w:p w14:paraId="66FD41FB" w14:textId="77777777" w:rsidR="00B05DC9" w:rsidRPr="00D5443D" w:rsidRDefault="00B05DC9" w:rsidP="00B05DC9">
      <w:pPr>
        <w:widowControl w:val="0"/>
        <w:spacing w:after="160"/>
        <w:jc w:val="right"/>
        <w:rPr>
          <w:rFonts w:ascii="GHEA Grapalat" w:hAnsi="GHEA Grapalat"/>
        </w:rPr>
      </w:pPr>
      <w:r w:rsidRPr="009044F1">
        <w:rPr>
          <w:rFonts w:ascii="GHEA Grapalat" w:hAnsi="GHEA Grapalat"/>
        </w:rPr>
        <w:t>М. П.</w:t>
      </w:r>
    </w:p>
    <w:p w14:paraId="1CD92C4D" w14:textId="77777777" w:rsidR="00B05DC9" w:rsidRDefault="00B05DC9" w:rsidP="00B05DC9">
      <w:pPr>
        <w:rPr>
          <w:rFonts w:ascii="GHEA Grapalat" w:hAnsi="GHEA Grapalat"/>
        </w:rPr>
      </w:pPr>
      <w:r>
        <w:rPr>
          <w:rFonts w:ascii="GHEA Grapalat" w:hAnsi="GHEA Grapalat"/>
        </w:rPr>
        <w:br w:type="page"/>
      </w:r>
    </w:p>
    <w:p w14:paraId="426D7749" w14:textId="77777777" w:rsidR="00B05DC9" w:rsidRDefault="00B05DC9" w:rsidP="00032D5D">
      <w:pPr>
        <w:jc w:val="right"/>
        <w:rPr>
          <w:rFonts w:ascii="GHEA Grapalat" w:hAnsi="GHEA Grapalat"/>
          <w:b/>
          <w:lang w:val="hy-AM"/>
        </w:rPr>
      </w:pPr>
    </w:p>
    <w:p w14:paraId="7B1153DC" w14:textId="23D1CB35" w:rsidR="00F33976" w:rsidRDefault="00F33976" w:rsidP="00032D5D">
      <w:pPr>
        <w:jc w:val="right"/>
        <w:rPr>
          <w:rFonts w:ascii="GHEA Grapalat" w:hAnsi="GHEA Grapalat"/>
          <w:b/>
        </w:rPr>
      </w:pPr>
      <w:r>
        <w:rPr>
          <w:rFonts w:ascii="GHEA Grapalat" w:hAnsi="GHEA Grapalat"/>
          <w:b/>
        </w:rPr>
        <w:t xml:space="preserve">Приложение 1.3** </w:t>
      </w:r>
    </w:p>
    <w:p w14:paraId="62CB123C" w14:textId="46659756" w:rsidR="00F33976" w:rsidRPr="00FA6464" w:rsidRDefault="00F33976" w:rsidP="00032D5D">
      <w:pPr>
        <w:jc w:val="right"/>
        <w:rPr>
          <w:rFonts w:ascii="GHEA Grapalat" w:hAnsi="GHEA Grapalat"/>
          <w:b/>
        </w:rPr>
      </w:pPr>
      <w:r w:rsidRPr="001439BD">
        <w:rPr>
          <w:rFonts w:ascii="GHEA Grapalat" w:hAnsi="GHEA Grapalat"/>
          <w:b/>
        </w:rPr>
        <w:t xml:space="preserve">к Приглашению на </w:t>
      </w:r>
      <w:r w:rsidR="00A34892">
        <w:rPr>
          <w:rFonts w:ascii="GHEA Grapalat" w:hAnsi="GHEA Grapalat"/>
          <w:b/>
        </w:rPr>
        <w:t>запроса котировок</w:t>
      </w:r>
    </w:p>
    <w:p w14:paraId="2387769E" w14:textId="06370BA4" w:rsidR="00F33976" w:rsidRPr="00E97048" w:rsidRDefault="00F33976" w:rsidP="00032D5D">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5F1514">
        <w:rPr>
          <w:rFonts w:ascii="GHEA Grapalat" w:hAnsi="GHEA Grapalat"/>
          <w:b/>
          <w:i w:val="0"/>
          <w:sz w:val="24"/>
          <w:szCs w:val="24"/>
        </w:rPr>
        <w:t>GHAShDzB-</w:t>
      </w:r>
      <w:r w:rsidR="00EC1B6C">
        <w:rPr>
          <w:rFonts w:ascii="GHEA Grapalat" w:hAnsi="GHEA Grapalat"/>
          <w:b/>
          <w:i w:val="0"/>
          <w:sz w:val="24"/>
          <w:szCs w:val="24"/>
        </w:rPr>
        <w:t>25/160</w:t>
      </w:r>
    </w:p>
    <w:p w14:paraId="1EDE57AE" w14:textId="77777777" w:rsidR="00092E73" w:rsidRDefault="00092E73" w:rsidP="00032D5D">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032D5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032D5D">
      <w:pPr>
        <w:ind w:left="360" w:hanging="360"/>
        <w:jc w:val="center"/>
        <w:rPr>
          <w:rFonts w:ascii="GHEA Grapalat" w:eastAsia="GHEA Grapalat" w:hAnsi="GHEA Grapalat" w:cs="GHEA Grapalat"/>
          <w:b/>
        </w:rPr>
      </w:pPr>
    </w:p>
    <w:p w14:paraId="27EF2918" w14:textId="77777777" w:rsidR="00092E73" w:rsidRPr="00FD1EE4"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032D5D">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032D5D">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032D5D">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032D5D">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032D5D">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032D5D">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032D5D">
            <w:pPr>
              <w:ind w:left="993" w:hanging="851"/>
              <w:rPr>
                <w:rFonts w:ascii="GHEA Grapalat" w:eastAsia="GHEA Grapalat" w:hAnsi="GHEA Grapalat" w:cs="GHEA Grapalat"/>
              </w:rPr>
            </w:pPr>
          </w:p>
        </w:tc>
      </w:tr>
    </w:tbl>
    <w:p w14:paraId="54A2E1BE"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032D5D">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032D5D">
            <w:pPr>
              <w:rPr>
                <w:rFonts w:ascii="GHEA Grapalat" w:eastAsia="GHEA Grapalat" w:hAnsi="GHEA Grapalat" w:cs="GHEA Grapalat"/>
              </w:rPr>
            </w:pPr>
          </w:p>
        </w:tc>
      </w:tr>
    </w:tbl>
    <w:p w14:paraId="499384CD"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032D5D">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032D5D">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032D5D">
            <w:pPr>
              <w:rPr>
                <w:rFonts w:ascii="GHEA Grapalat" w:eastAsia="GHEA Grapalat" w:hAnsi="GHEA Grapalat" w:cs="GHEA Grapalat"/>
              </w:rPr>
            </w:pPr>
          </w:p>
        </w:tc>
      </w:tr>
    </w:tbl>
    <w:p w14:paraId="1BD96D05" w14:textId="77777777" w:rsidR="00092E73" w:rsidRPr="00FD1EE4" w:rsidRDefault="00092E73" w:rsidP="00032D5D">
      <w:pPr>
        <w:rPr>
          <w:rFonts w:ascii="GHEA Grapalat" w:eastAsia="GHEA Grapalat" w:hAnsi="GHEA Grapalat" w:cs="GHEA Grapalat"/>
        </w:rPr>
      </w:pPr>
    </w:p>
    <w:p w14:paraId="7F380C37" w14:textId="77777777" w:rsidR="00092E73" w:rsidRPr="00FD1EE4" w:rsidRDefault="00092E73" w:rsidP="00032D5D">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pPr>
        <w:numPr>
          <w:ilvl w:val="0"/>
          <w:numId w:val="1"/>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032D5D">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032D5D">
            <w:pPr>
              <w:rPr>
                <w:rFonts w:ascii="GHEA Grapalat" w:eastAsia="GHEA Grapalat" w:hAnsi="GHEA Grapalat" w:cs="GHEA Grapalat"/>
              </w:rPr>
            </w:pPr>
          </w:p>
        </w:tc>
      </w:tr>
    </w:tbl>
    <w:p w14:paraId="1BBC27A3"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032D5D">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032D5D">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032D5D">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032D5D">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032D5D">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032D5D">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032D5D">
            <w:pPr>
              <w:rPr>
                <w:rFonts w:ascii="GHEA Grapalat" w:eastAsia="GHEA Grapalat" w:hAnsi="GHEA Grapalat" w:cs="GHEA Grapalat"/>
              </w:rPr>
            </w:pPr>
          </w:p>
        </w:tc>
      </w:tr>
    </w:tbl>
    <w:p w14:paraId="29D77B51" w14:textId="77777777" w:rsidR="00092E73" w:rsidRPr="00574FF7" w:rsidRDefault="00092E73">
      <w:pPr>
        <w:numPr>
          <w:ilvl w:val="1"/>
          <w:numId w:val="1"/>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pPr>
              <w:numPr>
                <w:ilvl w:val="2"/>
                <w:numId w:val="1"/>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032D5D">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pPr>
              <w:numPr>
                <w:ilvl w:val="2"/>
                <w:numId w:val="1"/>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032D5D">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032D5D">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032D5D">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032D5D">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032D5D">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032D5D">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032D5D">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032D5D">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032D5D">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032D5D">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032D5D">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032D5D">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032D5D">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032D5D">
            <w:pPr>
              <w:rPr>
                <w:rFonts w:ascii="GHEA Grapalat" w:eastAsia="GHEA Grapalat" w:hAnsi="GHEA Grapalat" w:cs="GHEA Grapalat"/>
              </w:rPr>
            </w:pPr>
          </w:p>
        </w:tc>
      </w:tr>
    </w:tbl>
    <w:p w14:paraId="10627ACB"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032D5D">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032D5D">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pPr>
              <w:numPr>
                <w:ilvl w:val="2"/>
                <w:numId w:val="1"/>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032D5D">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pPr>
              <w:numPr>
                <w:ilvl w:val="2"/>
                <w:numId w:val="1"/>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032D5D">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032D5D">
            <w:pPr>
              <w:rPr>
                <w:rFonts w:ascii="GHEA Grapalat" w:eastAsia="GHEA Grapalat" w:hAnsi="GHEA Grapalat" w:cs="GHEA Grapalat"/>
              </w:rPr>
            </w:pPr>
          </w:p>
        </w:tc>
      </w:tr>
    </w:tbl>
    <w:p w14:paraId="0228122B"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032D5D">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032D5D">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032D5D">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pPr>
              <w:numPr>
                <w:ilvl w:val="2"/>
                <w:numId w:val="1"/>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032D5D">
            <w:pPr>
              <w:rPr>
                <w:rFonts w:ascii="GHEA Grapalat" w:eastAsia="GHEA Grapalat" w:hAnsi="GHEA Grapalat" w:cs="GHEA Grapalat"/>
              </w:rPr>
            </w:pPr>
          </w:p>
        </w:tc>
      </w:tr>
    </w:tbl>
    <w:p w14:paraId="4F8E99A7"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032D5D">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032D5D">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032D5D">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032D5D">
            <w:pPr>
              <w:rPr>
                <w:rFonts w:ascii="GHEA Grapalat" w:eastAsia="GHEA Grapalat" w:hAnsi="GHEA Grapalat" w:cs="GHEA Grapalat"/>
              </w:rPr>
            </w:pPr>
          </w:p>
        </w:tc>
      </w:tr>
    </w:tbl>
    <w:p w14:paraId="74D3C3BB" w14:textId="77777777" w:rsidR="00092E73" w:rsidRPr="008C665F"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032D5D">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032D5D">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032D5D">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032D5D">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032D5D">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032D5D">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45FD7521" w14:textId="77777777" w:rsidR="00092E73" w:rsidRPr="00FD1EE4" w:rsidRDefault="00092E73" w:rsidP="00032D5D">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032D5D">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032D5D">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032D5D">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032D5D">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032D5D">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032D5D">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032D5D">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032D5D">
            <w:pPr>
              <w:rPr>
                <w:rFonts w:ascii="GHEA Grapalat" w:eastAsia="GHEA Grapalat" w:hAnsi="GHEA Grapalat" w:cs="GHEA Grapalat"/>
              </w:rPr>
            </w:pPr>
          </w:p>
        </w:tc>
      </w:tr>
    </w:tbl>
    <w:p w14:paraId="5297D154" w14:textId="77777777" w:rsidR="00092E73" w:rsidRPr="00FD1EE4" w:rsidRDefault="00092E73" w:rsidP="00032D5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032D5D">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032D5D">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032D5D">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032D5D">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032D5D">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032D5D">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032D5D">
            <w:pPr>
              <w:rPr>
                <w:rFonts w:ascii="GHEA Grapalat" w:eastAsia="GHEA Grapalat" w:hAnsi="GHEA Grapalat" w:cs="GHEA Grapalat"/>
              </w:rPr>
            </w:pPr>
          </w:p>
        </w:tc>
      </w:tr>
    </w:tbl>
    <w:p w14:paraId="19628932"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032D5D">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032D5D">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032D5D">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032D5D">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032D5D">
            <w:pPr>
              <w:rPr>
                <w:rFonts w:ascii="GHEA Grapalat" w:eastAsia="GHEA Grapalat" w:hAnsi="GHEA Grapalat" w:cs="GHEA Grapalat"/>
              </w:rPr>
            </w:pPr>
          </w:p>
        </w:tc>
      </w:tr>
    </w:tbl>
    <w:p w14:paraId="2876BA9E" w14:textId="77777777" w:rsidR="00092E73" w:rsidRDefault="00092E73">
      <w:pPr>
        <w:numPr>
          <w:ilvl w:val="1"/>
          <w:numId w:val="1"/>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032D5D">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032D5D">
            <w:pPr>
              <w:rPr>
                <w:rFonts w:ascii="GHEA Grapalat" w:eastAsia="GHEA Grapalat" w:hAnsi="GHEA Grapalat" w:cs="GHEA Grapalat"/>
              </w:rPr>
            </w:pPr>
          </w:p>
        </w:tc>
      </w:tr>
    </w:tbl>
    <w:p w14:paraId="72E515BC" w14:textId="77777777" w:rsidR="00092E73" w:rsidRPr="00FD1EE4" w:rsidRDefault="00092E73" w:rsidP="00032D5D">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pPr>
        <w:pStyle w:val="ListParagraph"/>
        <w:numPr>
          <w:ilvl w:val="0"/>
          <w:numId w:val="1"/>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032D5D">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032D5D">
            <w:pPr>
              <w:rPr>
                <w:rFonts w:ascii="GHEA Grapalat" w:eastAsia="GHEA Grapalat" w:hAnsi="GHEA Grapalat" w:cs="GHEA Grapalat"/>
                <w:b/>
                <w:color w:val="000000"/>
              </w:rPr>
            </w:pPr>
          </w:p>
        </w:tc>
      </w:tr>
    </w:tbl>
    <w:p w14:paraId="7365CCE5" w14:textId="77777777" w:rsidR="00092E73" w:rsidRPr="00FD1EE4" w:rsidRDefault="00092E73" w:rsidP="00032D5D">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032D5D">
      <w:pPr>
        <w:rPr>
          <w:rFonts w:ascii="GHEA Grapalat" w:hAnsi="GHEA Grapalat"/>
          <w:b/>
        </w:rPr>
      </w:pPr>
    </w:p>
    <w:p w14:paraId="7743345D" w14:textId="77777777" w:rsidR="00092E73" w:rsidRDefault="00092E73" w:rsidP="00032D5D">
      <w:pPr>
        <w:rPr>
          <w:rFonts w:ascii="GHEA Grapalat" w:hAnsi="GHEA Grapalat"/>
          <w:b/>
        </w:rPr>
      </w:pPr>
      <w:r>
        <w:rPr>
          <w:rFonts w:ascii="GHEA Grapalat" w:hAnsi="GHEA Grapalat"/>
          <w:b/>
        </w:rPr>
        <w:br w:type="page"/>
      </w:r>
    </w:p>
    <w:p w14:paraId="683CD5B5" w14:textId="77777777" w:rsidR="00092E73" w:rsidRDefault="00092E73" w:rsidP="00032D5D">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032D5D">
      <w:pPr>
        <w:jc w:val="center"/>
        <w:rPr>
          <w:rFonts w:ascii="GHEA Grapalat" w:hAnsi="GHEA Grapalat"/>
          <w:b/>
          <w:sz w:val="28"/>
          <w:szCs w:val="28"/>
          <w:lang w:val="hy-AM"/>
        </w:rPr>
      </w:pPr>
    </w:p>
    <w:p w14:paraId="19350ABF" w14:textId="77777777" w:rsidR="00092E73" w:rsidRPr="00092E73" w:rsidRDefault="00092E73">
      <w:pPr>
        <w:pStyle w:val="ListParagraph"/>
        <w:numPr>
          <w:ilvl w:val="0"/>
          <w:numId w:val="2"/>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pPr>
        <w:pStyle w:val="ListParagraph"/>
        <w:numPr>
          <w:ilvl w:val="0"/>
          <w:numId w:val="3"/>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pPr>
        <w:pStyle w:val="ListParagraph"/>
        <w:numPr>
          <w:ilvl w:val="0"/>
          <w:numId w:val="3"/>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pPr>
        <w:pStyle w:val="ListParagraph"/>
        <w:numPr>
          <w:ilvl w:val="0"/>
          <w:numId w:val="3"/>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pPr>
        <w:pStyle w:val="ListParagraph"/>
        <w:numPr>
          <w:ilvl w:val="0"/>
          <w:numId w:val="2"/>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pPr>
        <w:pStyle w:val="ListParagraph"/>
        <w:numPr>
          <w:ilvl w:val="0"/>
          <w:numId w:val="4"/>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pPr>
        <w:pStyle w:val="ListParagraph"/>
        <w:numPr>
          <w:ilvl w:val="0"/>
          <w:numId w:val="4"/>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pPr>
        <w:pStyle w:val="ListParagraph"/>
        <w:numPr>
          <w:ilvl w:val="0"/>
          <w:numId w:val="4"/>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w:t>
      </w:r>
      <w:r w:rsidRPr="00092E73">
        <w:rPr>
          <w:rFonts w:ascii="GHEA Grapalat" w:hAnsi="GHEA Grapalat"/>
        </w:rPr>
        <w:lastRenderedPageBreak/>
        <w:t>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pPr>
        <w:pStyle w:val="ListParagraph"/>
        <w:numPr>
          <w:ilvl w:val="0"/>
          <w:numId w:val="2"/>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pPr>
        <w:pStyle w:val="ListParagraph"/>
        <w:numPr>
          <w:ilvl w:val="0"/>
          <w:numId w:val="5"/>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032D5D">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pPr>
        <w:pStyle w:val="ListParagraph"/>
        <w:numPr>
          <w:ilvl w:val="0"/>
          <w:numId w:val="2"/>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pPr>
        <w:pStyle w:val="ListParagraph"/>
        <w:numPr>
          <w:ilvl w:val="0"/>
          <w:numId w:val="6"/>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032D5D">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032D5D">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032D5D">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032D5D">
      <w:pPr>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w:t>
      </w:r>
      <w:r w:rsidRPr="00092E73">
        <w:rPr>
          <w:rFonts w:ascii="GHEA Grapalat" w:hAnsi="GHEA Grapalat"/>
        </w:rPr>
        <w:lastRenderedPageBreak/>
        <w:t>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032D5D">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032D5D">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032D5D">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032D5D">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032D5D">
      <w:pPr>
        <w:jc w:val="both"/>
        <w:rPr>
          <w:rFonts w:ascii="GHEA Grapalat" w:hAnsi="GHEA Grapalat"/>
        </w:rPr>
      </w:pPr>
      <w:r w:rsidRPr="00092E73">
        <w:rPr>
          <w:rFonts w:ascii="GHEA Grapalat" w:hAnsi="GHEA Grapalat"/>
        </w:rPr>
        <w:lastRenderedPageBreak/>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032D5D">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032D5D">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032D5D">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032D5D">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032D5D">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032D5D">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032D5D">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032D5D">
      <w:pPr>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032D5D">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032D5D">
      <w:pPr>
        <w:jc w:val="both"/>
        <w:rPr>
          <w:rFonts w:ascii="GHEA Grapalat" w:hAnsi="GHEA Grapalat"/>
        </w:rPr>
      </w:pPr>
      <w:r w:rsidRPr="00092E73">
        <w:rPr>
          <w:rFonts w:ascii="GHEA Grapalat" w:hAnsi="GHEA Grapalat"/>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032D5D">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032D5D">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032D5D">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032D5D">
      <w:pPr>
        <w:contextualSpacing/>
        <w:jc w:val="both"/>
        <w:rPr>
          <w:rFonts w:ascii="GHEA Grapalat" w:hAnsi="GHEA Grapalat"/>
          <w:sz w:val="28"/>
          <w:szCs w:val="28"/>
        </w:rPr>
      </w:pPr>
    </w:p>
    <w:p w14:paraId="0E3828E2" w14:textId="77777777" w:rsidR="00092E73" w:rsidRDefault="00092E73" w:rsidP="00032D5D">
      <w:pPr>
        <w:contextualSpacing/>
        <w:jc w:val="both"/>
        <w:rPr>
          <w:rFonts w:ascii="GHEA Grapalat" w:hAnsi="GHEA Grapalat"/>
          <w:sz w:val="28"/>
          <w:szCs w:val="28"/>
        </w:rPr>
      </w:pPr>
    </w:p>
    <w:p w14:paraId="1B8517C8" w14:textId="77777777" w:rsidR="00092E73" w:rsidRPr="009E5671" w:rsidRDefault="00092E73" w:rsidP="00032D5D">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032D5D">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032D5D">
      <w:pPr>
        <w:rPr>
          <w:rFonts w:ascii="GHEA Grapalat" w:hAnsi="GHEA Grapalat"/>
          <w:b/>
        </w:rPr>
      </w:pPr>
    </w:p>
    <w:p w14:paraId="1196D6A1" w14:textId="77777777" w:rsidR="00092E73" w:rsidRDefault="00092E73" w:rsidP="00032D5D">
      <w:pPr>
        <w:rPr>
          <w:rFonts w:ascii="GHEA Grapalat" w:hAnsi="GHEA Grapalat"/>
          <w:b/>
        </w:rPr>
      </w:pPr>
      <w:r>
        <w:rPr>
          <w:rFonts w:ascii="GHEA Grapalat" w:hAnsi="GHEA Grapalat"/>
          <w:b/>
        </w:rPr>
        <w:br w:type="page"/>
      </w:r>
    </w:p>
    <w:p w14:paraId="62B48BAB" w14:textId="77777777" w:rsidR="00B2572B" w:rsidRPr="00DC619D" w:rsidRDefault="00B2572B" w:rsidP="00032D5D">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3B76F3E0" w:rsidR="00B2572B" w:rsidRPr="009044F1" w:rsidRDefault="00B2572B" w:rsidP="00032D5D">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5F1514">
        <w:rPr>
          <w:rFonts w:ascii="GHEA Grapalat" w:hAnsi="GHEA Grapalat"/>
          <w:b/>
          <w:sz w:val="24"/>
          <w:szCs w:val="24"/>
        </w:rPr>
        <w:t>GHAShDzB-</w:t>
      </w:r>
      <w:r w:rsidR="00EC1B6C">
        <w:rPr>
          <w:rFonts w:ascii="GHEA Grapalat" w:hAnsi="GHEA Grapalat"/>
          <w:b/>
          <w:sz w:val="24"/>
          <w:szCs w:val="24"/>
        </w:rPr>
        <w:t>25/160</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8"/>
        <w:t>*</w:t>
      </w:r>
    </w:p>
    <w:p w14:paraId="308CC3FE" w14:textId="77777777" w:rsidR="00B2572B" w:rsidRPr="009044F1" w:rsidRDefault="00B2572B" w:rsidP="00032D5D">
      <w:pPr>
        <w:widowControl w:val="0"/>
        <w:ind w:firstLine="567"/>
        <w:jc w:val="center"/>
        <w:rPr>
          <w:rFonts w:ascii="GHEA Grapalat" w:hAnsi="GHEA Grapalat"/>
        </w:rPr>
      </w:pPr>
    </w:p>
    <w:p w14:paraId="2347BC65" w14:textId="77777777" w:rsidR="00B2572B" w:rsidRPr="009044F1" w:rsidRDefault="00B2572B" w:rsidP="00032D5D">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032D5D">
      <w:pPr>
        <w:widowControl w:val="0"/>
        <w:ind w:firstLine="567"/>
        <w:jc w:val="center"/>
        <w:rPr>
          <w:rFonts w:ascii="GHEA Grapalat" w:hAnsi="GHEA Grapalat"/>
        </w:rPr>
      </w:pPr>
    </w:p>
    <w:p w14:paraId="050C8689" w14:textId="2DE066B5" w:rsidR="005744FC" w:rsidRPr="000F6C24" w:rsidRDefault="00B2572B" w:rsidP="00032D5D">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A34892">
        <w:rPr>
          <w:rFonts w:ascii="GHEA Grapalat" w:hAnsi="GHEA Grapalat"/>
          <w:spacing w:val="-6"/>
        </w:rPr>
        <w:t>запроса котировок</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5F1514">
        <w:rPr>
          <w:rFonts w:ascii="GHEA Grapalat" w:hAnsi="GHEA Grapalat"/>
          <w:spacing w:val="-6"/>
        </w:rPr>
        <w:t>GHAShDzB-</w:t>
      </w:r>
      <w:r w:rsidR="00EC1B6C">
        <w:rPr>
          <w:rFonts w:ascii="GHEA Grapalat" w:hAnsi="GHEA Grapalat"/>
          <w:spacing w:val="-6"/>
        </w:rPr>
        <w:t>25/160</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032D5D">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032D5D">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032D5D">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032D5D">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14:paraId="4A751DC8"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032D5D">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032D5D">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032D5D">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032D5D">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032D5D">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9"/>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032D5D">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032D5D">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032D5D">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032D5D">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032D5D">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032D5D">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032D5D">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F2C05" w:rsidRPr="005744FC" w14:paraId="58605C46"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15AAB0D" w14:textId="77777777" w:rsidR="006F2C05" w:rsidRPr="005744FC" w:rsidRDefault="006F2C05" w:rsidP="00032D5D">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E60BC36" w14:textId="65842B65" w:rsidR="006F2C05" w:rsidRPr="00902101" w:rsidRDefault="00902101" w:rsidP="0059189E">
            <w:pPr>
              <w:widowControl w:val="0"/>
              <w:ind w:firstLine="70"/>
              <w:jc w:val="center"/>
              <w:rPr>
                <w:rFonts w:ascii="GHEA Grapalat" w:hAnsi="GHEA Grapalat"/>
                <w:sz w:val="16"/>
                <w:szCs w:val="16"/>
              </w:rPr>
            </w:pPr>
            <w:r w:rsidRPr="00902101">
              <w:rPr>
                <w:rFonts w:ascii="GHEA Grapalat" w:hAnsi="GHEA Grapalat"/>
                <w:sz w:val="16"/>
                <w:szCs w:val="16"/>
              </w:rPr>
              <w:t>приобретение строительных работ по капитальному ремонту и обслуживанию дворовых территорий и площадок на территории административного района Кентрон</w:t>
            </w:r>
          </w:p>
        </w:tc>
        <w:tc>
          <w:tcPr>
            <w:tcW w:w="1843" w:type="dxa"/>
            <w:tcBorders>
              <w:top w:val="single" w:sz="4" w:space="0" w:color="auto"/>
              <w:left w:val="single" w:sz="4" w:space="0" w:color="auto"/>
              <w:bottom w:val="single" w:sz="4" w:space="0" w:color="auto"/>
              <w:right w:val="single" w:sz="4" w:space="0" w:color="auto"/>
            </w:tcBorders>
          </w:tcPr>
          <w:p w14:paraId="302116B9" w14:textId="77777777" w:rsidR="006F2C05" w:rsidRPr="005744FC" w:rsidRDefault="006F2C05" w:rsidP="00032D5D">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0071718B" w14:textId="77777777" w:rsidR="006F2C05" w:rsidRPr="005744FC" w:rsidRDefault="006F2C05" w:rsidP="00032D5D">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1B1D916A" w14:textId="77777777" w:rsidR="006F2C05" w:rsidRPr="005744FC" w:rsidRDefault="006F2C05" w:rsidP="00032D5D">
            <w:pPr>
              <w:widowControl w:val="0"/>
              <w:jc w:val="center"/>
              <w:rPr>
                <w:rFonts w:ascii="GHEA Grapalat" w:hAnsi="GHEA Grapalat"/>
                <w:sz w:val="20"/>
                <w:szCs w:val="20"/>
              </w:rPr>
            </w:pPr>
          </w:p>
        </w:tc>
      </w:tr>
    </w:tbl>
    <w:p w14:paraId="5BDBA797" w14:textId="77777777" w:rsidR="00374F4A" w:rsidRPr="00DD2B43" w:rsidRDefault="00374F4A" w:rsidP="00032D5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032D5D">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032D5D">
      <w:pPr>
        <w:widowControl w:val="0"/>
        <w:jc w:val="both"/>
        <w:rPr>
          <w:rFonts w:ascii="GHEA Grapalat" w:hAnsi="GHEA Grapalat"/>
          <w:lang w:val="es-ES"/>
        </w:rPr>
      </w:pPr>
    </w:p>
    <w:p w14:paraId="49817F3E" w14:textId="77777777" w:rsidR="00B2572B" w:rsidRPr="000F6C24" w:rsidRDefault="00B2572B" w:rsidP="00032D5D">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032D5D">
      <w:pPr>
        <w:rPr>
          <w:rFonts w:ascii="GHEA Grapalat" w:hAnsi="GHEA Grapalat"/>
          <w:b/>
        </w:rPr>
      </w:pPr>
      <w:r>
        <w:rPr>
          <w:rFonts w:ascii="GHEA Grapalat" w:hAnsi="GHEA Grapalat"/>
          <w:b/>
        </w:rPr>
        <w:br w:type="page"/>
      </w:r>
    </w:p>
    <w:p w14:paraId="63E92CB4" w14:textId="7D01F2CB" w:rsidR="00C715FB" w:rsidRDefault="00C715FB" w:rsidP="00032D5D">
      <w:pPr>
        <w:widowControl w:val="0"/>
        <w:ind w:firstLine="567"/>
        <w:jc w:val="center"/>
        <w:rPr>
          <w:rFonts w:ascii="GHEA Grapalat" w:hAnsi="GHEA Grapalat" w:cs="Sylfaen"/>
          <w:b/>
          <w:bCs/>
          <w:sz w:val="28"/>
          <w:szCs w:val="18"/>
          <w:lang w:val="hy-AM"/>
        </w:rPr>
      </w:pPr>
    </w:p>
    <w:p w14:paraId="4BFC42D4" w14:textId="382E5114" w:rsidR="00B2572B" w:rsidRPr="00B138F3" w:rsidRDefault="00B2572B" w:rsidP="00032D5D">
      <w:pPr>
        <w:widowControl w:val="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14:paraId="279CAECF" w14:textId="2F20864B" w:rsidR="00B2572B" w:rsidRPr="00B138F3" w:rsidRDefault="00B2572B" w:rsidP="00032D5D">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5F1514">
        <w:rPr>
          <w:rFonts w:ascii="GHEA Grapalat" w:hAnsi="GHEA Grapalat"/>
          <w:b/>
          <w:sz w:val="24"/>
          <w:szCs w:val="24"/>
        </w:rPr>
        <w:t>GHAShDzB-</w:t>
      </w:r>
      <w:r w:rsidR="00EC1B6C">
        <w:rPr>
          <w:rFonts w:ascii="GHEA Grapalat" w:hAnsi="GHEA Grapalat"/>
          <w:b/>
          <w:sz w:val="24"/>
          <w:szCs w:val="24"/>
        </w:rPr>
        <w:t>25/160</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20"/>
        <w:t>*</w:t>
      </w:r>
    </w:p>
    <w:p w14:paraId="40EB1557" w14:textId="77777777" w:rsidR="00742F7B" w:rsidRPr="00B138F3" w:rsidRDefault="00742F7B" w:rsidP="00032D5D">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032D5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032D5D">
      <w:pPr>
        <w:widowControl w:val="0"/>
        <w:ind w:left="567" w:right="565"/>
        <w:jc w:val="center"/>
        <w:rPr>
          <w:rFonts w:ascii="GHEA Grapalat" w:hAnsi="GHEA Grapalat"/>
          <w:b/>
        </w:rPr>
      </w:pPr>
    </w:p>
    <w:p w14:paraId="1FA3B59C" w14:textId="77777777" w:rsidR="00BF7253" w:rsidRPr="00B138F3" w:rsidRDefault="00BF7253" w:rsidP="00032D5D">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032D5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032D5D">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032D5D">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032D5D">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7ED9EE0C"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A67C15">
        <w:rPr>
          <w:rFonts w:ascii="GHEA Grapalat" w:eastAsiaTheme="minorHAnsi" w:hAnsi="GHEA Grapalat" w:cstheme="minorBidi"/>
        </w:rPr>
        <w:t xml:space="preserve"> </w:t>
      </w:r>
      <w:r w:rsidR="00A67C15" w:rsidRPr="0016373D">
        <w:rPr>
          <w:rFonts w:ascii="GHEA Grapalat" w:hAnsi="GHEA Grapalat" w:cs="Arial"/>
          <w:b/>
          <w:sz w:val="20"/>
          <w:szCs w:val="20"/>
          <w:lang w:val="hy-AM"/>
        </w:rPr>
        <w:t>900015211429</w:t>
      </w:r>
      <w:r w:rsidR="00A67C15">
        <w:rPr>
          <w:rFonts w:ascii="GHEA Grapalat" w:hAnsi="GHEA Grapalat" w:cs="Arial"/>
          <w:b/>
          <w:sz w:val="20"/>
          <w:szCs w:val="20"/>
        </w:rPr>
        <w:t xml:space="preserve"> </w:t>
      </w:r>
      <w:r w:rsidRPr="00B138F3">
        <w:rPr>
          <w:rFonts w:ascii="GHEA Grapalat" w:eastAsiaTheme="minorHAnsi" w:hAnsi="GHEA Grapalat" w:cstheme="minorBidi"/>
        </w:rPr>
        <w:t>бенефициара.</w:t>
      </w:r>
    </w:p>
    <w:p w14:paraId="7F0292EC"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032D5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480C8A5E" w:rsidR="00BF7253" w:rsidRPr="00D24CB5" w:rsidRDefault="00BF7253"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AD471E" w:rsidRPr="00CE4E4D">
        <w:rPr>
          <w:rFonts w:ascii="GHEA Grapalat" w:hAnsi="GHEA Grapalat"/>
          <w:i/>
          <w:sz w:val="20"/>
          <w:szCs w:val="20"/>
        </w:rPr>
        <w:t>девяносто</w:t>
      </w:r>
      <w:r w:rsidR="00AD471E" w:rsidRPr="00B138F3">
        <w:rPr>
          <w:rFonts w:ascii="GHEA Grapalat" w:eastAsiaTheme="minorHAnsi" w:hAnsi="GHEA Grapalat" w:cstheme="minorBidi"/>
        </w:rPr>
        <w:t xml:space="preserve"> </w:t>
      </w:r>
      <w:r w:rsidR="00AD471E" w:rsidRPr="00AD471E">
        <w:rPr>
          <w:rFonts w:ascii="GHEA Grapalat" w:eastAsiaTheme="minorHAnsi" w:hAnsi="GHEA Grapalat" w:cstheme="minorBidi"/>
        </w:rPr>
        <w:t xml:space="preserve"> </w:t>
      </w:r>
      <w:r w:rsidRPr="00B138F3">
        <w:rPr>
          <w:rFonts w:ascii="GHEA Grapalat" w:eastAsiaTheme="minorHAnsi" w:hAnsi="GHEA Grapalat" w:cstheme="minorBidi"/>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54D82E5" w14:textId="77777777" w:rsidR="00416905" w:rsidRPr="00BF06D5" w:rsidRDefault="00416905"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032D5D">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032D5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032D5D">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032D5D">
      <w:pPr>
        <w:widowControl w:val="0"/>
        <w:ind w:left="567" w:right="565"/>
        <w:jc w:val="center"/>
        <w:rPr>
          <w:rFonts w:ascii="GHEA Grapalat" w:hAnsi="GHEA Grapalat"/>
          <w:b/>
        </w:rPr>
      </w:pPr>
    </w:p>
    <w:p w14:paraId="5C8B3031" w14:textId="77777777" w:rsidR="00CF2692" w:rsidRPr="00B138F3" w:rsidRDefault="00CF2692" w:rsidP="00032D5D">
      <w:pPr>
        <w:widowControl w:val="0"/>
        <w:ind w:left="567" w:right="565"/>
        <w:jc w:val="center"/>
        <w:rPr>
          <w:rFonts w:ascii="GHEA Grapalat" w:hAnsi="GHEA Grapalat"/>
          <w:b/>
        </w:rPr>
      </w:pPr>
    </w:p>
    <w:p w14:paraId="62C4B99D" w14:textId="77777777" w:rsidR="00CF2692" w:rsidRPr="00B138F3" w:rsidRDefault="00CF2692" w:rsidP="00032D5D">
      <w:pPr>
        <w:widowControl w:val="0"/>
        <w:ind w:left="567" w:right="565"/>
        <w:jc w:val="center"/>
        <w:rPr>
          <w:rFonts w:ascii="GHEA Grapalat" w:hAnsi="GHEA Grapalat"/>
          <w:b/>
        </w:rPr>
      </w:pPr>
    </w:p>
    <w:p w14:paraId="3011B8DE" w14:textId="77777777" w:rsidR="00CF2692" w:rsidRPr="00B138F3" w:rsidRDefault="00CF2692" w:rsidP="00032D5D">
      <w:pPr>
        <w:widowControl w:val="0"/>
        <w:ind w:left="567" w:right="565"/>
        <w:jc w:val="center"/>
        <w:rPr>
          <w:rFonts w:ascii="GHEA Grapalat" w:hAnsi="GHEA Grapalat"/>
          <w:b/>
        </w:rPr>
      </w:pPr>
    </w:p>
    <w:p w14:paraId="5FE0619A" w14:textId="77777777" w:rsidR="001005B0" w:rsidRPr="00C715FB" w:rsidRDefault="007B3F5F" w:rsidP="00032D5D">
      <w:pPr>
        <w:widowControl w:val="0"/>
        <w:ind w:firstLine="567"/>
        <w:jc w:val="right"/>
        <w:rPr>
          <w:rFonts w:ascii="GHEA Grapalat" w:hAnsi="GHEA Grapalat"/>
          <w:b/>
        </w:rPr>
      </w:pPr>
      <w:r w:rsidRPr="00C715FB">
        <w:rPr>
          <w:rFonts w:ascii="GHEA Grapalat" w:hAnsi="GHEA Grapalat"/>
          <w:b/>
        </w:rPr>
        <w:t>Приложение № 4</w:t>
      </w:r>
    </w:p>
    <w:p w14:paraId="3E0D4AB5" w14:textId="012DCBA3" w:rsidR="007B3F5F" w:rsidRPr="00C715FB" w:rsidRDefault="007B3F5F" w:rsidP="00032D5D">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A34892">
        <w:rPr>
          <w:rFonts w:ascii="GHEA Grapalat" w:hAnsi="GHEA Grapalat"/>
          <w:b/>
        </w:rPr>
        <w:t>запроса котировок</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5F1514">
        <w:rPr>
          <w:rFonts w:ascii="GHEA Grapalat" w:hAnsi="GHEA Grapalat"/>
          <w:b/>
        </w:rPr>
        <w:t>GHAShDzB-</w:t>
      </w:r>
      <w:r w:rsidR="00EC1B6C">
        <w:rPr>
          <w:rFonts w:ascii="GHEA Grapalat" w:hAnsi="GHEA Grapalat"/>
          <w:b/>
        </w:rPr>
        <w:t>25/160</w:t>
      </w:r>
      <w:r w:rsidRPr="00C715FB">
        <w:rPr>
          <w:rFonts w:ascii="GHEA Grapalat" w:hAnsi="GHEA Grapalat"/>
          <w:b/>
        </w:rPr>
        <w:t>"</w:t>
      </w:r>
      <w:r w:rsidRPr="00C715FB">
        <w:rPr>
          <w:rStyle w:val="FootnoteReference"/>
          <w:rFonts w:ascii="GHEA Grapalat" w:hAnsi="GHEA Grapalat"/>
          <w:b/>
        </w:rPr>
        <w:footnoteReference w:customMarkFollows="1" w:id="21"/>
        <w:t>*</w:t>
      </w:r>
    </w:p>
    <w:p w14:paraId="1EF7D29B" w14:textId="77777777" w:rsidR="002A4554" w:rsidRPr="00C715FB" w:rsidRDefault="002A4554" w:rsidP="00032D5D">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032D5D">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032D5D">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032D5D">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032D5D">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032D5D">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lastRenderedPageBreak/>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032D5D">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032D5D">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032D5D">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032D5D">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09271D02" w:rsidR="007B3F5F" w:rsidRPr="00C715FB" w:rsidRDefault="007B3F5F" w:rsidP="00032D5D">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w:t>
      </w:r>
      <w:r w:rsidR="00A67C15">
        <w:rPr>
          <w:rFonts w:ascii="GHEA Grapalat" w:eastAsiaTheme="minorHAnsi" w:hAnsi="GHEA Grapalat" w:cstheme="minorBidi"/>
        </w:rPr>
        <w:t xml:space="preserve"> </w:t>
      </w:r>
      <w:r w:rsidR="00A67C15" w:rsidRPr="0016373D">
        <w:rPr>
          <w:rFonts w:ascii="GHEA Grapalat" w:hAnsi="GHEA Grapalat" w:cs="Arial"/>
          <w:b/>
          <w:sz w:val="20"/>
          <w:szCs w:val="20"/>
          <w:lang w:val="hy-AM"/>
        </w:rPr>
        <w:t>900015211429</w:t>
      </w:r>
      <w:r w:rsidR="00A67C15">
        <w:rPr>
          <w:rFonts w:ascii="GHEA Grapalat" w:hAnsi="GHEA Grapalat" w:cs="Arial"/>
          <w:b/>
          <w:sz w:val="20"/>
          <w:szCs w:val="20"/>
        </w:rPr>
        <w:t xml:space="preserve"> </w:t>
      </w:r>
      <w:r w:rsidRPr="00C715FB">
        <w:rPr>
          <w:rFonts w:ascii="GHEA Grapalat" w:eastAsiaTheme="minorHAnsi" w:hAnsi="GHEA Grapalat" w:cstheme="minorBidi"/>
        </w:rPr>
        <w:t>бенефициара.</w:t>
      </w:r>
    </w:p>
    <w:p w14:paraId="2758A2CE" w14:textId="77777777" w:rsidR="007B3F5F" w:rsidRPr="00C715FB" w:rsidRDefault="007B3F5F" w:rsidP="00032D5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032D5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032D5D">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032D5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032D5D">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032D5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032D5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00702A06">
        <w:fldChar w:fldCharType="begin"/>
      </w:r>
      <w:r w:rsidR="00702A06">
        <w:instrText>HYPERLINK "http://www.procurement.am"</w:instrText>
      </w:r>
      <w:r w:rsidR="00702A06">
        <w:fldChar w:fldCharType="separate"/>
      </w:r>
      <w:r w:rsidR="00702A06" w:rsidRPr="00C715FB">
        <w:rPr>
          <w:rStyle w:val="Hyperlink"/>
          <w:rFonts w:ascii="GHEA Grapalat" w:hAnsi="GHEA Grapalat"/>
          <w:color w:val="auto"/>
          <w:sz w:val="20"/>
          <w:szCs w:val="20"/>
          <w:lang w:val="hy-AM"/>
        </w:rPr>
        <w:t>www.procurement.am</w:t>
      </w:r>
      <w:r w:rsidR="00702A06">
        <w:fldChar w:fldCharType="end"/>
      </w:r>
      <w:r w:rsidRPr="00C715FB">
        <w:rPr>
          <w:rFonts w:ascii="GHEA Grapalat" w:eastAsiaTheme="minorHAnsi" w:hAnsi="GHEA Grapalat" w:cstheme="minorBidi"/>
        </w:rPr>
        <w:t xml:space="preserve"> .</w:t>
      </w:r>
    </w:p>
    <w:p w14:paraId="223B2F8F"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lastRenderedPageBreak/>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032D5D">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032D5D">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032D5D">
      <w:pPr>
        <w:widowControl w:val="0"/>
        <w:ind w:left="567" w:right="565"/>
        <w:jc w:val="center"/>
        <w:rPr>
          <w:rFonts w:ascii="GHEA Grapalat" w:hAnsi="GHEA Grapalat"/>
          <w:b/>
        </w:rPr>
      </w:pPr>
    </w:p>
    <w:p w14:paraId="7AA9742F" w14:textId="77777777" w:rsidR="00CF2692" w:rsidRPr="00C715FB" w:rsidRDefault="00CF2692" w:rsidP="00032D5D">
      <w:pPr>
        <w:widowControl w:val="0"/>
        <w:ind w:left="567" w:right="565"/>
        <w:jc w:val="center"/>
        <w:rPr>
          <w:rFonts w:ascii="GHEA Grapalat" w:hAnsi="GHEA Grapalat"/>
          <w:b/>
        </w:rPr>
      </w:pPr>
    </w:p>
    <w:p w14:paraId="51DB381E" w14:textId="77777777" w:rsidR="007B3F5F" w:rsidRPr="00C715FB" w:rsidRDefault="007B3F5F" w:rsidP="00032D5D">
      <w:pPr>
        <w:widowControl w:val="0"/>
        <w:ind w:left="567" w:right="565"/>
        <w:jc w:val="center"/>
        <w:rPr>
          <w:rFonts w:ascii="GHEA Grapalat" w:hAnsi="GHEA Grapalat"/>
          <w:b/>
        </w:rPr>
      </w:pPr>
    </w:p>
    <w:p w14:paraId="6204B947" w14:textId="77777777" w:rsidR="00CF2692" w:rsidRPr="00C715FB" w:rsidRDefault="00CF2692" w:rsidP="00032D5D">
      <w:pPr>
        <w:widowControl w:val="0"/>
        <w:ind w:left="567" w:right="565"/>
        <w:jc w:val="center"/>
        <w:rPr>
          <w:rFonts w:ascii="GHEA Grapalat" w:hAnsi="GHEA Grapalat"/>
          <w:b/>
        </w:rPr>
      </w:pPr>
    </w:p>
    <w:p w14:paraId="6A44C596" w14:textId="77777777" w:rsidR="001005B0" w:rsidRPr="00C715FB" w:rsidRDefault="001005B0" w:rsidP="00032D5D">
      <w:pPr>
        <w:widowControl w:val="0"/>
        <w:ind w:left="567" w:right="565"/>
        <w:jc w:val="center"/>
        <w:rPr>
          <w:rFonts w:ascii="GHEA Grapalat" w:hAnsi="GHEA Grapalat"/>
          <w:b/>
        </w:rPr>
      </w:pPr>
    </w:p>
    <w:p w14:paraId="21B6EB2F" w14:textId="77777777" w:rsidR="00520508" w:rsidRDefault="00520508"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9AE9AA9"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D760F6C"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F019EB8"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921C359"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AEE0324"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038A8C0"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EE1A338"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38DBB0A1"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82E7FEB"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9C9CD2D"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8DDAC7E"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798D738" w14:textId="77777777" w:rsidR="0059189E" w:rsidRPr="00C715FB"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1691D08" w14:textId="77777777" w:rsidR="00520508" w:rsidRPr="00B138F3" w:rsidRDefault="00520508"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87D01AA" w14:textId="77777777" w:rsidR="00235549" w:rsidRPr="00B138F3" w:rsidRDefault="00235549" w:rsidP="00032D5D">
      <w:pPr>
        <w:widowControl w:val="0"/>
        <w:ind w:firstLine="567"/>
        <w:jc w:val="right"/>
        <w:rPr>
          <w:rFonts w:ascii="GHEA Grapalat" w:hAnsi="GHEA Grapalat" w:cs="Arial"/>
          <w:b/>
        </w:rPr>
      </w:pPr>
      <w:r w:rsidRPr="00B138F3">
        <w:rPr>
          <w:rFonts w:ascii="GHEA Grapalat" w:hAnsi="GHEA Grapalat"/>
          <w:b/>
        </w:rPr>
        <w:t>Приложение № 5</w:t>
      </w:r>
    </w:p>
    <w:p w14:paraId="6EB5C6EC" w14:textId="2B82179D" w:rsidR="00235549" w:rsidRPr="00B138F3" w:rsidRDefault="00235549" w:rsidP="00032D5D">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5F1514">
        <w:rPr>
          <w:rFonts w:ascii="GHEA Grapalat" w:hAnsi="GHEA Grapalat"/>
          <w:b/>
          <w:sz w:val="24"/>
          <w:szCs w:val="24"/>
        </w:rPr>
        <w:t>GHAShDzB-</w:t>
      </w:r>
      <w:r w:rsidR="00EC1B6C">
        <w:rPr>
          <w:rFonts w:ascii="GHEA Grapalat" w:hAnsi="GHEA Grapalat"/>
          <w:b/>
          <w:sz w:val="24"/>
          <w:szCs w:val="24"/>
        </w:rPr>
        <w:t>25/160</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2"/>
        <w:t>*</w:t>
      </w:r>
    </w:p>
    <w:p w14:paraId="4E9D48CA" w14:textId="77777777" w:rsidR="001005B0" w:rsidRPr="00B138F3" w:rsidRDefault="001005B0" w:rsidP="00032D5D">
      <w:pPr>
        <w:widowControl w:val="0"/>
        <w:ind w:left="567" w:right="565"/>
        <w:jc w:val="center"/>
        <w:rPr>
          <w:rFonts w:ascii="GHEA Grapalat" w:hAnsi="GHEA Grapalat"/>
          <w:b/>
        </w:rPr>
      </w:pPr>
    </w:p>
    <w:p w14:paraId="02FE4D5F" w14:textId="77777777" w:rsidR="0075061D" w:rsidRPr="00B138F3" w:rsidRDefault="0075061D" w:rsidP="00032D5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lastRenderedPageBreak/>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032D5D">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032D5D">
      <w:pPr>
        <w:widowControl w:val="0"/>
        <w:ind w:left="567" w:right="565"/>
        <w:jc w:val="center"/>
        <w:rPr>
          <w:rFonts w:ascii="GHEA Grapalat" w:hAnsi="GHEA Grapalat"/>
          <w:b/>
        </w:rPr>
      </w:pPr>
    </w:p>
    <w:p w14:paraId="7B35EF57" w14:textId="77777777" w:rsidR="005B3A59" w:rsidRPr="00B138F3" w:rsidRDefault="005B3A59" w:rsidP="00032D5D">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032D5D">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032D5D">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032D5D">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032D5D">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032D5D">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032D5D">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032D5D">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032D5D">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203E2F6A" w:rsidR="005B3A59" w:rsidRPr="00B138F3" w:rsidRDefault="002D4EEB"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A67C15">
        <w:rPr>
          <w:rFonts w:ascii="GHEA Grapalat" w:eastAsiaTheme="minorHAnsi" w:hAnsi="GHEA Grapalat" w:cstheme="minorBidi"/>
        </w:rPr>
        <w:t xml:space="preserve"> </w:t>
      </w:r>
      <w:r w:rsidR="00A67C15" w:rsidRPr="0016373D">
        <w:rPr>
          <w:rFonts w:ascii="GHEA Grapalat" w:hAnsi="GHEA Grapalat" w:cs="Arial"/>
          <w:b/>
          <w:sz w:val="20"/>
          <w:szCs w:val="20"/>
          <w:lang w:val="hy-AM"/>
        </w:rPr>
        <w:t>900015211429</w:t>
      </w:r>
      <w:r w:rsidR="005B3A59" w:rsidRPr="00B138F3">
        <w:rPr>
          <w:rFonts w:ascii="GHEA Grapalat" w:eastAsiaTheme="minorHAnsi" w:hAnsi="GHEA Grapalat" w:cstheme="minorBidi"/>
        </w:rPr>
        <w:t xml:space="preserve"> бенефициара.</w:t>
      </w:r>
    </w:p>
    <w:p w14:paraId="17B0C176" w14:textId="77777777" w:rsidR="005B3A59" w:rsidRPr="00B138F3" w:rsidRDefault="005B3A59" w:rsidP="00032D5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032D5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032D5D">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032D5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032D5D">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032D5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032D5D">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032D5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18DA26C3"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032D5D">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032D5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032D5D">
      <w:pPr>
        <w:widowControl w:val="0"/>
        <w:jc w:val="right"/>
        <w:rPr>
          <w:rFonts w:ascii="GHEA Grapalat" w:hAnsi="GHEA Grapalat"/>
          <w:i/>
        </w:rPr>
      </w:pPr>
    </w:p>
    <w:p w14:paraId="4707B274" w14:textId="77777777" w:rsidR="00D24392" w:rsidRPr="005F2C25" w:rsidRDefault="00D24392" w:rsidP="00032D5D">
      <w:pPr>
        <w:widowControl w:val="0"/>
        <w:rPr>
          <w:rFonts w:ascii="GHEA Grapalat" w:hAnsi="GHEA Grapalat"/>
          <w:i/>
        </w:rPr>
      </w:pPr>
    </w:p>
    <w:p w14:paraId="0D55D832" w14:textId="77777777" w:rsidR="00D24392" w:rsidRPr="005F2C25" w:rsidRDefault="00D24392" w:rsidP="00032D5D">
      <w:pPr>
        <w:widowControl w:val="0"/>
        <w:jc w:val="right"/>
        <w:rPr>
          <w:rFonts w:ascii="GHEA Grapalat" w:hAnsi="GHEA Grapalat"/>
          <w:i/>
        </w:rPr>
      </w:pPr>
    </w:p>
    <w:p w14:paraId="1598FF08" w14:textId="77777777" w:rsidR="00A67C15" w:rsidRDefault="00A67C15" w:rsidP="00032D5D">
      <w:pPr>
        <w:pStyle w:val="BodyTextIndent3"/>
        <w:widowControl w:val="0"/>
        <w:spacing w:line="240" w:lineRule="auto"/>
        <w:jc w:val="right"/>
        <w:rPr>
          <w:rFonts w:ascii="GHEA Grapalat" w:hAnsi="GHEA Grapalat"/>
          <w:b/>
          <w:sz w:val="24"/>
          <w:szCs w:val="24"/>
        </w:rPr>
      </w:pPr>
    </w:p>
    <w:p w14:paraId="2DBCF797" w14:textId="77777777" w:rsidR="00A67C15" w:rsidRDefault="00A67C15" w:rsidP="00032D5D">
      <w:pPr>
        <w:pStyle w:val="BodyTextIndent3"/>
        <w:widowControl w:val="0"/>
        <w:spacing w:line="240" w:lineRule="auto"/>
        <w:jc w:val="right"/>
        <w:rPr>
          <w:rFonts w:ascii="GHEA Grapalat" w:hAnsi="GHEA Grapalat"/>
          <w:b/>
          <w:sz w:val="24"/>
          <w:szCs w:val="24"/>
        </w:rPr>
      </w:pPr>
    </w:p>
    <w:p w14:paraId="6B5393B6" w14:textId="77777777" w:rsidR="00A67C15" w:rsidRDefault="00A67C15" w:rsidP="00032D5D">
      <w:pPr>
        <w:pStyle w:val="BodyTextIndent3"/>
        <w:widowControl w:val="0"/>
        <w:spacing w:line="240" w:lineRule="auto"/>
        <w:jc w:val="right"/>
        <w:rPr>
          <w:rFonts w:ascii="GHEA Grapalat" w:hAnsi="GHEA Grapalat"/>
          <w:b/>
          <w:sz w:val="24"/>
          <w:szCs w:val="24"/>
        </w:rPr>
      </w:pPr>
    </w:p>
    <w:p w14:paraId="155B75F6" w14:textId="77777777" w:rsidR="00A67C15" w:rsidRDefault="00A67C15" w:rsidP="00032D5D">
      <w:pPr>
        <w:pStyle w:val="BodyTextIndent3"/>
        <w:widowControl w:val="0"/>
        <w:spacing w:line="240" w:lineRule="auto"/>
        <w:jc w:val="right"/>
        <w:rPr>
          <w:rFonts w:ascii="GHEA Grapalat" w:hAnsi="GHEA Grapalat"/>
          <w:b/>
          <w:sz w:val="24"/>
          <w:szCs w:val="24"/>
        </w:rPr>
      </w:pPr>
    </w:p>
    <w:p w14:paraId="6BA7980D" w14:textId="77777777" w:rsidR="00A67C15" w:rsidRDefault="00A67C15" w:rsidP="00032D5D">
      <w:pPr>
        <w:pStyle w:val="BodyTextIndent3"/>
        <w:widowControl w:val="0"/>
        <w:spacing w:line="240" w:lineRule="auto"/>
        <w:jc w:val="right"/>
        <w:rPr>
          <w:rFonts w:ascii="GHEA Grapalat" w:hAnsi="GHEA Grapalat"/>
          <w:b/>
          <w:sz w:val="24"/>
          <w:szCs w:val="24"/>
        </w:rPr>
      </w:pPr>
    </w:p>
    <w:p w14:paraId="4E6779BA" w14:textId="77777777" w:rsidR="00A67C15" w:rsidRDefault="00A67C15" w:rsidP="00032D5D">
      <w:pPr>
        <w:pStyle w:val="BodyTextIndent3"/>
        <w:widowControl w:val="0"/>
        <w:spacing w:line="240" w:lineRule="auto"/>
        <w:jc w:val="right"/>
        <w:rPr>
          <w:rFonts w:ascii="GHEA Grapalat" w:hAnsi="GHEA Grapalat"/>
          <w:b/>
          <w:sz w:val="24"/>
          <w:szCs w:val="24"/>
        </w:rPr>
      </w:pPr>
    </w:p>
    <w:p w14:paraId="40BF8EFF" w14:textId="77777777" w:rsidR="00A67C15" w:rsidRDefault="00A67C15" w:rsidP="00032D5D">
      <w:pPr>
        <w:pStyle w:val="BodyTextIndent3"/>
        <w:widowControl w:val="0"/>
        <w:spacing w:line="240" w:lineRule="auto"/>
        <w:jc w:val="right"/>
        <w:rPr>
          <w:rFonts w:ascii="GHEA Grapalat" w:hAnsi="GHEA Grapalat"/>
          <w:b/>
          <w:sz w:val="24"/>
          <w:szCs w:val="24"/>
        </w:rPr>
      </w:pPr>
    </w:p>
    <w:p w14:paraId="4387FC2B" w14:textId="77777777" w:rsidR="00A67C15" w:rsidRDefault="00A67C15" w:rsidP="00032D5D">
      <w:pPr>
        <w:pStyle w:val="BodyTextIndent3"/>
        <w:widowControl w:val="0"/>
        <w:spacing w:line="240" w:lineRule="auto"/>
        <w:jc w:val="right"/>
        <w:rPr>
          <w:rFonts w:ascii="GHEA Grapalat" w:hAnsi="GHEA Grapalat"/>
          <w:b/>
          <w:sz w:val="24"/>
          <w:szCs w:val="24"/>
        </w:rPr>
      </w:pPr>
    </w:p>
    <w:p w14:paraId="3B9DEC5A" w14:textId="77777777" w:rsidR="00A67C15" w:rsidRDefault="00A67C15" w:rsidP="00032D5D">
      <w:pPr>
        <w:pStyle w:val="BodyTextIndent3"/>
        <w:widowControl w:val="0"/>
        <w:spacing w:line="240" w:lineRule="auto"/>
        <w:jc w:val="right"/>
        <w:rPr>
          <w:rFonts w:ascii="GHEA Grapalat" w:hAnsi="GHEA Grapalat"/>
          <w:b/>
          <w:sz w:val="24"/>
          <w:szCs w:val="24"/>
        </w:rPr>
      </w:pPr>
    </w:p>
    <w:p w14:paraId="566BE68B" w14:textId="77777777" w:rsidR="00A67C15" w:rsidRDefault="00A67C15" w:rsidP="00032D5D">
      <w:pPr>
        <w:pStyle w:val="BodyTextIndent3"/>
        <w:widowControl w:val="0"/>
        <w:spacing w:line="240" w:lineRule="auto"/>
        <w:jc w:val="right"/>
        <w:rPr>
          <w:rFonts w:ascii="GHEA Grapalat" w:hAnsi="GHEA Grapalat"/>
          <w:b/>
          <w:sz w:val="24"/>
          <w:szCs w:val="24"/>
        </w:rPr>
      </w:pPr>
    </w:p>
    <w:p w14:paraId="16F11B6A" w14:textId="77777777" w:rsidR="00A67C15" w:rsidRDefault="00A67C15" w:rsidP="00032D5D">
      <w:pPr>
        <w:pStyle w:val="BodyTextIndent3"/>
        <w:widowControl w:val="0"/>
        <w:spacing w:line="240" w:lineRule="auto"/>
        <w:jc w:val="right"/>
        <w:rPr>
          <w:rFonts w:ascii="GHEA Grapalat" w:hAnsi="GHEA Grapalat"/>
          <w:b/>
          <w:sz w:val="24"/>
          <w:szCs w:val="24"/>
        </w:rPr>
      </w:pPr>
    </w:p>
    <w:p w14:paraId="5AFE7415" w14:textId="77777777" w:rsidR="00A67C15" w:rsidRDefault="00A67C15" w:rsidP="00032D5D">
      <w:pPr>
        <w:pStyle w:val="BodyTextIndent3"/>
        <w:widowControl w:val="0"/>
        <w:spacing w:line="240" w:lineRule="auto"/>
        <w:jc w:val="right"/>
        <w:rPr>
          <w:rFonts w:ascii="GHEA Grapalat" w:hAnsi="GHEA Grapalat"/>
          <w:b/>
          <w:sz w:val="24"/>
          <w:szCs w:val="24"/>
        </w:rPr>
      </w:pPr>
    </w:p>
    <w:p w14:paraId="2946C37E" w14:textId="77777777" w:rsidR="00A67C15" w:rsidRDefault="00A67C15" w:rsidP="00032D5D">
      <w:pPr>
        <w:pStyle w:val="BodyTextIndent3"/>
        <w:widowControl w:val="0"/>
        <w:spacing w:line="240" w:lineRule="auto"/>
        <w:jc w:val="right"/>
        <w:rPr>
          <w:rFonts w:ascii="GHEA Grapalat" w:hAnsi="GHEA Grapalat"/>
          <w:b/>
          <w:sz w:val="24"/>
          <w:szCs w:val="24"/>
        </w:rPr>
      </w:pPr>
    </w:p>
    <w:p w14:paraId="4B2D8E29" w14:textId="77777777" w:rsidR="00A67C15" w:rsidRDefault="00A67C15" w:rsidP="00032D5D">
      <w:pPr>
        <w:pStyle w:val="BodyTextIndent3"/>
        <w:widowControl w:val="0"/>
        <w:spacing w:line="240" w:lineRule="auto"/>
        <w:jc w:val="right"/>
        <w:rPr>
          <w:rFonts w:ascii="GHEA Grapalat" w:hAnsi="GHEA Grapalat"/>
          <w:b/>
          <w:sz w:val="24"/>
          <w:szCs w:val="24"/>
        </w:rPr>
      </w:pPr>
    </w:p>
    <w:p w14:paraId="6922D68B" w14:textId="1AC67970" w:rsidR="00BB28C8" w:rsidRPr="009F3DC7" w:rsidRDefault="00BB28C8" w:rsidP="00032D5D">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3"/>
        <w:t>26</w:t>
      </w:r>
    </w:p>
    <w:p w14:paraId="788D9252" w14:textId="37DBD38B" w:rsidR="00BB28C8" w:rsidRPr="009F3DC7" w:rsidRDefault="00BB28C8" w:rsidP="00032D5D">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5F1514">
        <w:rPr>
          <w:rFonts w:ascii="GHEA Grapalat" w:hAnsi="GHEA Grapalat"/>
          <w:b/>
          <w:sz w:val="24"/>
          <w:szCs w:val="24"/>
        </w:rPr>
        <w:t>GHAShDzB-</w:t>
      </w:r>
      <w:r w:rsidR="00EC1B6C">
        <w:rPr>
          <w:rFonts w:ascii="GHEA Grapalat" w:hAnsi="GHEA Grapalat"/>
          <w:b/>
          <w:sz w:val="24"/>
          <w:szCs w:val="24"/>
        </w:rPr>
        <w:t>25/160</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032D5D">
      <w:pPr>
        <w:widowControl w:val="0"/>
        <w:tabs>
          <w:tab w:val="left" w:pos="2268"/>
        </w:tabs>
        <w:ind w:firstLine="567"/>
        <w:jc w:val="right"/>
        <w:rPr>
          <w:rFonts w:ascii="GHEA Grapalat" w:hAnsi="GHEA Grapalat"/>
        </w:rPr>
      </w:pPr>
    </w:p>
    <w:p w14:paraId="6A576FD2" w14:textId="77777777" w:rsidR="0059189E" w:rsidRPr="00AA2A86" w:rsidRDefault="0059189E" w:rsidP="00032D5D">
      <w:pPr>
        <w:widowControl w:val="0"/>
        <w:ind w:firstLine="567"/>
        <w:jc w:val="center"/>
        <w:rPr>
          <w:rFonts w:ascii="GHEA Grapalat" w:hAnsi="GHEA Grapalat"/>
          <w:b/>
        </w:rPr>
      </w:pPr>
    </w:p>
    <w:p w14:paraId="6E1B5030" w14:textId="77777777" w:rsidR="0059189E" w:rsidRPr="00AA2A86" w:rsidRDefault="0059189E" w:rsidP="00032D5D">
      <w:pPr>
        <w:widowControl w:val="0"/>
        <w:ind w:firstLine="567"/>
        <w:jc w:val="center"/>
        <w:rPr>
          <w:rFonts w:ascii="GHEA Grapalat" w:hAnsi="GHEA Grapalat"/>
          <w:b/>
        </w:rPr>
      </w:pPr>
    </w:p>
    <w:p w14:paraId="3C829680" w14:textId="77777777" w:rsidR="0059189E" w:rsidRPr="00AA2A86" w:rsidRDefault="0059189E" w:rsidP="00032D5D">
      <w:pPr>
        <w:widowControl w:val="0"/>
        <w:ind w:firstLine="567"/>
        <w:jc w:val="center"/>
        <w:rPr>
          <w:rFonts w:ascii="GHEA Grapalat" w:hAnsi="GHEA Grapalat"/>
          <w:b/>
        </w:rPr>
      </w:pPr>
    </w:p>
    <w:p w14:paraId="0BC82E11" w14:textId="77777777" w:rsidR="0059189E" w:rsidRPr="00AA2A86" w:rsidRDefault="0059189E" w:rsidP="00032D5D">
      <w:pPr>
        <w:widowControl w:val="0"/>
        <w:ind w:firstLine="567"/>
        <w:jc w:val="center"/>
        <w:rPr>
          <w:rFonts w:ascii="GHEA Grapalat" w:hAnsi="GHEA Grapalat"/>
          <w:b/>
        </w:rPr>
      </w:pPr>
    </w:p>
    <w:p w14:paraId="0EF81BAC" w14:textId="77777777" w:rsidR="0059189E" w:rsidRPr="00AA2A86" w:rsidRDefault="0059189E" w:rsidP="00032D5D">
      <w:pPr>
        <w:widowControl w:val="0"/>
        <w:ind w:firstLine="567"/>
        <w:jc w:val="center"/>
        <w:rPr>
          <w:rFonts w:ascii="GHEA Grapalat" w:hAnsi="GHEA Grapalat"/>
          <w:b/>
        </w:rPr>
      </w:pPr>
    </w:p>
    <w:p w14:paraId="3F6ADC36" w14:textId="77777777" w:rsidR="0059189E" w:rsidRPr="00AA2A86" w:rsidRDefault="0059189E" w:rsidP="00032D5D">
      <w:pPr>
        <w:widowControl w:val="0"/>
        <w:ind w:firstLine="567"/>
        <w:jc w:val="center"/>
        <w:rPr>
          <w:rFonts w:ascii="GHEA Grapalat" w:hAnsi="GHEA Grapalat"/>
          <w:b/>
        </w:rPr>
      </w:pPr>
    </w:p>
    <w:p w14:paraId="6276504B" w14:textId="77777777" w:rsidR="0059189E" w:rsidRPr="00AA2A86" w:rsidRDefault="0059189E" w:rsidP="00032D5D">
      <w:pPr>
        <w:widowControl w:val="0"/>
        <w:ind w:firstLine="567"/>
        <w:jc w:val="center"/>
        <w:rPr>
          <w:rFonts w:ascii="GHEA Grapalat" w:hAnsi="GHEA Grapalat"/>
          <w:b/>
        </w:rPr>
      </w:pPr>
    </w:p>
    <w:p w14:paraId="5FEFBFF4" w14:textId="77777777" w:rsidR="0059189E" w:rsidRPr="00AA2A86" w:rsidRDefault="0059189E" w:rsidP="00032D5D">
      <w:pPr>
        <w:widowControl w:val="0"/>
        <w:ind w:firstLine="567"/>
        <w:jc w:val="center"/>
        <w:rPr>
          <w:rFonts w:ascii="GHEA Grapalat" w:hAnsi="GHEA Grapalat"/>
          <w:b/>
        </w:rPr>
      </w:pPr>
    </w:p>
    <w:p w14:paraId="263137CE" w14:textId="77777777" w:rsidR="0059189E" w:rsidRPr="00AA2A86" w:rsidRDefault="0059189E" w:rsidP="00032D5D">
      <w:pPr>
        <w:widowControl w:val="0"/>
        <w:ind w:firstLine="567"/>
        <w:jc w:val="center"/>
        <w:rPr>
          <w:rFonts w:ascii="GHEA Grapalat" w:hAnsi="GHEA Grapalat"/>
          <w:b/>
        </w:rPr>
      </w:pPr>
    </w:p>
    <w:p w14:paraId="50DD196F" w14:textId="77777777" w:rsidR="0059189E" w:rsidRPr="00AA2A86" w:rsidRDefault="0059189E" w:rsidP="00032D5D">
      <w:pPr>
        <w:widowControl w:val="0"/>
        <w:ind w:firstLine="567"/>
        <w:jc w:val="center"/>
        <w:rPr>
          <w:rFonts w:ascii="GHEA Grapalat" w:hAnsi="GHEA Grapalat"/>
          <w:b/>
        </w:rPr>
      </w:pPr>
    </w:p>
    <w:p w14:paraId="384CA6C1" w14:textId="77777777" w:rsidR="0059189E" w:rsidRPr="00AA2A86" w:rsidRDefault="0059189E" w:rsidP="00032D5D">
      <w:pPr>
        <w:widowControl w:val="0"/>
        <w:ind w:firstLine="567"/>
        <w:jc w:val="center"/>
        <w:rPr>
          <w:rFonts w:ascii="GHEA Grapalat" w:hAnsi="GHEA Grapalat"/>
          <w:b/>
        </w:rPr>
      </w:pPr>
    </w:p>
    <w:p w14:paraId="50051892" w14:textId="77777777" w:rsidR="0059189E" w:rsidRPr="00AA2A86" w:rsidRDefault="0059189E" w:rsidP="00032D5D">
      <w:pPr>
        <w:widowControl w:val="0"/>
        <w:ind w:firstLine="567"/>
        <w:jc w:val="center"/>
        <w:rPr>
          <w:rFonts w:ascii="GHEA Grapalat" w:hAnsi="GHEA Grapalat"/>
          <w:b/>
        </w:rPr>
      </w:pPr>
    </w:p>
    <w:p w14:paraId="20F14771" w14:textId="77777777" w:rsidR="0059189E" w:rsidRPr="00AA2A86" w:rsidRDefault="0059189E" w:rsidP="00032D5D">
      <w:pPr>
        <w:widowControl w:val="0"/>
        <w:ind w:firstLine="567"/>
        <w:jc w:val="center"/>
        <w:rPr>
          <w:rFonts w:ascii="GHEA Grapalat" w:hAnsi="GHEA Grapalat"/>
          <w:b/>
        </w:rPr>
      </w:pPr>
    </w:p>
    <w:p w14:paraId="557E86AD" w14:textId="77777777" w:rsidR="0059189E" w:rsidRPr="00AA2A86" w:rsidRDefault="0059189E" w:rsidP="00032D5D">
      <w:pPr>
        <w:widowControl w:val="0"/>
        <w:ind w:firstLine="567"/>
        <w:jc w:val="center"/>
        <w:rPr>
          <w:rFonts w:ascii="GHEA Grapalat" w:hAnsi="GHEA Grapalat"/>
          <w:b/>
        </w:rPr>
      </w:pPr>
    </w:p>
    <w:p w14:paraId="3E1707E7" w14:textId="77777777" w:rsidR="0059189E" w:rsidRPr="00AA2A86" w:rsidRDefault="0059189E" w:rsidP="00032D5D">
      <w:pPr>
        <w:widowControl w:val="0"/>
        <w:ind w:firstLine="567"/>
        <w:jc w:val="center"/>
        <w:rPr>
          <w:rFonts w:ascii="GHEA Grapalat" w:hAnsi="GHEA Grapalat"/>
          <w:b/>
        </w:rPr>
      </w:pPr>
    </w:p>
    <w:p w14:paraId="7E073887" w14:textId="77777777" w:rsidR="0059189E" w:rsidRPr="00AA2A86" w:rsidRDefault="0059189E" w:rsidP="00032D5D">
      <w:pPr>
        <w:widowControl w:val="0"/>
        <w:ind w:firstLine="567"/>
        <w:jc w:val="center"/>
        <w:rPr>
          <w:rFonts w:ascii="GHEA Grapalat" w:hAnsi="GHEA Grapalat"/>
          <w:b/>
        </w:rPr>
      </w:pPr>
    </w:p>
    <w:p w14:paraId="745DF019" w14:textId="77777777" w:rsidR="0059189E" w:rsidRPr="00AA2A86" w:rsidRDefault="0059189E" w:rsidP="00032D5D">
      <w:pPr>
        <w:widowControl w:val="0"/>
        <w:ind w:firstLine="567"/>
        <w:jc w:val="center"/>
        <w:rPr>
          <w:rFonts w:ascii="GHEA Grapalat" w:hAnsi="GHEA Grapalat"/>
          <w:b/>
        </w:rPr>
      </w:pPr>
    </w:p>
    <w:p w14:paraId="31D7F388" w14:textId="77777777" w:rsidR="0059189E" w:rsidRPr="00AA2A86" w:rsidRDefault="0059189E" w:rsidP="00032D5D">
      <w:pPr>
        <w:widowControl w:val="0"/>
        <w:ind w:firstLine="567"/>
        <w:jc w:val="center"/>
        <w:rPr>
          <w:rFonts w:ascii="GHEA Grapalat" w:hAnsi="GHEA Grapalat"/>
          <w:b/>
        </w:rPr>
      </w:pPr>
    </w:p>
    <w:p w14:paraId="3EE30A78" w14:textId="77777777" w:rsidR="0059189E" w:rsidRPr="00AA2A86" w:rsidRDefault="0059189E" w:rsidP="00032D5D">
      <w:pPr>
        <w:widowControl w:val="0"/>
        <w:ind w:firstLine="567"/>
        <w:jc w:val="center"/>
        <w:rPr>
          <w:rFonts w:ascii="GHEA Grapalat" w:hAnsi="GHEA Grapalat"/>
          <w:b/>
        </w:rPr>
      </w:pPr>
    </w:p>
    <w:p w14:paraId="7E48C6D8" w14:textId="77777777" w:rsidR="0059189E" w:rsidRPr="00AA2A86" w:rsidRDefault="0059189E" w:rsidP="00032D5D">
      <w:pPr>
        <w:widowControl w:val="0"/>
        <w:ind w:firstLine="567"/>
        <w:jc w:val="center"/>
        <w:rPr>
          <w:rFonts w:ascii="GHEA Grapalat" w:hAnsi="GHEA Grapalat"/>
          <w:b/>
        </w:rPr>
      </w:pPr>
    </w:p>
    <w:p w14:paraId="532C058B" w14:textId="77777777" w:rsidR="0059189E" w:rsidRPr="00AA2A86" w:rsidRDefault="0059189E" w:rsidP="00032D5D">
      <w:pPr>
        <w:widowControl w:val="0"/>
        <w:ind w:firstLine="567"/>
        <w:jc w:val="center"/>
        <w:rPr>
          <w:rFonts w:ascii="GHEA Grapalat" w:hAnsi="GHEA Grapalat"/>
          <w:b/>
        </w:rPr>
      </w:pPr>
    </w:p>
    <w:p w14:paraId="7D8D81DE" w14:textId="77777777" w:rsidR="0059189E" w:rsidRPr="00AA2A86" w:rsidRDefault="0059189E" w:rsidP="00032D5D">
      <w:pPr>
        <w:widowControl w:val="0"/>
        <w:ind w:firstLine="567"/>
        <w:jc w:val="center"/>
        <w:rPr>
          <w:rFonts w:ascii="GHEA Grapalat" w:hAnsi="GHEA Grapalat"/>
          <w:b/>
        </w:rPr>
      </w:pPr>
    </w:p>
    <w:p w14:paraId="25E9C8AB" w14:textId="77777777" w:rsidR="0059189E" w:rsidRPr="00AA2A86" w:rsidRDefault="0059189E" w:rsidP="00032D5D">
      <w:pPr>
        <w:widowControl w:val="0"/>
        <w:ind w:firstLine="567"/>
        <w:jc w:val="center"/>
        <w:rPr>
          <w:rFonts w:ascii="GHEA Grapalat" w:hAnsi="GHEA Grapalat"/>
          <w:b/>
        </w:rPr>
      </w:pPr>
    </w:p>
    <w:p w14:paraId="419FDFD3" w14:textId="77777777" w:rsidR="0059189E" w:rsidRPr="00AA2A86" w:rsidRDefault="0059189E" w:rsidP="00032D5D">
      <w:pPr>
        <w:widowControl w:val="0"/>
        <w:ind w:firstLine="567"/>
        <w:jc w:val="center"/>
        <w:rPr>
          <w:rFonts w:ascii="GHEA Grapalat" w:hAnsi="GHEA Grapalat"/>
          <w:b/>
        </w:rPr>
      </w:pPr>
    </w:p>
    <w:p w14:paraId="05B02663" w14:textId="77777777" w:rsidR="0059189E" w:rsidRPr="00AA2A86" w:rsidRDefault="0059189E" w:rsidP="00032D5D">
      <w:pPr>
        <w:widowControl w:val="0"/>
        <w:ind w:firstLine="567"/>
        <w:jc w:val="center"/>
        <w:rPr>
          <w:rFonts w:ascii="GHEA Grapalat" w:hAnsi="GHEA Grapalat"/>
          <w:b/>
        </w:rPr>
      </w:pPr>
    </w:p>
    <w:p w14:paraId="65F6110F" w14:textId="77777777" w:rsidR="0059189E" w:rsidRPr="00AA2A86" w:rsidRDefault="0059189E" w:rsidP="00032D5D">
      <w:pPr>
        <w:widowControl w:val="0"/>
        <w:ind w:firstLine="567"/>
        <w:jc w:val="center"/>
        <w:rPr>
          <w:rFonts w:ascii="GHEA Grapalat" w:hAnsi="GHEA Grapalat"/>
          <w:b/>
        </w:rPr>
      </w:pPr>
    </w:p>
    <w:p w14:paraId="1923875A" w14:textId="77777777" w:rsidR="0059189E" w:rsidRPr="00AA2A86" w:rsidRDefault="0059189E" w:rsidP="00032D5D">
      <w:pPr>
        <w:widowControl w:val="0"/>
        <w:ind w:firstLine="567"/>
        <w:jc w:val="center"/>
        <w:rPr>
          <w:rFonts w:ascii="GHEA Grapalat" w:hAnsi="GHEA Grapalat"/>
          <w:b/>
        </w:rPr>
      </w:pPr>
    </w:p>
    <w:p w14:paraId="0BC1C50F" w14:textId="77777777" w:rsidR="0059189E" w:rsidRPr="00AA2A86" w:rsidRDefault="0059189E" w:rsidP="00032D5D">
      <w:pPr>
        <w:widowControl w:val="0"/>
        <w:ind w:firstLine="567"/>
        <w:jc w:val="center"/>
        <w:rPr>
          <w:rFonts w:ascii="GHEA Grapalat" w:hAnsi="GHEA Grapalat"/>
          <w:b/>
        </w:rPr>
      </w:pPr>
    </w:p>
    <w:p w14:paraId="6CD9DB5B" w14:textId="77777777" w:rsidR="0059189E" w:rsidRPr="00AA2A86" w:rsidRDefault="0059189E" w:rsidP="00032D5D">
      <w:pPr>
        <w:widowControl w:val="0"/>
        <w:ind w:firstLine="567"/>
        <w:jc w:val="center"/>
        <w:rPr>
          <w:rFonts w:ascii="GHEA Grapalat" w:hAnsi="GHEA Grapalat"/>
          <w:b/>
        </w:rPr>
      </w:pPr>
    </w:p>
    <w:p w14:paraId="1715DFA1" w14:textId="77777777" w:rsidR="0059189E" w:rsidRPr="00AA2A86" w:rsidRDefault="0059189E" w:rsidP="00032D5D">
      <w:pPr>
        <w:widowControl w:val="0"/>
        <w:ind w:firstLine="567"/>
        <w:jc w:val="center"/>
        <w:rPr>
          <w:rFonts w:ascii="GHEA Grapalat" w:hAnsi="GHEA Grapalat"/>
          <w:b/>
        </w:rPr>
      </w:pPr>
    </w:p>
    <w:p w14:paraId="193FEA8A" w14:textId="77777777" w:rsidR="0059189E" w:rsidRPr="00AA2A86" w:rsidRDefault="0059189E" w:rsidP="00032D5D">
      <w:pPr>
        <w:widowControl w:val="0"/>
        <w:ind w:firstLine="567"/>
        <w:jc w:val="center"/>
        <w:rPr>
          <w:rFonts w:ascii="GHEA Grapalat" w:hAnsi="GHEA Grapalat"/>
          <w:b/>
        </w:rPr>
      </w:pPr>
    </w:p>
    <w:p w14:paraId="03DA6681" w14:textId="77777777" w:rsidR="0059189E" w:rsidRPr="00AA2A86" w:rsidRDefault="0059189E" w:rsidP="00032D5D">
      <w:pPr>
        <w:widowControl w:val="0"/>
        <w:ind w:firstLine="567"/>
        <w:jc w:val="center"/>
        <w:rPr>
          <w:rFonts w:ascii="GHEA Grapalat" w:hAnsi="GHEA Grapalat"/>
          <w:b/>
        </w:rPr>
      </w:pPr>
    </w:p>
    <w:p w14:paraId="128CF21C" w14:textId="77777777" w:rsidR="0059189E" w:rsidRPr="00AA2A86" w:rsidRDefault="0059189E" w:rsidP="00032D5D">
      <w:pPr>
        <w:widowControl w:val="0"/>
        <w:ind w:firstLine="567"/>
        <w:jc w:val="center"/>
        <w:rPr>
          <w:rFonts w:ascii="GHEA Grapalat" w:hAnsi="GHEA Grapalat"/>
          <w:b/>
        </w:rPr>
      </w:pPr>
    </w:p>
    <w:p w14:paraId="23273C1D" w14:textId="77777777" w:rsidR="0059189E" w:rsidRPr="00AA2A86" w:rsidRDefault="0059189E" w:rsidP="00032D5D">
      <w:pPr>
        <w:widowControl w:val="0"/>
        <w:ind w:firstLine="567"/>
        <w:jc w:val="center"/>
        <w:rPr>
          <w:rFonts w:ascii="GHEA Grapalat" w:hAnsi="GHEA Grapalat"/>
          <w:b/>
        </w:rPr>
      </w:pPr>
    </w:p>
    <w:p w14:paraId="4D5FF9EB" w14:textId="77777777" w:rsidR="0059189E" w:rsidRPr="00AA2A86" w:rsidRDefault="0059189E" w:rsidP="00032D5D">
      <w:pPr>
        <w:widowControl w:val="0"/>
        <w:ind w:firstLine="567"/>
        <w:jc w:val="center"/>
        <w:rPr>
          <w:rFonts w:ascii="GHEA Grapalat" w:hAnsi="GHEA Grapalat"/>
          <w:b/>
        </w:rPr>
      </w:pPr>
    </w:p>
    <w:p w14:paraId="7E18B01E" w14:textId="77777777" w:rsidR="0059189E" w:rsidRPr="00AA2A86" w:rsidRDefault="0059189E" w:rsidP="00032D5D">
      <w:pPr>
        <w:widowControl w:val="0"/>
        <w:ind w:firstLine="567"/>
        <w:jc w:val="center"/>
        <w:rPr>
          <w:rFonts w:ascii="GHEA Grapalat" w:hAnsi="GHEA Grapalat"/>
          <w:b/>
        </w:rPr>
      </w:pPr>
    </w:p>
    <w:p w14:paraId="1264A38B" w14:textId="77777777" w:rsidR="0059189E" w:rsidRPr="00AA2A86" w:rsidRDefault="0059189E" w:rsidP="00032D5D">
      <w:pPr>
        <w:widowControl w:val="0"/>
        <w:ind w:firstLine="567"/>
        <w:jc w:val="center"/>
        <w:rPr>
          <w:rFonts w:ascii="GHEA Grapalat" w:hAnsi="GHEA Grapalat"/>
          <w:b/>
        </w:rPr>
      </w:pPr>
    </w:p>
    <w:p w14:paraId="4C0FB942" w14:textId="77777777" w:rsidR="0059189E" w:rsidRPr="00AA2A86" w:rsidRDefault="0059189E" w:rsidP="00032D5D">
      <w:pPr>
        <w:widowControl w:val="0"/>
        <w:ind w:firstLine="567"/>
        <w:jc w:val="center"/>
        <w:rPr>
          <w:rFonts w:ascii="GHEA Grapalat" w:hAnsi="GHEA Grapalat"/>
          <w:b/>
        </w:rPr>
      </w:pPr>
    </w:p>
    <w:p w14:paraId="2B5085C8" w14:textId="77777777" w:rsidR="0059189E" w:rsidRPr="00AA2A86" w:rsidRDefault="0059189E" w:rsidP="00032D5D">
      <w:pPr>
        <w:widowControl w:val="0"/>
        <w:ind w:firstLine="567"/>
        <w:jc w:val="center"/>
        <w:rPr>
          <w:rFonts w:ascii="GHEA Grapalat" w:hAnsi="GHEA Grapalat"/>
          <w:b/>
        </w:rPr>
      </w:pPr>
    </w:p>
    <w:p w14:paraId="04B3ABC5" w14:textId="77777777" w:rsidR="0059189E" w:rsidRPr="00AA2A86" w:rsidRDefault="0059189E" w:rsidP="00032D5D">
      <w:pPr>
        <w:widowControl w:val="0"/>
        <w:ind w:firstLine="567"/>
        <w:jc w:val="center"/>
        <w:rPr>
          <w:rFonts w:ascii="GHEA Grapalat" w:hAnsi="GHEA Grapalat"/>
          <w:b/>
        </w:rPr>
      </w:pPr>
    </w:p>
    <w:p w14:paraId="28035CFE" w14:textId="77777777" w:rsidR="0059189E" w:rsidRPr="00AA2A86" w:rsidRDefault="0059189E" w:rsidP="00032D5D">
      <w:pPr>
        <w:widowControl w:val="0"/>
        <w:ind w:firstLine="567"/>
        <w:jc w:val="center"/>
        <w:rPr>
          <w:rFonts w:ascii="GHEA Grapalat" w:hAnsi="GHEA Grapalat"/>
          <w:b/>
        </w:rPr>
      </w:pPr>
    </w:p>
    <w:p w14:paraId="0F6C26CE" w14:textId="77777777" w:rsidR="0059189E" w:rsidRPr="00AA2A86" w:rsidRDefault="0059189E" w:rsidP="00032D5D">
      <w:pPr>
        <w:widowControl w:val="0"/>
        <w:ind w:firstLine="567"/>
        <w:jc w:val="center"/>
        <w:rPr>
          <w:rFonts w:ascii="GHEA Grapalat" w:hAnsi="GHEA Grapalat"/>
          <w:b/>
        </w:rPr>
      </w:pPr>
    </w:p>
    <w:p w14:paraId="3F73F007" w14:textId="77777777" w:rsidR="0059189E" w:rsidRPr="00AA2A86" w:rsidRDefault="0059189E" w:rsidP="00032D5D">
      <w:pPr>
        <w:widowControl w:val="0"/>
        <w:ind w:firstLine="567"/>
        <w:jc w:val="center"/>
        <w:rPr>
          <w:rFonts w:ascii="GHEA Grapalat" w:hAnsi="GHEA Grapalat"/>
          <w:b/>
        </w:rPr>
      </w:pPr>
    </w:p>
    <w:p w14:paraId="4D77D10A" w14:textId="39A94E94" w:rsidR="00BB28C8" w:rsidRPr="000A3450" w:rsidRDefault="00BB28C8" w:rsidP="00032D5D">
      <w:pPr>
        <w:widowControl w:val="0"/>
        <w:ind w:firstLine="567"/>
        <w:jc w:val="center"/>
        <w:rPr>
          <w:rFonts w:ascii="GHEA Grapalat" w:hAnsi="GHEA Grapalat"/>
          <w:b/>
        </w:rPr>
      </w:pPr>
      <w:r w:rsidRPr="009F3DC7">
        <w:rPr>
          <w:rFonts w:ascii="GHEA Grapalat" w:hAnsi="GHEA Grapalat"/>
          <w:b/>
        </w:rPr>
        <w:t xml:space="preserve">ДОГОВОР ЗАКУПКИ НА ВЫПОЛНЕНИЕ ПОДРЯДНЫХ РАБОТ </w:t>
      </w:r>
    </w:p>
    <w:p w14:paraId="089B3FF5" w14:textId="77777777" w:rsidR="00BB28C8" w:rsidRPr="000A3450" w:rsidRDefault="00BB28C8" w:rsidP="00032D5D">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032D5D">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032D5D">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615A522A" w14:textId="77777777" w:rsidR="00BB28C8" w:rsidRPr="009F3DC7" w:rsidRDefault="00BB28C8" w:rsidP="00032D5D">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032D5D">
      <w:pPr>
        <w:widowControl w:val="0"/>
        <w:ind w:firstLine="567"/>
        <w:jc w:val="both"/>
        <w:rPr>
          <w:rFonts w:ascii="GHEA Grapalat" w:hAnsi="GHEA Grapalat"/>
          <w:b/>
        </w:rPr>
      </w:pPr>
    </w:p>
    <w:p w14:paraId="14988806" w14:textId="77777777" w:rsidR="00BB28C8" w:rsidRPr="009F3DC7" w:rsidRDefault="00BB28C8" w:rsidP="00032D5D">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619F8C9" w14:textId="767B4CBC" w:rsidR="00051504" w:rsidRPr="002C12BB" w:rsidRDefault="00BB28C8" w:rsidP="00FD7958">
      <w:pPr>
        <w:pStyle w:val="HTMLPreformatted"/>
        <w:shd w:val="clear" w:color="auto" w:fill="F8F9FA"/>
        <w:jc w:val="both"/>
        <w:rPr>
          <w:rFonts w:ascii="GHEA Grapalat" w:hAnsi="GHEA Grapalat"/>
          <w:lang w:val="ru-RU"/>
        </w:rPr>
      </w:pPr>
      <w:r w:rsidRPr="00051504">
        <w:rPr>
          <w:rFonts w:ascii="GHEA Grapalat" w:hAnsi="GHEA Grapalat"/>
          <w:lang w:val="ru-RU"/>
        </w:rPr>
        <w:t>1.1.</w:t>
      </w:r>
      <w:r w:rsidRPr="00051504">
        <w:rPr>
          <w:rFonts w:ascii="GHEA Grapalat" w:hAnsi="GHEA Grapalat"/>
          <w:lang w:val="ru-RU"/>
        </w:rPr>
        <w:tab/>
      </w:r>
      <w:r w:rsidR="00051504" w:rsidRPr="00B81A8E">
        <w:rPr>
          <w:rFonts w:ascii="GHEA Grapalat" w:hAnsi="GHEA Grapalat" w:cs="Times New Roman"/>
          <w:sz w:val="24"/>
          <w:szCs w:val="24"/>
          <w:lang w:val="ru-RU" w:eastAsia="ru-RU" w:bidi="ru-RU"/>
        </w:rPr>
        <w:t xml:space="preserve">Подрядчик обязуется в установленном настоящим Договором порядке, предусмотренных объемах, форме и сроках выполнять установленные Приложением N 1 к настоящему Договору (далее-договор) </w:t>
      </w:r>
      <w:r w:rsidR="00051504" w:rsidRPr="00B81A8E">
        <w:rPr>
          <w:rFonts w:ascii="GHEA Grapalat" w:hAnsi="GHEA Grapalat" w:cs="Times New Roman" w:hint="eastAsia"/>
          <w:sz w:val="24"/>
          <w:szCs w:val="24"/>
          <w:lang w:val="ru-RU" w:eastAsia="ru-RU" w:bidi="ru-RU"/>
        </w:rPr>
        <w:t>проектной</w:t>
      </w:r>
      <w:r w:rsidR="00051504" w:rsidRPr="00B81A8E">
        <w:rPr>
          <w:rFonts w:ascii="GHEA Grapalat" w:hAnsi="GHEA Grapalat" w:cs="Times New Roman"/>
          <w:sz w:val="24"/>
          <w:szCs w:val="24"/>
          <w:lang w:val="ru-RU" w:eastAsia="ru-RU" w:bidi="ru-RU"/>
        </w:rPr>
        <w:t xml:space="preserve"> </w:t>
      </w:r>
      <w:r w:rsidR="00051504" w:rsidRPr="00B81A8E">
        <w:rPr>
          <w:rFonts w:ascii="GHEA Grapalat" w:hAnsi="GHEA Grapalat" w:cs="Times New Roman" w:hint="eastAsia"/>
          <w:sz w:val="24"/>
          <w:szCs w:val="24"/>
          <w:lang w:val="ru-RU" w:eastAsia="ru-RU" w:bidi="ru-RU"/>
        </w:rPr>
        <w:t>документацией</w:t>
      </w:r>
      <w:r w:rsidR="00051504" w:rsidRPr="00B81A8E">
        <w:rPr>
          <w:rFonts w:ascii="GHEA Grapalat" w:hAnsi="GHEA Grapalat" w:cs="Times New Roman"/>
          <w:sz w:val="24"/>
          <w:szCs w:val="24"/>
          <w:lang w:val="ru-RU" w:eastAsia="ru-RU" w:bidi="ru-RU"/>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FD7958">
        <w:rPr>
          <w:rFonts w:ascii="GHEA Grapalat" w:hAnsi="GHEA Grapalat" w:cs="Times New Roman"/>
          <w:sz w:val="24"/>
          <w:szCs w:val="24"/>
          <w:lang w:val="ru-RU" w:eastAsia="ru-RU" w:bidi="ru-RU"/>
        </w:rPr>
        <w:t xml:space="preserve"> для</w:t>
      </w:r>
      <w:r w:rsidR="00051504" w:rsidRPr="00FD7958">
        <w:rPr>
          <w:rFonts w:ascii="GHEA Grapalat" w:hAnsi="GHEA Grapalat" w:cs="Times New Roman"/>
          <w:sz w:val="24"/>
          <w:szCs w:val="24"/>
          <w:lang w:val="ru-RU" w:eastAsia="ru-RU" w:bidi="ru-RU"/>
        </w:rPr>
        <w:t xml:space="preserve"> </w:t>
      </w:r>
      <w:r w:rsidR="00FD7958" w:rsidRPr="00FD7958">
        <w:rPr>
          <w:rFonts w:ascii="GHEA Grapalat" w:hAnsi="GHEA Grapalat" w:cs="Times New Roman"/>
          <w:sz w:val="24"/>
          <w:szCs w:val="24"/>
          <w:lang w:val="ru-RU" w:eastAsia="ru-RU" w:bidi="ru-RU"/>
        </w:rPr>
        <w:t>приобретени</w:t>
      </w:r>
      <w:r w:rsidR="00FD7958">
        <w:rPr>
          <w:rFonts w:ascii="GHEA Grapalat" w:hAnsi="GHEA Grapalat" w:cs="Times New Roman"/>
          <w:sz w:val="24"/>
          <w:szCs w:val="24"/>
          <w:lang w:val="ru-RU" w:eastAsia="ru-RU" w:bidi="ru-RU"/>
        </w:rPr>
        <w:t>я</w:t>
      </w:r>
      <w:r w:rsidR="00FD7958" w:rsidRPr="00FD7958">
        <w:rPr>
          <w:rFonts w:ascii="GHEA Grapalat" w:hAnsi="GHEA Grapalat" w:cs="Times New Roman"/>
          <w:sz w:val="24"/>
          <w:szCs w:val="24"/>
          <w:lang w:val="ru-RU" w:eastAsia="ru-RU" w:bidi="ru-RU"/>
        </w:rPr>
        <w:t xml:space="preserve"> строительных работ по капитальному ремонту и обслуживанию дворовых территорий и площадок на территории административного района Кентрон </w:t>
      </w:r>
      <w:r w:rsidR="00051504" w:rsidRPr="00FD7958">
        <w:rPr>
          <w:rFonts w:ascii="GHEA Grapalat" w:hAnsi="GHEA Grapalat" w:cs="Times New Roman"/>
          <w:sz w:val="24"/>
          <w:szCs w:val="24"/>
          <w:lang w:val="ru-RU" w:eastAsia="ru-RU" w:bidi="ru-RU"/>
        </w:rPr>
        <w:t>работы (далее — работа), а Заказчик обязуется принимать выполненную работу и платить за нее. 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 ---.........---/---".</w:t>
      </w:r>
    </w:p>
    <w:p w14:paraId="0EDCEC98" w14:textId="1D69F8E2" w:rsidR="00BB28C8" w:rsidRPr="009F3DC7" w:rsidRDefault="00BB28C8" w:rsidP="00051504">
      <w:pPr>
        <w:ind w:firstLine="708"/>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032D5D">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032D5D">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032D5D">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032D5D">
      <w:pPr>
        <w:widowControl w:val="0"/>
        <w:tabs>
          <w:tab w:val="left" w:pos="1134"/>
        </w:tabs>
        <w:ind w:firstLine="567"/>
        <w:jc w:val="both"/>
        <w:rPr>
          <w:rFonts w:ascii="GHEA Grapalat" w:hAnsi="GHEA Grapalat"/>
        </w:rPr>
      </w:pPr>
    </w:p>
    <w:p w14:paraId="53375B6B" w14:textId="77777777" w:rsidR="00BB28C8" w:rsidRPr="009F3DC7" w:rsidRDefault="00BB28C8" w:rsidP="00032D5D">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73F69561" w14:textId="77777777" w:rsidR="0029691C" w:rsidRPr="009F3DC7" w:rsidRDefault="0029691C" w:rsidP="0029691C">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032D5D">
      <w:pPr>
        <w:widowControl w:val="0"/>
        <w:tabs>
          <w:tab w:val="left" w:pos="1276"/>
        </w:tabs>
        <w:ind w:firstLine="567"/>
        <w:jc w:val="center"/>
        <w:rPr>
          <w:rFonts w:ascii="GHEA Grapalat" w:hAnsi="GHEA Grapalat"/>
          <w:b/>
          <w:i/>
        </w:rPr>
      </w:pPr>
    </w:p>
    <w:p w14:paraId="6F198BE5" w14:textId="77777777" w:rsidR="00BB28C8" w:rsidRPr="009F3DC7" w:rsidRDefault="00BB28C8" w:rsidP="00032D5D">
      <w:pPr>
        <w:widowControl w:val="0"/>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032D5D">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032D5D">
      <w:pPr>
        <w:rPr>
          <w:rFonts w:ascii="GHEA Grapalat" w:hAnsi="GHEA Grapalat"/>
          <w:b/>
        </w:rPr>
      </w:pPr>
      <w:r>
        <w:rPr>
          <w:rFonts w:ascii="GHEA Grapalat" w:hAnsi="GHEA Grapalat"/>
          <w:b/>
        </w:rPr>
        <w:br w:type="page"/>
      </w:r>
    </w:p>
    <w:p w14:paraId="5DFDE74F" w14:textId="77777777" w:rsidR="00BB28C8" w:rsidRPr="009F3DC7" w:rsidRDefault="00BB28C8" w:rsidP="00032D5D">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5F08B876" w:rsidR="00BB28C8" w:rsidRDefault="00BB28C8" w:rsidP="00032D5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23691B1F" w14:textId="77777777" w:rsidR="00380539" w:rsidRPr="00380539" w:rsidRDefault="00380539" w:rsidP="00032D5D">
      <w:pPr>
        <w:widowControl w:val="0"/>
        <w:tabs>
          <w:tab w:val="left" w:pos="1276"/>
        </w:tabs>
        <w:ind w:firstLine="567"/>
        <w:jc w:val="both"/>
        <w:rPr>
          <w:rFonts w:ascii="GHEA Grapalat" w:hAnsi="GHEA Grapalat"/>
        </w:rPr>
      </w:pPr>
      <w:r>
        <w:rPr>
          <w:rFonts w:ascii="GHEA Grapalat" w:hAnsi="GHEA Grapalat"/>
        </w:rPr>
        <w:t>3</w:t>
      </w:r>
      <w:r w:rsidRPr="00380539">
        <w:rPr>
          <w:rFonts w:ascii="GHEA Grapalat" w:hAnsi="GHEA Grapalat"/>
        </w:rPr>
        <w:t>.2.5 Предоставить Подрядчику письменное согласие, предусмотренное подпунктом 2 пункта 3.4.3 договора, в течение ....... дней.</w:t>
      </w:r>
    </w:p>
    <w:p w14:paraId="124244F6" w14:textId="77777777" w:rsidR="00380539" w:rsidRPr="00380539" w:rsidRDefault="00380539" w:rsidP="00032D5D">
      <w:pPr>
        <w:widowControl w:val="0"/>
        <w:tabs>
          <w:tab w:val="left" w:pos="1276"/>
        </w:tabs>
        <w:ind w:firstLine="567"/>
        <w:jc w:val="both"/>
        <w:rPr>
          <w:rFonts w:ascii="GHEA Grapalat" w:hAnsi="GHEA Grapalat"/>
        </w:rPr>
      </w:pPr>
      <w:r w:rsidRPr="00380539">
        <w:rPr>
          <w:rFonts w:ascii="GHEA Grapalat" w:hAnsi="GHEA Grapalat"/>
        </w:rPr>
        <w:t xml:space="preserve">       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60288877" w14:textId="77777777" w:rsidR="00BB28C8" w:rsidRPr="009F3DC7" w:rsidRDefault="00BB28C8" w:rsidP="00032D5D">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032D5D">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0B1E4826" w14:textId="77777777" w:rsidR="00BB28C8" w:rsidRPr="00A8246A"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34652EE3" w14:textId="77777777" w:rsidR="000E4F90" w:rsidRDefault="000E4F90" w:rsidP="000E4F90">
      <w:pPr>
        <w:widowControl w:val="0"/>
        <w:tabs>
          <w:tab w:val="left" w:pos="1276"/>
        </w:tabs>
        <w:spacing w:after="160"/>
        <w:ind w:firstLine="567"/>
        <w:jc w:val="both"/>
        <w:rPr>
          <w:ins w:id="15" w:author="Inesa Kocharyan" w:date="2024-02-09T15:52:00Z"/>
          <w:rFonts w:ascii="GHEA Grapalat" w:hAnsi="GHEA Grapalat"/>
        </w:rPr>
      </w:pPr>
      <w:r w:rsidRPr="003D3EB8">
        <w:rPr>
          <w:rFonts w:ascii="GHEA Grapalat" w:hAnsi="GHEA Grapalat"/>
        </w:rPr>
        <w:t>3.4.3.</w:t>
      </w:r>
      <w:r w:rsidRPr="003D3EB8">
        <w:rPr>
          <w:rFonts w:ascii="GHEA Grapalat" w:hAnsi="GHEA Grapalat"/>
        </w:rPr>
        <w:tab/>
        <w:t xml:space="preserve">Обеспечивать </w:t>
      </w:r>
    </w:p>
    <w:p w14:paraId="28C47DAD" w14:textId="77777777" w:rsidR="000E4F90" w:rsidDel="008272F3" w:rsidRDefault="000E4F90" w:rsidP="000E4F90">
      <w:pPr>
        <w:widowControl w:val="0"/>
        <w:tabs>
          <w:tab w:val="left" w:pos="1276"/>
        </w:tabs>
        <w:spacing w:after="160"/>
        <w:ind w:firstLine="567"/>
        <w:jc w:val="both"/>
        <w:rPr>
          <w:del w:id="16" w:author="Vardan" w:date="2022-12-24T23:09:00Z"/>
          <w:rFonts w:ascii="GHEA Grapalat" w:hAnsi="GHEA Grapalat"/>
        </w:rPr>
      </w:pPr>
      <w:r>
        <w:rPr>
          <w:rFonts w:ascii="GHEA Grapalat" w:hAnsi="GHEA Grapalat"/>
        </w:rPr>
        <w:t xml:space="preserve">1) </w:t>
      </w:r>
      <w:r w:rsidRPr="003D3EB8">
        <w:rPr>
          <w:rFonts w:ascii="GHEA Grapalat" w:hAnsi="GHEA Grapalat"/>
        </w:rPr>
        <w:t>выполнение строительно-монтажных работ в соответствии градостроительной нормативно-технической документацией и условиями настоящего договора,</w:t>
      </w:r>
      <w:del w:id="17" w:author="Inesa Kocharyan" w:date="2024-02-12T14:12:00Z">
        <w:r w:rsidRPr="003D3EB8" w:rsidDel="003079EF">
          <w:rPr>
            <w:rFonts w:ascii="GHEA Grapalat" w:hAnsi="GHEA Grapalat"/>
          </w:rPr>
          <w:delText>,</w:delText>
        </w:r>
      </w:del>
      <w:r w:rsidRPr="003D3EB8">
        <w:rPr>
          <w:rFonts w:ascii="GHEA Grapalat" w:hAnsi="GHEA Grapalat"/>
        </w:rPr>
        <w:t xml:space="preserve">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Pr>
          <w:rFonts w:ascii="GHEA Grapalat" w:hAnsi="GHEA Grapalat"/>
        </w:rPr>
        <w:t>,</w:t>
      </w:r>
    </w:p>
    <w:p w14:paraId="15162D11" w14:textId="77777777" w:rsidR="000E4F90" w:rsidRPr="009F3DC7" w:rsidRDefault="000E4F90" w:rsidP="000E4F90">
      <w:pPr>
        <w:widowControl w:val="0"/>
        <w:tabs>
          <w:tab w:val="left" w:pos="1276"/>
        </w:tabs>
        <w:spacing w:after="160"/>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w:t>
      </w:r>
      <w:r w:rsidRPr="00CF1054">
        <w:rPr>
          <w:rFonts w:ascii="GHEA Grapalat" w:hAnsi="GHEA Grapalat"/>
        </w:rPr>
        <w:lastRenderedPageBreak/>
        <w:t>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1FB432B8" w14:textId="77777777"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0BD38336"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дней (как минимум </w:t>
      </w:r>
      <w:r w:rsidR="007C45C6">
        <w:rPr>
          <w:rFonts w:ascii="GHEA Grapalat" w:hAnsi="GHEA Grapalat"/>
          <w:lang w:val="hy-AM"/>
        </w:rPr>
        <w:t>365</w:t>
      </w:r>
      <w:r w:rsidRPr="009F3DC7">
        <w:rPr>
          <w:rFonts w:ascii="GHEA Grapalat" w:hAnsi="GHEA Grapalat"/>
        </w:rPr>
        <w:t xml:space="preserve">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8"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4"/>
        <w:t>27</w:t>
      </w:r>
      <w:r w:rsidRPr="009F3DC7">
        <w:rPr>
          <w:rFonts w:ascii="GHEA Grapalat" w:hAnsi="GHEA Grapalat"/>
        </w:rPr>
        <w:t>.</w:t>
      </w:r>
    </w:p>
    <w:p w14:paraId="3A9919F3" w14:textId="77777777" w:rsidR="002B7B7C" w:rsidRPr="009F3DC7" w:rsidRDefault="002B7B7C" w:rsidP="002B7B7C">
      <w:pPr>
        <w:widowControl w:val="0"/>
        <w:tabs>
          <w:tab w:val="left" w:pos="1418"/>
        </w:tabs>
        <w:spacing w:after="160"/>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r>
      <w:r>
        <w:rPr>
          <w:rFonts w:ascii="GHEA Grapalat" w:hAnsi="GHEA Grapalat"/>
        </w:rPr>
        <w:t>Т</w:t>
      </w:r>
      <w:r w:rsidRPr="0010519D">
        <w:rPr>
          <w:rFonts w:ascii="GHEA Grapalat" w:hAnsi="GHEA Grapalat"/>
        </w:rPr>
        <w:t>ребования, предъявляемые к</w:t>
      </w:r>
      <w:r>
        <w:rPr>
          <w:rFonts w:ascii="GHEA Grapalat" w:hAnsi="GHEA Grapalat"/>
        </w:rPr>
        <w:t xml:space="preserve"> техническим характеристикам и</w:t>
      </w:r>
      <w:r w:rsidRPr="0010519D">
        <w:rPr>
          <w:rFonts w:ascii="GHEA Grapalat" w:hAnsi="GHEA Grapalat"/>
        </w:rPr>
        <w:t xml:space="preserve"> гарантийным срокам объекта подряда, к его отдельным частям (конструкциям и т.д.) и использованным материалам, и (или) к</w:t>
      </w:r>
      <w:r w:rsidRPr="0010519D">
        <w:rPr>
          <w:rFonts w:ascii="GHEA Grapalat" w:hAnsi="GHEA Grapalat"/>
          <w:lang w:val="hy-AM"/>
        </w:rPr>
        <w:t xml:space="preserve"> </w:t>
      </w:r>
      <w:r w:rsidRPr="0010519D">
        <w:rPr>
          <w:rFonts w:ascii="GHEA Grapalat" w:hAnsi="GHEA Grapalat"/>
        </w:rPr>
        <w:t>приборам и оборудованию  представлены в приложении № —- к договору</w:t>
      </w:r>
      <w:r w:rsidRPr="0010519D">
        <w:rPr>
          <w:rStyle w:val="FootnoteReference"/>
          <w:rFonts w:ascii="GHEA Grapalat" w:hAnsi="GHEA Grapalat"/>
        </w:rPr>
        <w:footnoteReference w:customMarkFollows="1" w:id="25"/>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032D5D">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032D5D">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032D5D">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032D5D">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w:t>
      </w:r>
      <w:r w:rsidRPr="00A6067F">
        <w:rPr>
          <w:rFonts w:ascii="GHEA Grapalat" w:hAnsi="GHEA Grapalat" w:cs="Sylfaen"/>
        </w:rPr>
        <w:lastRenderedPageBreak/>
        <w:t xml:space="preserve">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032D5D">
      <w:pPr>
        <w:widowControl w:val="0"/>
        <w:ind w:firstLine="567"/>
        <w:jc w:val="both"/>
        <w:rPr>
          <w:rFonts w:ascii="GHEA Grapalat" w:hAnsi="GHEA Grapalat" w:cs="Sylfaen"/>
        </w:rPr>
      </w:pPr>
      <w:r w:rsidRPr="009F3DC7">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6B458AD1"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A67C15">
        <w:rPr>
          <w:rFonts w:ascii="GHEA Grapalat" w:hAnsi="GHEA Grapalat"/>
        </w:rPr>
        <w:t>30</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032D5D">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w:t>
      </w:r>
      <w:r w:rsidR="008B6288" w:rsidRPr="008B6288">
        <w:rPr>
          <w:rFonts w:ascii="GHEA Grapalat" w:hAnsi="GHEA Grapalat"/>
          <w:sz w:val="24"/>
          <w:szCs w:val="24"/>
        </w:rPr>
        <w:lastRenderedPageBreak/>
        <w:t>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032D5D">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032D5D">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032D5D">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032D5D">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6"/>
        <w:t>30</w:t>
      </w:r>
      <w:r w:rsidRPr="009F3DC7">
        <w:rPr>
          <w:rFonts w:ascii="GHEA Grapalat" w:hAnsi="GHEA Grapalat"/>
        </w:rPr>
        <w:t xml:space="preserve">. </w:t>
      </w:r>
    </w:p>
    <w:p w14:paraId="44AF8FA3" w14:textId="77777777" w:rsidR="00BB28C8" w:rsidRPr="009F3DC7" w:rsidRDefault="00BB28C8" w:rsidP="00032D5D">
      <w:pPr>
        <w:widowControl w:val="0"/>
        <w:tabs>
          <w:tab w:val="num" w:pos="1134"/>
        </w:tabs>
        <w:ind w:firstLine="567"/>
        <w:jc w:val="both"/>
        <w:rPr>
          <w:rFonts w:ascii="GHEA Grapalat" w:hAnsi="GHEA Grapalat"/>
        </w:rPr>
      </w:pPr>
      <w:r w:rsidRPr="009F3DC7">
        <w:rPr>
          <w:rFonts w:ascii="GHEA Grapalat" w:hAnsi="GHEA Grapalat"/>
        </w:rPr>
        <w:lastRenderedPageBreak/>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032D5D">
      <w:pPr>
        <w:widowControl w:val="0"/>
        <w:tabs>
          <w:tab w:val="num" w:pos="1134"/>
        </w:tabs>
        <w:ind w:firstLine="567"/>
        <w:jc w:val="both"/>
        <w:rPr>
          <w:ins w:id="20"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032D5D">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0E501B55" w:rsidR="00127380" w:rsidRDefault="00127380" w:rsidP="00032D5D">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76EFCC53" w14:textId="77777777" w:rsidR="0059250B" w:rsidRPr="00070184" w:rsidRDefault="0059250B" w:rsidP="00032D5D">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687E8E13" w14:textId="77777777" w:rsidR="0059250B" w:rsidRPr="0025429F" w:rsidRDefault="0059250B" w:rsidP="00032D5D">
      <w:pPr>
        <w:pStyle w:val="norm"/>
        <w:widowControl w:val="0"/>
        <w:spacing w:line="240" w:lineRule="auto"/>
        <w:ind w:firstLine="567"/>
        <w:contextualSpacing/>
        <w:rPr>
          <w:rFonts w:ascii="GHEA Grapalat" w:hAnsi="GHEA Grapalat"/>
          <w:b/>
          <w:bCs/>
          <w:sz w:val="24"/>
          <w:szCs w:val="24"/>
        </w:rPr>
      </w:pPr>
      <w:r w:rsidRPr="0025429F">
        <w:rPr>
          <w:rFonts w:ascii="GHEA Grapalat" w:hAnsi="GHEA Grapalat"/>
          <w:b/>
          <w:bCs/>
          <w:sz w:val="24"/>
          <w:szCs w:val="24"/>
        </w:rPr>
        <w:t>ВС= ЦУ/СЦ</w:t>
      </w:r>
      <w:r w:rsidRPr="00070184">
        <w:rPr>
          <w:rFonts w:ascii="GHEA Grapalat" w:hAnsi="GHEA Grapalat"/>
          <w:b/>
          <w:bCs/>
          <w:sz w:val="24"/>
          <w:szCs w:val="24"/>
        </w:rPr>
        <w:t>x</w:t>
      </w:r>
      <w:r w:rsidRPr="0025429F">
        <w:rPr>
          <w:rFonts w:ascii="GHEA Grapalat" w:hAnsi="GHEA Grapalat"/>
          <w:b/>
          <w:bCs/>
          <w:sz w:val="24"/>
          <w:szCs w:val="24"/>
        </w:rPr>
        <w:t>ОР где:</w:t>
      </w:r>
    </w:p>
    <w:p w14:paraId="5A1D6DE8" w14:textId="77777777" w:rsidR="0059250B" w:rsidRPr="00070184" w:rsidRDefault="0059250B" w:rsidP="00032D5D">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360E328D" w14:textId="77777777" w:rsidR="0059250B" w:rsidRPr="0025429F" w:rsidRDefault="0059250B" w:rsidP="00032D5D">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СЦ-сметная цена строительных работ, опубликованная в настоящем приглашении,</w:t>
      </w:r>
    </w:p>
    <w:p w14:paraId="59B619D2" w14:textId="77777777" w:rsidR="0059250B" w:rsidRPr="0025429F" w:rsidRDefault="0059250B" w:rsidP="00032D5D">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ОР - объем работ, представленный данным исполнительным актом, в денежном выражении,</w:t>
      </w:r>
    </w:p>
    <w:p w14:paraId="3A097BE2" w14:textId="77777777" w:rsidR="0059250B" w:rsidRPr="0025429F" w:rsidRDefault="0059250B" w:rsidP="00032D5D">
      <w:pPr>
        <w:widowControl w:val="0"/>
        <w:tabs>
          <w:tab w:val="num" w:pos="1134"/>
        </w:tabs>
        <w:ind w:firstLine="567"/>
        <w:jc w:val="both"/>
        <w:rPr>
          <w:rFonts w:ascii="GHEA Grapalat" w:hAnsi="GHEA Grapalat"/>
          <w:b/>
          <w:bCs/>
        </w:rPr>
      </w:pPr>
      <w:r w:rsidRPr="0025429F">
        <w:rPr>
          <w:rFonts w:ascii="GHEA Grapalat" w:hAnsi="GHEA Grapalat"/>
          <w:b/>
          <w:bCs/>
        </w:rPr>
        <w:t>ВС-сумма, выплачиваемая за работы, указанные в объемной ведомость-смете.</w:t>
      </w:r>
    </w:p>
    <w:p w14:paraId="32353F22" w14:textId="77777777" w:rsidR="000A07AF" w:rsidRPr="00127380" w:rsidRDefault="000A07AF" w:rsidP="00032D5D">
      <w:pPr>
        <w:widowControl w:val="0"/>
        <w:tabs>
          <w:tab w:val="num" w:pos="1134"/>
        </w:tabs>
        <w:ind w:firstLine="567"/>
        <w:jc w:val="both"/>
        <w:rPr>
          <w:rFonts w:ascii="GHEA Grapalat" w:hAnsi="GHEA Grapalat"/>
        </w:rPr>
      </w:pPr>
    </w:p>
    <w:p w14:paraId="53355ED9" w14:textId="77777777" w:rsidR="00BB28C8" w:rsidRPr="009F3DC7" w:rsidRDefault="00BB28C8" w:rsidP="00032D5D">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02548F96"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E14EF5" w:rsidRPr="009F3DC7">
        <w:rPr>
          <w:rFonts w:ascii="GHEA Grapalat" w:hAnsi="GHEA Grapalat"/>
        </w:rPr>
        <w:t>0,</w:t>
      </w:r>
      <w:r w:rsidR="00747566">
        <w:rPr>
          <w:rFonts w:ascii="GHEA Grapalat" w:hAnsi="GHEA Grapalat"/>
          <w:lang w:val="hy-AM"/>
        </w:rPr>
        <w:t>1</w:t>
      </w:r>
      <w:r w:rsidR="00547BAF">
        <w:rPr>
          <w:rFonts w:ascii="GHEA Grapalat" w:hAnsi="GHEA Grapalat"/>
          <w:lang w:val="hy-AM"/>
        </w:rPr>
        <w:t>8</w:t>
      </w:r>
      <w:r w:rsidR="00E14EF5" w:rsidRPr="009F3DC7">
        <w:rPr>
          <w:rFonts w:ascii="GHEA Grapalat" w:hAnsi="GHEA Grapalat"/>
        </w:rPr>
        <w:t xml:space="preserve"> (ноль целых сотых)</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4101B875" w:rsidR="00BB28C8" w:rsidRPr="00516521" w:rsidRDefault="00BB28C8" w:rsidP="00032D5D">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547BAF">
        <w:rPr>
          <w:rFonts w:ascii="GHEA Grapalat" w:hAnsi="GHEA Grapalat"/>
          <w:lang w:val="hy-AM"/>
        </w:rPr>
        <w:t>3</w:t>
      </w:r>
      <w:r w:rsidR="00E14EF5" w:rsidRPr="009F3DC7">
        <w:rPr>
          <w:rFonts w:ascii="GHEA Grapalat" w:hAnsi="GHEA Grapalat"/>
        </w:rPr>
        <w:t xml:space="preserve"> (</w:t>
      </w:r>
      <w:r w:rsidR="00547BAF">
        <w:rPr>
          <w:rFonts w:ascii="GHEA Grapalat" w:hAnsi="GHEA Grapalat"/>
          <w:lang w:val="hy-AM"/>
        </w:rPr>
        <w:t>3</w:t>
      </w:r>
      <w:r w:rsidR="00E14EF5" w:rsidRPr="009F3DC7">
        <w:rPr>
          <w:rFonts w:ascii="GHEA Grapalat" w:hAnsi="GHEA Grapalat"/>
        </w:rPr>
        <w:t>)</w:t>
      </w:r>
      <w:r w:rsidR="00E14EF5">
        <w:rPr>
          <w:rFonts w:ascii="GHEA Grapalat" w:hAnsi="GHEA Grapalat"/>
          <w:lang w:val="hy-AM"/>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7"/>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w:t>
      </w:r>
      <w:r w:rsidR="005E4DDB" w:rsidRPr="00BB6372">
        <w:rPr>
          <w:rFonts w:ascii="GHEA Grapalat" w:hAnsi="GHEA Grapalat" w:cs="Sylfaen"/>
        </w:rPr>
        <w:lastRenderedPageBreak/>
        <w:t xml:space="preserve">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032D5D">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p w14:paraId="59DDC7CC" w14:textId="77777777" w:rsidR="00BB28C8" w:rsidRPr="00124BE9"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032D5D">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4B6E7D69" w:rsidR="00BB28C8" w:rsidRDefault="00BB28C8" w:rsidP="00032D5D">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8CE0EA4" w14:textId="77777777" w:rsidR="00B2713D" w:rsidRPr="009F3DC7" w:rsidRDefault="00B2713D" w:rsidP="00032D5D">
      <w:pPr>
        <w:widowControl w:val="0"/>
        <w:tabs>
          <w:tab w:val="left" w:pos="1276"/>
        </w:tabs>
        <w:ind w:firstLine="567"/>
        <w:jc w:val="both"/>
        <w:rPr>
          <w:rFonts w:ascii="GHEA Grapalat" w:hAnsi="GHEA Grapalat"/>
        </w:rPr>
      </w:pPr>
    </w:p>
    <w:p w14:paraId="2D2B7696" w14:textId="77777777" w:rsidR="00BB28C8" w:rsidRPr="009F3DC7" w:rsidRDefault="00BB28C8" w:rsidP="00032D5D">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032D5D">
      <w:pPr>
        <w:widowControl w:val="0"/>
        <w:tabs>
          <w:tab w:val="left" w:pos="1276"/>
        </w:tabs>
        <w:ind w:firstLine="567"/>
        <w:jc w:val="both"/>
        <w:rPr>
          <w:rFonts w:ascii="GHEA Grapalat" w:hAnsi="GHEA Grapalat" w:cs="Sylfaen"/>
        </w:rPr>
      </w:pPr>
      <w:r w:rsidRPr="009F3DC7">
        <w:rPr>
          <w:rFonts w:ascii="GHEA Grapalat" w:hAnsi="GHEA Grapalat"/>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9F3DC7">
        <w:rPr>
          <w:rFonts w:ascii="GHEA Grapalat" w:hAnsi="GHEA Grapalat"/>
        </w:rPr>
        <w:lastRenderedPageBreak/>
        <w:t>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8"/>
        <w:t>32</w:t>
      </w:r>
      <w:r w:rsidRPr="009F3DC7">
        <w:rPr>
          <w:rFonts w:ascii="GHEA Grapalat" w:hAnsi="GHEA Grapalat"/>
        </w:rPr>
        <w:t>.</w:t>
      </w:r>
    </w:p>
    <w:p w14:paraId="1582AE9D"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032D5D">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032D5D">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7C1C26A" w14:textId="77777777" w:rsidR="005F0F8B" w:rsidRPr="009F3DC7" w:rsidRDefault="005F0F8B" w:rsidP="005F0F8B">
      <w:pPr>
        <w:widowControl w:val="0"/>
        <w:tabs>
          <w:tab w:val="left" w:pos="1134"/>
        </w:tabs>
        <w:ind w:firstLine="562"/>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6F4C38AB" w14:textId="77777777" w:rsidR="005F0F8B" w:rsidRPr="009F3DC7" w:rsidRDefault="005F0F8B" w:rsidP="005F0F8B">
      <w:pPr>
        <w:widowControl w:val="0"/>
        <w:tabs>
          <w:tab w:val="left" w:pos="1134"/>
        </w:tabs>
        <w:ind w:firstLine="562"/>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5A26E1FE" w14:textId="77777777" w:rsidR="005F0F8B" w:rsidRPr="009F3DC7" w:rsidRDefault="005F0F8B" w:rsidP="005F0F8B">
      <w:pPr>
        <w:widowControl w:val="0"/>
        <w:tabs>
          <w:tab w:val="left" w:pos="1134"/>
        </w:tabs>
        <w:ind w:firstLine="562"/>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Pr>
          <w:rFonts w:ascii="GHEA Grapalat" w:hAnsi="GHEA Grapalat"/>
          <w:lang w:val="hy-AM"/>
        </w:rPr>
        <w:t xml:space="preserve">. </w:t>
      </w:r>
      <w:r w:rsidRPr="00B07E40">
        <w:rPr>
          <w:rFonts w:ascii="GHEA Grapalat" w:hAnsi="GHEA Grapalat"/>
        </w:rPr>
        <w:t xml:space="preserve">При этом в случае применения настоящего подпункта </w:t>
      </w:r>
      <w:r>
        <w:rPr>
          <w:rFonts w:ascii="GHEA Grapalat" w:hAnsi="GHEA Grapalat"/>
        </w:rPr>
        <w:t>субподрядчиком</w:t>
      </w:r>
      <w:r w:rsidRPr="00B07E40">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Pr="0080765B">
        <w:rPr>
          <w:rFonts w:ascii="GHEA Grapalat" w:hAnsi="GHEA Grapalat"/>
        </w:rPr>
        <w:t>.</w:t>
      </w:r>
      <w:r>
        <w:rPr>
          <w:rStyle w:val="FootnoteReference"/>
          <w:rFonts w:ascii="GHEA Grapalat" w:hAnsi="GHEA Grapalat"/>
        </w:rPr>
        <w:footnoteReference w:customMarkFollows="1" w:id="29"/>
        <w:t>33</w:t>
      </w:r>
    </w:p>
    <w:p w14:paraId="7BD5AE23" w14:textId="77777777"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lastRenderedPageBreak/>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30"/>
        <w:t>34</w:t>
      </w:r>
      <w:r w:rsidRPr="009F3DC7">
        <w:rPr>
          <w:rFonts w:ascii="GHEA Grapalat" w:hAnsi="GHEA Grapalat"/>
        </w:rPr>
        <w:t>.</w:t>
      </w:r>
    </w:p>
    <w:p w14:paraId="4F8673DE" w14:textId="77777777" w:rsidR="00BB28C8" w:rsidRPr="00124BE9" w:rsidRDefault="00BB28C8" w:rsidP="00032D5D">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032D5D">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032D5D">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032D5D">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lastRenderedPageBreak/>
        <w:t>Подрядчик</w:t>
      </w:r>
      <w:r w:rsidR="00187EDB" w:rsidRPr="00DC64D2">
        <w:rPr>
          <w:rFonts w:ascii="GHEA Grapalat" w:hAnsi="GHEA Grapalat"/>
          <w:spacing w:val="-4"/>
        </w:rPr>
        <w:t>а</w:t>
      </w:r>
      <w:r w:rsidR="004B4A95" w:rsidRPr="00DC64D2">
        <w:rPr>
          <w:rFonts w:ascii="GHEA Grapalat" w:hAnsi="GHEA Grapalat"/>
          <w:spacing w:val="-4"/>
        </w:rPr>
        <w:t>.</w:t>
      </w:r>
    </w:p>
    <w:p w14:paraId="67C45E5C" w14:textId="77777777" w:rsidR="00A1306D" w:rsidRPr="009A510B" w:rsidRDefault="00A1306D" w:rsidP="00032D5D">
      <w:pPr>
        <w:jc w:val="both"/>
        <w:rPr>
          <w:ins w:id="21" w:author="Inesa Kocharyan" w:date="2025-02-07T10:55:00Z"/>
          <w:rStyle w:val="ezkurwreuab5ozgtqnkl"/>
          <w:rFonts w:ascii="GHEA Grapalat" w:hAnsi="GHEA Grapalat"/>
          <w:lang w:val="hy-AM"/>
        </w:rPr>
      </w:pPr>
      <w:r w:rsidRPr="002D714B">
        <w:rPr>
          <w:rFonts w:ascii="GHEA Grapalat" w:eastAsiaTheme="minorHAnsi" w:hAnsi="GHEA Grapalat" w:cstheme="minorBidi"/>
          <w:sz w:val="22"/>
          <w:szCs w:val="22"/>
        </w:rPr>
        <w:t xml:space="preserve">     8.12 </w:t>
      </w:r>
      <w:r w:rsidRPr="002D714B">
        <w:rPr>
          <w:rFonts w:ascii="GHEA Grapalat" w:hAnsi="GHEA Grapalat"/>
          <w:spacing w:val="-4"/>
        </w:rPr>
        <w:t>Подрядчик</w:t>
      </w:r>
      <w:ins w:id="22" w:author="Inesa Kocharyan" w:date="2025-02-07T10:55:00Z">
        <w:r w:rsidRPr="002D714B">
          <w:rPr>
            <w:rFonts w:ascii="GHEA Grapalat" w:hAnsi="GHEA Grapalat"/>
            <w:color w:val="000000" w:themeColor="text1"/>
          </w:rPr>
          <w:t xml:space="preserve"> </w:t>
        </w:r>
      </w:ins>
      <w:r w:rsidRPr="002D714B">
        <w:rPr>
          <w:rStyle w:val="ezkurwreuab5ozgtqnkl"/>
          <w:rFonts w:ascii="GHEA Grapalat" w:hAnsi="GHEA Grapalat"/>
        </w:rPr>
        <w:t>имеет право</w:t>
      </w:r>
      <w:r w:rsidRPr="002D714B">
        <w:rPr>
          <w:rFonts w:ascii="GHEA Grapalat" w:hAnsi="GHEA Grapalat"/>
        </w:rPr>
        <w:t xml:space="preserve"> </w:t>
      </w:r>
      <w:r w:rsidRPr="002D714B">
        <w:rPr>
          <w:rStyle w:val="ezkurwreuab5ozgtqnkl"/>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2D714B">
        <w:rPr>
          <w:rFonts w:ascii="GHEA Grapalat" w:hAnsi="GHEA Grapalat"/>
        </w:rPr>
        <w:t xml:space="preserve"> </w:t>
      </w:r>
      <w:r w:rsidRPr="002D714B">
        <w:rPr>
          <w:rStyle w:val="ezkurwreuab5ozgtqnkl"/>
          <w:rFonts w:ascii="GHEA Grapalat" w:hAnsi="GHEA Grapalat"/>
        </w:rPr>
        <w:t xml:space="preserve">(далее-договор факторинга). В </w:t>
      </w:r>
      <w:r w:rsidRPr="002D714B">
        <w:rPr>
          <w:rFonts w:ascii="GHEA Grapalat" w:hAnsi="GHEA Grapalat"/>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2D714B">
        <w:rPr>
          <w:rStyle w:val="ezkurwreuab5ozgtqnkl"/>
          <w:rFonts w:ascii="GHEA Grapalat" w:hAnsi="GHEA Grapalat"/>
        </w:rPr>
        <w:t>Заказчик</w:t>
      </w:r>
      <w:r w:rsidRPr="002D714B">
        <w:rPr>
          <w:rFonts w:ascii="GHEA Grapalat" w:hAnsi="GHEA Grapalat"/>
        </w:rPr>
        <w:t xml:space="preserve"> </w:t>
      </w:r>
      <w:r w:rsidRPr="002D714B">
        <w:rPr>
          <w:rStyle w:val="ezkurwreuab5ozgtqnkl"/>
          <w:rFonts w:ascii="GHEA Grapalat" w:hAnsi="GHEA Grapalat"/>
        </w:rPr>
        <w:t xml:space="preserve">при осуществлении платежей обеспечивает расчет и зачет штрафов и пеней </w:t>
      </w:r>
      <w:r w:rsidRPr="002D714B">
        <w:rPr>
          <w:rFonts w:ascii="GHEA Grapalat" w:hAnsi="GHEA Grapalat"/>
          <w:spacing w:val="-4"/>
        </w:rPr>
        <w:t>Подрядчику</w:t>
      </w:r>
      <w:r w:rsidRPr="002D714B">
        <w:rPr>
          <w:rFonts w:ascii="GHEA Grapalat" w:hAnsi="GHEA Grapalat"/>
        </w:rPr>
        <w:t xml:space="preserve"> </w:t>
      </w:r>
      <w:r w:rsidRPr="002D714B">
        <w:rPr>
          <w:rStyle w:val="ezkurwreuab5ozgtqnkl"/>
          <w:rFonts w:ascii="GHEA Grapalat" w:hAnsi="GHEA Grapalat"/>
        </w:rPr>
        <w:t>с суммами, подлежащими уплате, независимо от</w:t>
      </w:r>
      <w:r w:rsidRPr="002D714B">
        <w:rPr>
          <w:rFonts w:ascii="GHEA Grapalat" w:hAnsi="GHEA Grapalat"/>
        </w:rPr>
        <w:t xml:space="preserve"> </w:t>
      </w:r>
      <w:r w:rsidRPr="002D714B">
        <w:rPr>
          <w:rStyle w:val="ezkurwreuab5ozgtqnkl"/>
          <w:rFonts w:ascii="GHEA Grapalat" w:hAnsi="GHEA Grapalat"/>
        </w:rPr>
        <w:t>того,</w:t>
      </w:r>
      <w:r w:rsidRPr="002D714B">
        <w:rPr>
          <w:rFonts w:ascii="GHEA Grapalat" w:hAnsi="GHEA Grapalat"/>
        </w:rPr>
        <w:t xml:space="preserve"> </w:t>
      </w:r>
      <w:r w:rsidRPr="002D714B">
        <w:rPr>
          <w:rStyle w:val="ezkurwreuab5ozgtqnkl"/>
          <w:rFonts w:ascii="GHEA Grapalat" w:hAnsi="GHEA Grapalat"/>
        </w:rPr>
        <w:t>было ли</w:t>
      </w:r>
      <w:r w:rsidRPr="002D714B">
        <w:rPr>
          <w:rFonts w:ascii="GHEA Grapalat" w:hAnsi="GHEA Grapalat"/>
        </w:rPr>
        <w:t xml:space="preserve"> </w:t>
      </w:r>
      <w:r w:rsidRPr="002D714B">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2D714B">
        <w:rPr>
          <w:rStyle w:val="ezkurwreuab5ozgtqnkl"/>
          <w:rFonts w:ascii="GHEA Grapalat" w:hAnsi="GHEA Grapalat"/>
        </w:rPr>
        <w:t>При</w:t>
      </w:r>
      <w:r w:rsidRPr="002D714B">
        <w:rPr>
          <w:rFonts w:ascii="GHEA Grapalat" w:hAnsi="GHEA Grapalat"/>
        </w:rPr>
        <w:t xml:space="preserve"> </w:t>
      </w:r>
      <w:r w:rsidRPr="002D714B">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2D714B">
        <w:rPr>
          <w:rStyle w:val="ezkurwreuab5ozgtqnkl"/>
          <w:rFonts w:ascii="GHEA Grapalat" w:hAnsi="GHEA Grapalat"/>
        </w:rPr>
        <w:t xml:space="preserve"> 5) Заказчик</w:t>
      </w:r>
      <w:r w:rsidRPr="002D714B">
        <w:rPr>
          <w:rFonts w:ascii="GHEA Grapalat" w:hAnsi="GHEA Grapalat"/>
        </w:rPr>
        <w:t xml:space="preserve"> </w:t>
      </w:r>
      <w:r w:rsidRPr="002D714B">
        <w:rPr>
          <w:rStyle w:val="ezkurwreuab5ozgtqnkl"/>
          <w:rFonts w:ascii="GHEA Grapalat" w:hAnsi="GHEA Grapalat"/>
        </w:rPr>
        <w:t>производит платеж, установленный договором, финансовому</w:t>
      </w:r>
      <w:r w:rsidRPr="002D714B">
        <w:rPr>
          <w:rFonts w:ascii="GHEA Grapalat" w:hAnsi="GHEA Grapalat"/>
        </w:rPr>
        <w:t xml:space="preserve"> </w:t>
      </w:r>
      <w:r w:rsidRPr="002D714B">
        <w:rPr>
          <w:rStyle w:val="ezkurwreuab5ozgtqnkl"/>
          <w:rFonts w:ascii="GHEA Grapalat" w:hAnsi="GHEA Grapalat"/>
        </w:rPr>
        <w:t>агенту, если</w:t>
      </w:r>
      <w:r w:rsidRPr="002D714B">
        <w:rPr>
          <w:rFonts w:ascii="GHEA Grapalat" w:hAnsi="GHEA Grapalat"/>
        </w:rPr>
        <w:t xml:space="preserve"> </w:t>
      </w:r>
      <w:r w:rsidRPr="002D714B">
        <w:rPr>
          <w:rStyle w:val="ezkurwreuab5ozgtqnkl"/>
          <w:rFonts w:ascii="GHEA Grapalat" w:hAnsi="GHEA Grapalat"/>
        </w:rPr>
        <w:t>уведомление</w:t>
      </w:r>
      <w:r w:rsidRPr="002D714B">
        <w:rPr>
          <w:rFonts w:ascii="GHEA Grapalat" w:hAnsi="GHEA Grapalat"/>
        </w:rPr>
        <w:t xml:space="preserve"> </w:t>
      </w:r>
      <w:r w:rsidRPr="002D714B">
        <w:rPr>
          <w:rStyle w:val="ezkurwreuab5ozgtqnkl"/>
          <w:rFonts w:ascii="GHEA Grapalat" w:hAnsi="GHEA Grapalat"/>
        </w:rPr>
        <w:t>было получено</w:t>
      </w:r>
      <w:r w:rsidRPr="002D714B">
        <w:rPr>
          <w:rFonts w:ascii="GHEA Grapalat" w:hAnsi="GHEA Grapalat"/>
        </w:rPr>
        <w:t xml:space="preserve"> </w:t>
      </w:r>
      <w:r w:rsidRPr="002D714B">
        <w:rPr>
          <w:rStyle w:val="ezkurwreuab5ozgtqnkl"/>
          <w:rFonts w:ascii="GHEA Grapalat" w:hAnsi="GHEA Grapalat"/>
        </w:rPr>
        <w:t>в день, предшествующий дню внесения Заказчиком платежного поручения и копии протокола в казначейскую систему уполномоченного органа.</w:t>
      </w:r>
      <w:r w:rsidRPr="002D714B">
        <w:rPr>
          <w:rStyle w:val="ezkurwreuab5ozgtqnkl"/>
          <w:rFonts w:ascii="GHEA Grapalat" w:hAnsi="GHEA Grapalat"/>
          <w:vertAlign w:val="superscript"/>
        </w:rPr>
        <w:t>35</w:t>
      </w:r>
    </w:p>
    <w:p w14:paraId="7364E608" w14:textId="77777777" w:rsidR="00A1306D" w:rsidRPr="002D714B" w:rsidRDefault="00A1306D" w:rsidP="00032D5D">
      <w:pPr>
        <w:widowControl w:val="0"/>
        <w:tabs>
          <w:tab w:val="left" w:pos="1276"/>
        </w:tabs>
        <w:ind w:firstLine="567"/>
        <w:jc w:val="both"/>
        <w:rPr>
          <w:rFonts w:ascii="GHEA Grapalat" w:hAnsi="GHEA Grapalat"/>
        </w:rPr>
      </w:pPr>
      <w:r w:rsidRPr="002D714B">
        <w:rPr>
          <w:rFonts w:ascii="GHEA Grapalat" w:hAnsi="GHEA Grapalat"/>
        </w:rPr>
        <w:t>8.13.</w:t>
      </w:r>
      <w:r w:rsidRPr="002D714B">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00D9AF5B" w14:textId="77777777" w:rsidR="00A1306D" w:rsidRPr="00873DBD" w:rsidRDefault="00A1306D" w:rsidP="00032D5D">
      <w:pPr>
        <w:widowControl w:val="0"/>
        <w:tabs>
          <w:tab w:val="left" w:pos="1276"/>
        </w:tabs>
        <w:ind w:firstLine="567"/>
        <w:jc w:val="both"/>
        <w:rPr>
          <w:rFonts w:ascii="GHEA Grapalat" w:hAnsi="GHEA Grapalat"/>
        </w:rPr>
      </w:pPr>
      <w:r w:rsidRPr="002D714B">
        <w:rPr>
          <w:rFonts w:ascii="GHEA Grapalat" w:hAnsi="GHEA Grapalat"/>
        </w:rPr>
        <w:t>8.14.</w:t>
      </w:r>
      <w:r w:rsidRPr="002D714B">
        <w:rPr>
          <w:rFonts w:ascii="GHEA Grapalat" w:hAnsi="GHEA Grapalat"/>
        </w:rPr>
        <w:tab/>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w:t>
      </w:r>
      <w:r w:rsidRPr="00873DBD">
        <w:rPr>
          <w:rFonts w:ascii="GHEA Grapalat" w:hAnsi="GHEA Grapalat"/>
        </w:rPr>
        <w:t>Приложения № 1, № 2, № 3, № 4 , № 4.1 и № 5 к настоящему договору считаются неотъемлемой частью договора.</w:t>
      </w:r>
    </w:p>
    <w:p w14:paraId="56C594EA" w14:textId="4414A031" w:rsidR="00BB28C8" w:rsidRDefault="00BB28C8" w:rsidP="00032D5D">
      <w:pPr>
        <w:widowControl w:val="0"/>
        <w:tabs>
          <w:tab w:val="left" w:pos="1276"/>
        </w:tabs>
        <w:ind w:firstLine="567"/>
        <w:jc w:val="both"/>
        <w:rPr>
          <w:rFonts w:ascii="GHEA Grapalat" w:hAnsi="GHEA Grapalat"/>
        </w:rPr>
      </w:pPr>
      <w:r w:rsidRPr="009F3DC7">
        <w:rPr>
          <w:rFonts w:ascii="GHEA Grapalat" w:hAnsi="GHEA Grapalat"/>
        </w:rPr>
        <w:t>8.1</w:t>
      </w:r>
      <w:r w:rsidR="00A1306D">
        <w:rPr>
          <w:rFonts w:ascii="GHEA Grapalat" w:hAnsi="GHEA Grapalat"/>
          <w:lang w:val="hy-AM"/>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66523FE1" w14:textId="77777777" w:rsidR="00B2713D" w:rsidRPr="009F3DC7" w:rsidRDefault="00B2713D" w:rsidP="00032D5D">
      <w:pPr>
        <w:widowControl w:val="0"/>
        <w:tabs>
          <w:tab w:val="left" w:pos="1276"/>
        </w:tabs>
        <w:ind w:firstLine="567"/>
        <w:jc w:val="both"/>
        <w:rPr>
          <w:rFonts w:ascii="GHEA Grapalat" w:hAnsi="GHEA Grapalat"/>
        </w:rPr>
      </w:pPr>
    </w:p>
    <w:p w14:paraId="03593EB1" w14:textId="77777777" w:rsidR="00BB28C8" w:rsidRPr="009F3DC7" w:rsidRDefault="00BB28C8" w:rsidP="00032D5D">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032D5D">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032D5D">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032D5D">
            <w:pPr>
              <w:widowControl w:val="0"/>
              <w:jc w:val="center"/>
              <w:rPr>
                <w:rFonts w:ascii="GHEA Grapalat" w:hAnsi="GHEA Grapalat"/>
              </w:rPr>
            </w:pPr>
          </w:p>
        </w:tc>
        <w:tc>
          <w:tcPr>
            <w:tcW w:w="4343" w:type="dxa"/>
          </w:tcPr>
          <w:p w14:paraId="54A50A05"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032D5D">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032D5D">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032D5D">
      <w:pPr>
        <w:widowControl w:val="0"/>
        <w:tabs>
          <w:tab w:val="left" w:pos="1276"/>
        </w:tabs>
        <w:ind w:firstLine="567"/>
        <w:jc w:val="both"/>
        <w:rPr>
          <w:rFonts w:ascii="GHEA Grapalat" w:hAnsi="GHEA Grapalat"/>
          <w:i/>
          <w:lang w:val="en-US"/>
        </w:rPr>
      </w:pPr>
    </w:p>
    <w:p w14:paraId="07788426" w14:textId="77777777" w:rsidR="00BB28C8" w:rsidRPr="009F3DC7" w:rsidRDefault="00BB28C8" w:rsidP="00032D5D">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032D5D">
      <w:pPr>
        <w:widowControl w:val="0"/>
        <w:ind w:firstLine="567"/>
        <w:rPr>
          <w:rFonts w:ascii="GHEA Grapalat" w:hAnsi="GHEA Grapalat"/>
          <w:i/>
        </w:rPr>
      </w:pPr>
      <w:r w:rsidRPr="009F3DC7">
        <w:rPr>
          <w:rFonts w:ascii="GHEA Grapalat" w:hAnsi="GHEA Grapalat"/>
        </w:rPr>
        <w:br w:type="page"/>
      </w:r>
    </w:p>
    <w:p w14:paraId="5EC04BF5" w14:textId="77777777" w:rsidR="00A67C15" w:rsidRDefault="00A67C15" w:rsidP="00032D5D">
      <w:pPr>
        <w:widowControl w:val="0"/>
        <w:ind w:firstLine="567"/>
        <w:jc w:val="right"/>
        <w:rPr>
          <w:rFonts w:ascii="GHEA Grapalat" w:hAnsi="GHEA Grapalat"/>
          <w:i/>
        </w:rPr>
        <w:sectPr w:rsidR="00A67C15" w:rsidSect="00616DD1">
          <w:footerReference w:type="default" r:id="rId9"/>
          <w:footnotePr>
            <w:pos w:val="beneathText"/>
          </w:footnotePr>
          <w:type w:val="nextColumn"/>
          <w:pgSz w:w="11907" w:h="16840" w:code="9"/>
          <w:pgMar w:top="900" w:right="1418" w:bottom="630" w:left="1418" w:header="561" w:footer="561" w:gutter="0"/>
          <w:cols w:space="720"/>
          <w:docGrid w:linePitch="326"/>
        </w:sectPr>
      </w:pPr>
    </w:p>
    <w:p w14:paraId="7D178500"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048F8880" w14:textId="11744A34" w:rsidR="00C715FB" w:rsidRDefault="00C715FB" w:rsidP="00032D5D">
      <w:pPr>
        <w:widowControl w:val="0"/>
        <w:ind w:firstLine="567"/>
        <w:jc w:val="center"/>
        <w:rPr>
          <w:rFonts w:ascii="GHEA Grapalat" w:hAnsi="GHEA Grapalat"/>
          <w:b/>
        </w:rPr>
      </w:pPr>
    </w:p>
    <w:p w14:paraId="2A58B8DA" w14:textId="54B239D9" w:rsidR="006D055E" w:rsidRDefault="006D055E" w:rsidP="00032D5D">
      <w:pPr>
        <w:widowControl w:val="0"/>
        <w:ind w:firstLine="567"/>
        <w:jc w:val="center"/>
        <w:rPr>
          <w:rFonts w:ascii="GHEA Grapalat" w:hAnsi="GHEA Grapalat"/>
          <w:b/>
        </w:rPr>
      </w:pPr>
    </w:p>
    <w:tbl>
      <w:tblPr>
        <w:tblW w:w="151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1876"/>
        <w:gridCol w:w="2708"/>
        <w:gridCol w:w="1252"/>
        <w:gridCol w:w="1753"/>
        <w:gridCol w:w="1172"/>
        <w:gridCol w:w="2615"/>
        <w:gridCol w:w="2596"/>
        <w:gridCol w:w="21"/>
      </w:tblGrid>
      <w:tr w:rsidR="00A67C15" w14:paraId="42835C09" w14:textId="77777777" w:rsidTr="00375C4E">
        <w:trPr>
          <w:trHeight w:val="360"/>
        </w:trPr>
        <w:tc>
          <w:tcPr>
            <w:tcW w:w="15162" w:type="dxa"/>
            <w:gridSpan w:val="9"/>
            <w:noWrap/>
            <w:hideMark/>
          </w:tcPr>
          <w:p w14:paraId="706DE1FB" w14:textId="77777777" w:rsidR="00A67C15" w:rsidRDefault="00A67C15">
            <w:pPr>
              <w:jc w:val="center"/>
              <w:rPr>
                <w:rFonts w:ascii="Calibri" w:hAnsi="Calibri" w:cs="Calibri"/>
                <w:sz w:val="28"/>
                <w:szCs w:val="28"/>
              </w:rPr>
            </w:pPr>
            <w:r>
              <w:rPr>
                <w:rFonts w:ascii="Calibri" w:hAnsi="Calibri" w:cs="Calibri"/>
                <w:sz w:val="28"/>
                <w:szCs w:val="28"/>
              </w:rPr>
              <w:t>ТЕХНИЧЕСКАЯ ХАРАКТЕРИСТИКА – ГРАФИК ЗАКУПОК</w:t>
            </w:r>
          </w:p>
        </w:tc>
      </w:tr>
      <w:tr w:rsidR="00A67C15" w14:paraId="057EB723" w14:textId="77777777" w:rsidTr="00375C4E">
        <w:trPr>
          <w:gridAfter w:val="1"/>
          <w:wAfter w:w="21" w:type="dxa"/>
          <w:trHeight w:val="660"/>
        </w:trPr>
        <w:tc>
          <w:tcPr>
            <w:tcW w:w="1169" w:type="dxa"/>
            <w:vMerge w:val="restart"/>
            <w:shd w:val="clear" w:color="000000" w:fill="FFFFFF"/>
            <w:vAlign w:val="center"/>
            <w:hideMark/>
          </w:tcPr>
          <w:p w14:paraId="332D8481" w14:textId="77777777" w:rsidR="00A67C15" w:rsidRDefault="00A67C15">
            <w:pPr>
              <w:jc w:val="center"/>
              <w:rPr>
                <w:rFonts w:ascii="Sylfaen" w:hAnsi="Sylfaen" w:cs="Calibri"/>
                <w:sz w:val="22"/>
                <w:szCs w:val="22"/>
              </w:rPr>
            </w:pPr>
            <w:r>
              <w:rPr>
                <w:rFonts w:ascii="Sylfaen" w:hAnsi="Sylfaen" w:cs="Calibri"/>
                <w:sz w:val="22"/>
                <w:szCs w:val="22"/>
              </w:rPr>
              <w:t>No</w:t>
            </w:r>
          </w:p>
        </w:tc>
        <w:tc>
          <w:tcPr>
            <w:tcW w:w="1876" w:type="dxa"/>
            <w:vMerge w:val="restart"/>
            <w:shd w:val="clear" w:color="000000" w:fill="FFFFFF"/>
            <w:vAlign w:val="center"/>
            <w:hideMark/>
          </w:tcPr>
          <w:p w14:paraId="744110DE" w14:textId="77777777" w:rsidR="00A67C15" w:rsidRDefault="00A67C15">
            <w:pPr>
              <w:jc w:val="center"/>
              <w:rPr>
                <w:rFonts w:ascii="Sylfaen" w:hAnsi="Sylfaen" w:cs="Calibri"/>
                <w:sz w:val="22"/>
                <w:szCs w:val="22"/>
              </w:rPr>
            </w:pPr>
            <w:r>
              <w:rPr>
                <w:rFonts w:ascii="Sylfaen" w:hAnsi="Sylfaen" w:cs="Calibri"/>
                <w:sz w:val="22"/>
                <w:szCs w:val="22"/>
              </w:rPr>
              <w:t>Код           (CPV)</w:t>
            </w:r>
          </w:p>
        </w:tc>
        <w:tc>
          <w:tcPr>
            <w:tcW w:w="2708" w:type="dxa"/>
            <w:vMerge w:val="restart"/>
            <w:shd w:val="clear" w:color="000000" w:fill="FFFFFF"/>
            <w:vAlign w:val="center"/>
            <w:hideMark/>
          </w:tcPr>
          <w:p w14:paraId="166D3E3A" w14:textId="5D4EC522" w:rsidR="00A67C15" w:rsidRDefault="00A67C15">
            <w:pPr>
              <w:jc w:val="center"/>
              <w:rPr>
                <w:rFonts w:ascii="Sylfaen" w:hAnsi="Sylfaen" w:cs="Calibri"/>
                <w:b/>
                <w:bCs/>
                <w:sz w:val="22"/>
                <w:szCs w:val="22"/>
              </w:rPr>
            </w:pPr>
            <w:r>
              <w:rPr>
                <w:rFonts w:ascii="Sylfaen" w:hAnsi="Sylfaen" w:cs="Calibri"/>
                <w:b/>
                <w:bCs/>
                <w:sz w:val="22"/>
                <w:szCs w:val="22"/>
              </w:rPr>
              <w:t xml:space="preserve">Наименование </w:t>
            </w:r>
            <w:r w:rsidR="00375C4E">
              <w:rPr>
                <w:rFonts w:ascii="Sylfaen" w:hAnsi="Sylfaen" w:cs="Calibri"/>
                <w:b/>
                <w:bCs/>
                <w:sz w:val="22"/>
                <w:szCs w:val="22"/>
              </w:rPr>
              <w:t>работы</w:t>
            </w:r>
          </w:p>
        </w:tc>
        <w:tc>
          <w:tcPr>
            <w:tcW w:w="1252" w:type="dxa"/>
            <w:vMerge w:val="restart"/>
            <w:shd w:val="clear" w:color="000000" w:fill="FFFFFF"/>
            <w:vAlign w:val="center"/>
            <w:hideMark/>
          </w:tcPr>
          <w:p w14:paraId="77F8F8EE" w14:textId="77777777" w:rsidR="00A67C15" w:rsidRDefault="00A67C15">
            <w:pPr>
              <w:jc w:val="center"/>
              <w:rPr>
                <w:rFonts w:ascii="Sylfaen" w:hAnsi="Sylfaen" w:cs="Calibri"/>
                <w:b/>
                <w:bCs/>
                <w:sz w:val="22"/>
                <w:szCs w:val="22"/>
              </w:rPr>
            </w:pPr>
            <w:r>
              <w:rPr>
                <w:rFonts w:ascii="Sylfaen" w:hAnsi="Sylfaen" w:cs="Calibri"/>
                <w:b/>
                <w:bCs/>
                <w:sz w:val="22"/>
                <w:szCs w:val="22"/>
              </w:rPr>
              <w:t>Единица измерения</w:t>
            </w:r>
          </w:p>
        </w:tc>
        <w:tc>
          <w:tcPr>
            <w:tcW w:w="1753" w:type="dxa"/>
            <w:vMerge w:val="restart"/>
            <w:shd w:val="clear" w:color="000000" w:fill="FFFFFF"/>
            <w:vAlign w:val="center"/>
            <w:hideMark/>
          </w:tcPr>
          <w:p w14:paraId="2572B5B4" w14:textId="77777777" w:rsidR="00A67C15" w:rsidRDefault="00A67C15">
            <w:pPr>
              <w:jc w:val="center"/>
              <w:rPr>
                <w:rFonts w:ascii="Sylfaen" w:hAnsi="Sylfaen" w:cs="Calibri"/>
                <w:b/>
                <w:bCs/>
                <w:sz w:val="22"/>
                <w:szCs w:val="22"/>
              </w:rPr>
            </w:pPr>
            <w:r>
              <w:rPr>
                <w:rFonts w:ascii="Sylfaen" w:hAnsi="Sylfaen" w:cs="Calibri"/>
                <w:b/>
                <w:bCs/>
                <w:sz w:val="22"/>
                <w:szCs w:val="22"/>
              </w:rPr>
              <w:t>Общий итог</w:t>
            </w:r>
            <w:r>
              <w:rPr>
                <w:rFonts w:ascii="Sylfaen" w:hAnsi="Sylfaen" w:cs="Calibri"/>
                <w:b/>
                <w:bCs/>
                <w:sz w:val="22"/>
                <w:szCs w:val="22"/>
              </w:rPr>
              <w:br/>
              <w:t xml:space="preserve"> /драм РА/</w:t>
            </w:r>
          </w:p>
        </w:tc>
        <w:tc>
          <w:tcPr>
            <w:tcW w:w="1172" w:type="dxa"/>
            <w:vMerge w:val="restart"/>
            <w:shd w:val="clear" w:color="000000" w:fill="FFFFFF"/>
            <w:vAlign w:val="center"/>
            <w:hideMark/>
          </w:tcPr>
          <w:p w14:paraId="3CB17BF4" w14:textId="77777777" w:rsidR="00A67C15" w:rsidRDefault="00A67C15">
            <w:pPr>
              <w:jc w:val="center"/>
              <w:rPr>
                <w:rFonts w:ascii="Sylfaen" w:hAnsi="Sylfaen" w:cs="Calibri"/>
                <w:b/>
                <w:bCs/>
                <w:sz w:val="22"/>
                <w:szCs w:val="22"/>
              </w:rPr>
            </w:pPr>
            <w:r>
              <w:rPr>
                <w:rFonts w:ascii="Sylfaen" w:hAnsi="Sylfaen" w:cs="Calibri"/>
                <w:b/>
                <w:bCs/>
                <w:sz w:val="22"/>
                <w:szCs w:val="22"/>
              </w:rPr>
              <w:t>Общее количество</w:t>
            </w:r>
          </w:p>
        </w:tc>
        <w:tc>
          <w:tcPr>
            <w:tcW w:w="2615" w:type="dxa"/>
            <w:shd w:val="clear" w:color="000000" w:fill="FFFFFF"/>
            <w:vAlign w:val="center"/>
            <w:hideMark/>
          </w:tcPr>
          <w:p w14:paraId="7FED1701" w14:textId="77777777" w:rsidR="00A67C15" w:rsidRDefault="00A67C15">
            <w:pPr>
              <w:jc w:val="center"/>
              <w:rPr>
                <w:rFonts w:ascii="Sylfaen" w:hAnsi="Sylfaen" w:cs="Calibri"/>
                <w:b/>
                <w:bCs/>
                <w:sz w:val="22"/>
                <w:szCs w:val="22"/>
              </w:rPr>
            </w:pPr>
            <w:r>
              <w:rPr>
                <w:rFonts w:ascii="Sylfaen" w:hAnsi="Sylfaen" w:cs="Calibri"/>
                <w:b/>
                <w:bCs/>
                <w:sz w:val="22"/>
                <w:szCs w:val="22"/>
              </w:rPr>
              <w:t>Услуга</w:t>
            </w:r>
          </w:p>
        </w:tc>
        <w:tc>
          <w:tcPr>
            <w:tcW w:w="2596" w:type="dxa"/>
            <w:shd w:val="clear" w:color="000000" w:fill="FFFFFF"/>
            <w:vAlign w:val="center"/>
            <w:hideMark/>
          </w:tcPr>
          <w:p w14:paraId="459879A0" w14:textId="77777777" w:rsidR="00A67C15" w:rsidRDefault="00A67C15">
            <w:pPr>
              <w:jc w:val="center"/>
              <w:rPr>
                <w:rFonts w:ascii="Sylfaen" w:hAnsi="Sylfaen" w:cs="Calibri"/>
                <w:b/>
                <w:bCs/>
                <w:sz w:val="22"/>
                <w:szCs w:val="22"/>
              </w:rPr>
            </w:pPr>
            <w:r>
              <w:rPr>
                <w:rFonts w:ascii="Sylfaen" w:hAnsi="Sylfaen" w:cs="Calibri"/>
                <w:b/>
                <w:bCs/>
                <w:sz w:val="22"/>
                <w:szCs w:val="22"/>
              </w:rPr>
              <w:t> </w:t>
            </w:r>
          </w:p>
        </w:tc>
      </w:tr>
      <w:tr w:rsidR="00A67C15" w14:paraId="5E7AEDFE" w14:textId="77777777" w:rsidTr="00375C4E">
        <w:trPr>
          <w:gridAfter w:val="1"/>
          <w:wAfter w:w="21" w:type="dxa"/>
          <w:trHeight w:val="750"/>
        </w:trPr>
        <w:tc>
          <w:tcPr>
            <w:tcW w:w="1169" w:type="dxa"/>
            <w:vMerge/>
            <w:vAlign w:val="center"/>
            <w:hideMark/>
          </w:tcPr>
          <w:p w14:paraId="69445C2E" w14:textId="77777777" w:rsidR="00A67C15" w:rsidRDefault="00A67C15">
            <w:pPr>
              <w:rPr>
                <w:rFonts w:ascii="Sylfaen" w:hAnsi="Sylfaen" w:cs="Calibri"/>
                <w:sz w:val="22"/>
                <w:szCs w:val="22"/>
              </w:rPr>
            </w:pPr>
          </w:p>
        </w:tc>
        <w:tc>
          <w:tcPr>
            <w:tcW w:w="1876" w:type="dxa"/>
            <w:vMerge/>
            <w:vAlign w:val="center"/>
            <w:hideMark/>
          </w:tcPr>
          <w:p w14:paraId="7E913FD3" w14:textId="77777777" w:rsidR="00A67C15" w:rsidRDefault="00A67C15">
            <w:pPr>
              <w:rPr>
                <w:rFonts w:ascii="Sylfaen" w:hAnsi="Sylfaen" w:cs="Calibri"/>
                <w:sz w:val="22"/>
                <w:szCs w:val="22"/>
              </w:rPr>
            </w:pPr>
          </w:p>
        </w:tc>
        <w:tc>
          <w:tcPr>
            <w:tcW w:w="2708" w:type="dxa"/>
            <w:vMerge/>
            <w:vAlign w:val="center"/>
            <w:hideMark/>
          </w:tcPr>
          <w:p w14:paraId="388987AE" w14:textId="77777777" w:rsidR="00A67C15" w:rsidRDefault="00A67C15">
            <w:pPr>
              <w:rPr>
                <w:rFonts w:ascii="Sylfaen" w:hAnsi="Sylfaen" w:cs="Calibri"/>
                <w:b/>
                <w:bCs/>
                <w:sz w:val="22"/>
                <w:szCs w:val="22"/>
              </w:rPr>
            </w:pPr>
          </w:p>
        </w:tc>
        <w:tc>
          <w:tcPr>
            <w:tcW w:w="1252" w:type="dxa"/>
            <w:vMerge/>
            <w:vAlign w:val="center"/>
            <w:hideMark/>
          </w:tcPr>
          <w:p w14:paraId="0F26F1AF" w14:textId="77777777" w:rsidR="00A67C15" w:rsidRDefault="00A67C15">
            <w:pPr>
              <w:rPr>
                <w:rFonts w:ascii="Sylfaen" w:hAnsi="Sylfaen" w:cs="Calibri"/>
                <w:b/>
                <w:bCs/>
                <w:sz w:val="22"/>
                <w:szCs w:val="22"/>
              </w:rPr>
            </w:pPr>
          </w:p>
        </w:tc>
        <w:tc>
          <w:tcPr>
            <w:tcW w:w="1753" w:type="dxa"/>
            <w:vMerge/>
            <w:vAlign w:val="center"/>
            <w:hideMark/>
          </w:tcPr>
          <w:p w14:paraId="64128763" w14:textId="77777777" w:rsidR="00A67C15" w:rsidRDefault="00A67C15">
            <w:pPr>
              <w:rPr>
                <w:rFonts w:ascii="Sylfaen" w:hAnsi="Sylfaen" w:cs="Calibri"/>
                <w:b/>
                <w:bCs/>
                <w:sz w:val="22"/>
                <w:szCs w:val="22"/>
              </w:rPr>
            </w:pPr>
          </w:p>
        </w:tc>
        <w:tc>
          <w:tcPr>
            <w:tcW w:w="1172" w:type="dxa"/>
            <w:vMerge/>
            <w:vAlign w:val="center"/>
            <w:hideMark/>
          </w:tcPr>
          <w:p w14:paraId="35E0BF60" w14:textId="77777777" w:rsidR="00A67C15" w:rsidRDefault="00A67C15">
            <w:pPr>
              <w:rPr>
                <w:rFonts w:ascii="Sylfaen" w:hAnsi="Sylfaen" w:cs="Calibri"/>
                <w:b/>
                <w:bCs/>
                <w:sz w:val="22"/>
                <w:szCs w:val="22"/>
              </w:rPr>
            </w:pPr>
          </w:p>
        </w:tc>
        <w:tc>
          <w:tcPr>
            <w:tcW w:w="2615" w:type="dxa"/>
            <w:vAlign w:val="center"/>
            <w:hideMark/>
          </w:tcPr>
          <w:p w14:paraId="0A1A9A9F" w14:textId="77777777" w:rsidR="00A67C15" w:rsidRDefault="00A67C15">
            <w:pPr>
              <w:jc w:val="center"/>
              <w:rPr>
                <w:rFonts w:ascii="GHEA Grapalat" w:hAnsi="GHEA Grapalat" w:cs="Calibri"/>
                <w:b/>
                <w:bCs/>
                <w:sz w:val="22"/>
                <w:szCs w:val="22"/>
              </w:rPr>
            </w:pPr>
            <w:r>
              <w:rPr>
                <w:rFonts w:ascii="GHEA Grapalat" w:hAnsi="GHEA Grapalat" w:cs="Calibri"/>
                <w:b/>
                <w:bCs/>
                <w:sz w:val="22"/>
                <w:szCs w:val="22"/>
              </w:rPr>
              <w:t>Адрес</w:t>
            </w:r>
          </w:p>
        </w:tc>
        <w:tc>
          <w:tcPr>
            <w:tcW w:w="2596" w:type="dxa"/>
            <w:vAlign w:val="center"/>
            <w:hideMark/>
          </w:tcPr>
          <w:p w14:paraId="39AA89F2" w14:textId="77777777" w:rsidR="00A67C15" w:rsidRDefault="00A67C15">
            <w:pPr>
              <w:jc w:val="center"/>
              <w:rPr>
                <w:rFonts w:ascii="GHEA Grapalat" w:hAnsi="GHEA Grapalat" w:cs="Calibri"/>
                <w:b/>
                <w:bCs/>
                <w:sz w:val="22"/>
                <w:szCs w:val="22"/>
              </w:rPr>
            </w:pPr>
            <w:r>
              <w:rPr>
                <w:rFonts w:ascii="GHEA Grapalat" w:hAnsi="GHEA Grapalat" w:cs="Calibri"/>
                <w:b/>
                <w:bCs/>
                <w:sz w:val="22"/>
                <w:szCs w:val="22"/>
              </w:rPr>
              <w:t>Срок</w:t>
            </w:r>
          </w:p>
        </w:tc>
      </w:tr>
      <w:tr w:rsidR="00375C4E" w14:paraId="308279B4" w14:textId="77777777" w:rsidTr="00375C4E">
        <w:trPr>
          <w:gridAfter w:val="1"/>
          <w:wAfter w:w="21" w:type="dxa"/>
          <w:trHeight w:val="1710"/>
        </w:trPr>
        <w:tc>
          <w:tcPr>
            <w:tcW w:w="1169" w:type="dxa"/>
            <w:vMerge w:val="restart"/>
            <w:noWrap/>
            <w:vAlign w:val="center"/>
            <w:hideMark/>
          </w:tcPr>
          <w:p w14:paraId="2D090463" w14:textId="77777777" w:rsidR="00375C4E" w:rsidRDefault="00375C4E" w:rsidP="00375C4E">
            <w:pPr>
              <w:jc w:val="center"/>
              <w:rPr>
                <w:rFonts w:ascii="Arial" w:hAnsi="Arial" w:cs="Arial"/>
                <w:sz w:val="28"/>
                <w:szCs w:val="28"/>
              </w:rPr>
            </w:pPr>
            <w:r>
              <w:rPr>
                <w:rFonts w:ascii="Arial" w:hAnsi="Arial" w:cs="Arial"/>
                <w:sz w:val="28"/>
                <w:szCs w:val="28"/>
              </w:rPr>
              <w:t>1</w:t>
            </w:r>
          </w:p>
        </w:tc>
        <w:tc>
          <w:tcPr>
            <w:tcW w:w="1876" w:type="dxa"/>
            <w:vMerge w:val="restart"/>
            <w:shd w:val="clear" w:color="000000" w:fill="FFFFFF"/>
            <w:vAlign w:val="center"/>
            <w:hideMark/>
          </w:tcPr>
          <w:p w14:paraId="4DFA1F02" w14:textId="022AA088" w:rsidR="00375C4E" w:rsidRPr="007B1AFA" w:rsidRDefault="00375C4E" w:rsidP="00375C4E">
            <w:pPr>
              <w:jc w:val="center"/>
              <w:rPr>
                <w:rFonts w:ascii="Arial Armenian" w:hAnsi="Arial Armenian" w:cs="Calibri"/>
                <w:sz w:val="20"/>
                <w:szCs w:val="20"/>
              </w:rPr>
            </w:pPr>
            <w:r w:rsidRPr="007B1AFA">
              <w:rPr>
                <w:rFonts w:ascii="GHEA Grapalat" w:hAnsi="GHEA Grapalat"/>
                <w:iCs/>
                <w:sz w:val="20"/>
                <w:szCs w:val="20"/>
                <w:lang w:val="hy-AM"/>
              </w:rPr>
              <w:t>45611300/130</w:t>
            </w:r>
          </w:p>
        </w:tc>
        <w:tc>
          <w:tcPr>
            <w:tcW w:w="2708" w:type="dxa"/>
            <w:vMerge w:val="restart"/>
            <w:shd w:val="clear" w:color="000000" w:fill="FFFFFF"/>
            <w:vAlign w:val="center"/>
            <w:hideMark/>
          </w:tcPr>
          <w:p w14:paraId="66C1469D" w14:textId="7EB4D33E" w:rsidR="00375C4E" w:rsidRPr="007B1AFA" w:rsidRDefault="00375C4E" w:rsidP="00375C4E">
            <w:pPr>
              <w:jc w:val="center"/>
              <w:rPr>
                <w:rFonts w:ascii="GHEA Grapalat" w:hAnsi="GHEA Grapalat"/>
                <w:iCs/>
                <w:sz w:val="20"/>
                <w:szCs w:val="20"/>
                <w:lang w:val="hy-AM"/>
              </w:rPr>
            </w:pPr>
            <w:r w:rsidRPr="007B1AFA">
              <w:rPr>
                <w:rFonts w:ascii="GHEA Grapalat" w:hAnsi="GHEA Grapalat"/>
                <w:iCs/>
                <w:sz w:val="20"/>
                <w:szCs w:val="20"/>
                <w:lang w:val="hy-AM"/>
              </w:rPr>
              <w:t>работы по строительству дворов</w:t>
            </w:r>
          </w:p>
        </w:tc>
        <w:tc>
          <w:tcPr>
            <w:tcW w:w="1252" w:type="dxa"/>
            <w:vMerge w:val="restart"/>
            <w:shd w:val="clear" w:color="000000" w:fill="FFFFFF"/>
            <w:vAlign w:val="center"/>
            <w:hideMark/>
          </w:tcPr>
          <w:p w14:paraId="1FBED1A6" w14:textId="77777777" w:rsidR="00375C4E" w:rsidRPr="007B1AFA" w:rsidRDefault="00375C4E" w:rsidP="00375C4E">
            <w:pPr>
              <w:jc w:val="center"/>
              <w:rPr>
                <w:rFonts w:ascii="GHEA Grapalat" w:hAnsi="GHEA Grapalat"/>
                <w:iCs/>
                <w:sz w:val="20"/>
                <w:szCs w:val="20"/>
                <w:lang w:val="hy-AM"/>
              </w:rPr>
            </w:pPr>
            <w:r w:rsidRPr="007B1AFA">
              <w:rPr>
                <w:rFonts w:ascii="GHEA Grapalat" w:hAnsi="GHEA Grapalat"/>
                <w:iCs/>
                <w:sz w:val="20"/>
                <w:szCs w:val="20"/>
                <w:lang w:val="hy-AM"/>
              </w:rPr>
              <w:t>драм</w:t>
            </w:r>
          </w:p>
        </w:tc>
        <w:tc>
          <w:tcPr>
            <w:tcW w:w="1753" w:type="dxa"/>
            <w:vMerge w:val="restart"/>
            <w:noWrap/>
            <w:vAlign w:val="center"/>
            <w:hideMark/>
          </w:tcPr>
          <w:p w14:paraId="767D9442" w14:textId="3BEE6D9B" w:rsidR="00375C4E" w:rsidRPr="007B1AFA" w:rsidRDefault="00375C4E" w:rsidP="00375C4E">
            <w:pPr>
              <w:jc w:val="center"/>
              <w:rPr>
                <w:rFonts w:ascii="GHEA Grapalat" w:hAnsi="GHEA Grapalat"/>
                <w:iCs/>
                <w:sz w:val="20"/>
                <w:szCs w:val="20"/>
                <w:lang w:val="hy-AM"/>
              </w:rPr>
            </w:pPr>
          </w:p>
        </w:tc>
        <w:tc>
          <w:tcPr>
            <w:tcW w:w="1172" w:type="dxa"/>
            <w:vMerge w:val="restart"/>
            <w:noWrap/>
            <w:vAlign w:val="center"/>
            <w:hideMark/>
          </w:tcPr>
          <w:p w14:paraId="4AADA8B4" w14:textId="77777777" w:rsidR="00375C4E" w:rsidRPr="007B1AFA" w:rsidRDefault="00375C4E" w:rsidP="00375C4E">
            <w:pPr>
              <w:jc w:val="center"/>
              <w:rPr>
                <w:rFonts w:ascii="GHEA Grapalat" w:hAnsi="GHEA Grapalat"/>
                <w:iCs/>
                <w:sz w:val="20"/>
                <w:szCs w:val="20"/>
                <w:lang w:val="hy-AM"/>
              </w:rPr>
            </w:pPr>
            <w:r w:rsidRPr="007B1AFA">
              <w:rPr>
                <w:rFonts w:ascii="GHEA Grapalat" w:hAnsi="GHEA Grapalat"/>
                <w:iCs/>
                <w:sz w:val="20"/>
                <w:szCs w:val="20"/>
                <w:lang w:val="hy-AM"/>
              </w:rPr>
              <w:t>1</w:t>
            </w:r>
          </w:p>
        </w:tc>
        <w:tc>
          <w:tcPr>
            <w:tcW w:w="2615" w:type="dxa"/>
            <w:vMerge w:val="restart"/>
            <w:shd w:val="clear" w:color="000000" w:fill="FFFFFF"/>
            <w:vAlign w:val="center"/>
          </w:tcPr>
          <w:p w14:paraId="032DDDA2" w14:textId="7E899469" w:rsidR="00375C4E" w:rsidRPr="007B1AFA" w:rsidRDefault="00375C4E" w:rsidP="00375C4E">
            <w:pPr>
              <w:jc w:val="center"/>
              <w:rPr>
                <w:rFonts w:ascii="GHEA Grapalat" w:hAnsi="GHEA Grapalat"/>
                <w:iCs/>
                <w:sz w:val="20"/>
                <w:szCs w:val="20"/>
                <w:lang w:val="hy-AM"/>
              </w:rPr>
            </w:pPr>
            <w:r w:rsidRPr="007B1AFA">
              <w:rPr>
                <w:rFonts w:ascii="GHEA Grapalat" w:hAnsi="GHEA Grapalat"/>
                <w:iCs/>
                <w:sz w:val="20"/>
                <w:szCs w:val="20"/>
                <w:lang w:val="hy-AM"/>
              </w:rPr>
              <w:t>на территории административного района</w:t>
            </w:r>
            <w:r w:rsidR="007B1AFA" w:rsidRPr="007B1AFA">
              <w:rPr>
                <w:rFonts w:ascii="GHEA Grapalat" w:hAnsi="GHEA Grapalat"/>
                <w:iCs/>
                <w:sz w:val="20"/>
                <w:szCs w:val="20"/>
                <w:lang w:val="hy-AM"/>
              </w:rPr>
              <w:t xml:space="preserve"> </w:t>
            </w:r>
            <w:r w:rsidR="007B1AFA" w:rsidRPr="007B1AFA">
              <w:rPr>
                <w:rFonts w:ascii="GHEA Grapalat" w:hAnsi="GHEA Grapalat"/>
                <w:iCs/>
                <w:sz w:val="20"/>
                <w:szCs w:val="20"/>
                <w:lang w:val="hy-AM"/>
              </w:rPr>
              <w:t>Кентрон</w:t>
            </w:r>
          </w:p>
        </w:tc>
        <w:tc>
          <w:tcPr>
            <w:tcW w:w="2596" w:type="dxa"/>
            <w:vMerge w:val="restart"/>
            <w:shd w:val="clear" w:color="000000" w:fill="FFFFFF"/>
            <w:vAlign w:val="center"/>
          </w:tcPr>
          <w:p w14:paraId="119C33F8" w14:textId="249B40D0" w:rsidR="00375C4E" w:rsidRPr="007B1AFA" w:rsidRDefault="00707E0C" w:rsidP="00375C4E">
            <w:pPr>
              <w:jc w:val="center"/>
              <w:rPr>
                <w:rFonts w:ascii="GHEA Grapalat" w:hAnsi="GHEA Grapalat"/>
                <w:iCs/>
                <w:sz w:val="20"/>
                <w:szCs w:val="20"/>
                <w:lang w:val="hy-AM"/>
              </w:rPr>
            </w:pPr>
            <w:r w:rsidRPr="00707E0C">
              <w:rPr>
                <w:rFonts w:ascii="GHEA Grapalat" w:hAnsi="GHEA Grapalat"/>
                <w:iCs/>
                <w:sz w:val="20"/>
                <w:szCs w:val="20"/>
                <w:lang w:val="hy-AM"/>
              </w:rPr>
              <w:t>Строительные работы по договору начинаются со дня вступления в силу договора на оказание услуг по техническому надзору до 70 календарных дней включительно</w:t>
            </w:r>
          </w:p>
        </w:tc>
      </w:tr>
      <w:tr w:rsidR="00375C4E" w14:paraId="3A1125B7" w14:textId="77777777" w:rsidTr="00375C4E">
        <w:trPr>
          <w:gridAfter w:val="1"/>
          <w:wAfter w:w="21" w:type="dxa"/>
          <w:trHeight w:val="1650"/>
        </w:trPr>
        <w:tc>
          <w:tcPr>
            <w:tcW w:w="1169" w:type="dxa"/>
            <w:vMerge/>
            <w:vAlign w:val="center"/>
            <w:hideMark/>
          </w:tcPr>
          <w:p w14:paraId="1883B93F" w14:textId="77777777" w:rsidR="00375C4E" w:rsidRDefault="00375C4E">
            <w:pPr>
              <w:rPr>
                <w:rFonts w:ascii="Arial" w:hAnsi="Arial" w:cs="Arial"/>
                <w:sz w:val="28"/>
                <w:szCs w:val="28"/>
              </w:rPr>
            </w:pPr>
          </w:p>
        </w:tc>
        <w:tc>
          <w:tcPr>
            <w:tcW w:w="1876" w:type="dxa"/>
            <w:vMerge/>
            <w:vAlign w:val="center"/>
            <w:hideMark/>
          </w:tcPr>
          <w:p w14:paraId="10666AF9" w14:textId="77777777" w:rsidR="00375C4E" w:rsidRDefault="00375C4E">
            <w:pPr>
              <w:rPr>
                <w:rFonts w:ascii="Arial Armenian" w:hAnsi="Arial Armenian" w:cs="Calibri"/>
                <w:sz w:val="28"/>
                <w:szCs w:val="28"/>
              </w:rPr>
            </w:pPr>
          </w:p>
        </w:tc>
        <w:tc>
          <w:tcPr>
            <w:tcW w:w="2708" w:type="dxa"/>
            <w:vMerge/>
            <w:vAlign w:val="center"/>
            <w:hideMark/>
          </w:tcPr>
          <w:p w14:paraId="7E309432" w14:textId="77777777" w:rsidR="00375C4E" w:rsidRDefault="00375C4E">
            <w:pPr>
              <w:rPr>
                <w:rFonts w:ascii="Arial LatArm" w:hAnsi="Arial LatArm" w:cs="Calibri"/>
                <w:sz w:val="28"/>
                <w:szCs w:val="28"/>
              </w:rPr>
            </w:pPr>
          </w:p>
        </w:tc>
        <w:tc>
          <w:tcPr>
            <w:tcW w:w="1252" w:type="dxa"/>
            <w:vMerge/>
            <w:vAlign w:val="center"/>
            <w:hideMark/>
          </w:tcPr>
          <w:p w14:paraId="28B24212" w14:textId="77777777" w:rsidR="00375C4E" w:rsidRDefault="00375C4E">
            <w:pPr>
              <w:rPr>
                <w:rFonts w:ascii="Arial LatArm" w:hAnsi="Arial LatArm" w:cs="Calibri"/>
                <w:sz w:val="28"/>
                <w:szCs w:val="28"/>
              </w:rPr>
            </w:pPr>
          </w:p>
        </w:tc>
        <w:tc>
          <w:tcPr>
            <w:tcW w:w="1753" w:type="dxa"/>
            <w:vMerge/>
            <w:vAlign w:val="center"/>
            <w:hideMark/>
          </w:tcPr>
          <w:p w14:paraId="599D6269" w14:textId="77777777" w:rsidR="00375C4E" w:rsidRDefault="00375C4E">
            <w:pPr>
              <w:rPr>
                <w:rFonts w:ascii="Arial" w:hAnsi="Arial" w:cs="Arial"/>
                <w:b/>
                <w:bCs/>
                <w:sz w:val="28"/>
                <w:szCs w:val="28"/>
              </w:rPr>
            </w:pPr>
          </w:p>
        </w:tc>
        <w:tc>
          <w:tcPr>
            <w:tcW w:w="1172" w:type="dxa"/>
            <w:vMerge/>
            <w:vAlign w:val="center"/>
            <w:hideMark/>
          </w:tcPr>
          <w:p w14:paraId="05D546FE" w14:textId="77777777" w:rsidR="00375C4E" w:rsidRDefault="00375C4E">
            <w:pPr>
              <w:rPr>
                <w:rFonts w:ascii="Arial" w:hAnsi="Arial" w:cs="Arial"/>
                <w:sz w:val="28"/>
                <w:szCs w:val="28"/>
              </w:rPr>
            </w:pPr>
          </w:p>
        </w:tc>
        <w:tc>
          <w:tcPr>
            <w:tcW w:w="2615" w:type="dxa"/>
            <w:vMerge/>
            <w:vAlign w:val="center"/>
          </w:tcPr>
          <w:p w14:paraId="62112084" w14:textId="77777777" w:rsidR="00375C4E" w:rsidRDefault="00375C4E">
            <w:pPr>
              <w:rPr>
                <w:rFonts w:ascii="Sylfaen" w:hAnsi="Sylfaen" w:cs="Calibri"/>
                <w:sz w:val="28"/>
                <w:szCs w:val="28"/>
              </w:rPr>
            </w:pPr>
          </w:p>
        </w:tc>
        <w:tc>
          <w:tcPr>
            <w:tcW w:w="2596" w:type="dxa"/>
            <w:vMerge/>
            <w:vAlign w:val="center"/>
          </w:tcPr>
          <w:p w14:paraId="4619422B" w14:textId="77777777" w:rsidR="00375C4E" w:rsidRDefault="00375C4E">
            <w:pPr>
              <w:rPr>
                <w:rFonts w:ascii="Sylfaen" w:hAnsi="Sylfaen" w:cs="Calibri"/>
                <w:sz w:val="28"/>
                <w:szCs w:val="28"/>
              </w:rPr>
            </w:pPr>
          </w:p>
        </w:tc>
      </w:tr>
      <w:tr w:rsidR="00375C4E" w14:paraId="79979F20" w14:textId="77777777" w:rsidTr="00375C4E">
        <w:trPr>
          <w:gridAfter w:val="1"/>
          <w:wAfter w:w="21" w:type="dxa"/>
          <w:trHeight w:val="1335"/>
        </w:trPr>
        <w:tc>
          <w:tcPr>
            <w:tcW w:w="1169" w:type="dxa"/>
            <w:vMerge/>
            <w:vAlign w:val="center"/>
            <w:hideMark/>
          </w:tcPr>
          <w:p w14:paraId="3EE0AD94" w14:textId="77777777" w:rsidR="00375C4E" w:rsidRDefault="00375C4E">
            <w:pPr>
              <w:rPr>
                <w:rFonts w:ascii="Arial" w:hAnsi="Arial" w:cs="Arial"/>
                <w:sz w:val="28"/>
                <w:szCs w:val="28"/>
              </w:rPr>
            </w:pPr>
          </w:p>
        </w:tc>
        <w:tc>
          <w:tcPr>
            <w:tcW w:w="1876" w:type="dxa"/>
            <w:vMerge/>
            <w:vAlign w:val="center"/>
            <w:hideMark/>
          </w:tcPr>
          <w:p w14:paraId="4C6FE746" w14:textId="77777777" w:rsidR="00375C4E" w:rsidRDefault="00375C4E">
            <w:pPr>
              <w:rPr>
                <w:rFonts w:ascii="Arial Armenian" w:hAnsi="Arial Armenian" w:cs="Calibri"/>
                <w:sz w:val="28"/>
                <w:szCs w:val="28"/>
              </w:rPr>
            </w:pPr>
          </w:p>
        </w:tc>
        <w:tc>
          <w:tcPr>
            <w:tcW w:w="2708" w:type="dxa"/>
            <w:vMerge/>
            <w:vAlign w:val="center"/>
            <w:hideMark/>
          </w:tcPr>
          <w:p w14:paraId="639E25D7" w14:textId="77777777" w:rsidR="00375C4E" w:rsidRDefault="00375C4E">
            <w:pPr>
              <w:rPr>
                <w:rFonts w:ascii="Arial LatArm" w:hAnsi="Arial LatArm" w:cs="Calibri"/>
                <w:sz w:val="28"/>
                <w:szCs w:val="28"/>
              </w:rPr>
            </w:pPr>
          </w:p>
        </w:tc>
        <w:tc>
          <w:tcPr>
            <w:tcW w:w="1252" w:type="dxa"/>
            <w:vMerge/>
            <w:vAlign w:val="center"/>
            <w:hideMark/>
          </w:tcPr>
          <w:p w14:paraId="451E98D3" w14:textId="77777777" w:rsidR="00375C4E" w:rsidRDefault="00375C4E">
            <w:pPr>
              <w:rPr>
                <w:rFonts w:ascii="Arial LatArm" w:hAnsi="Arial LatArm" w:cs="Calibri"/>
                <w:sz w:val="28"/>
                <w:szCs w:val="28"/>
              </w:rPr>
            </w:pPr>
          </w:p>
        </w:tc>
        <w:tc>
          <w:tcPr>
            <w:tcW w:w="1753" w:type="dxa"/>
            <w:vMerge/>
            <w:vAlign w:val="center"/>
            <w:hideMark/>
          </w:tcPr>
          <w:p w14:paraId="41D9A9D3" w14:textId="77777777" w:rsidR="00375C4E" w:rsidRDefault="00375C4E">
            <w:pPr>
              <w:rPr>
                <w:rFonts w:ascii="Arial" w:hAnsi="Arial" w:cs="Arial"/>
                <w:b/>
                <w:bCs/>
                <w:sz w:val="28"/>
                <w:szCs w:val="28"/>
              </w:rPr>
            </w:pPr>
          </w:p>
        </w:tc>
        <w:tc>
          <w:tcPr>
            <w:tcW w:w="1172" w:type="dxa"/>
            <w:vMerge/>
            <w:vAlign w:val="center"/>
            <w:hideMark/>
          </w:tcPr>
          <w:p w14:paraId="5654CEF4" w14:textId="77777777" w:rsidR="00375C4E" w:rsidRDefault="00375C4E">
            <w:pPr>
              <w:rPr>
                <w:rFonts w:ascii="Arial" w:hAnsi="Arial" w:cs="Arial"/>
                <w:sz w:val="28"/>
                <w:szCs w:val="28"/>
              </w:rPr>
            </w:pPr>
          </w:p>
        </w:tc>
        <w:tc>
          <w:tcPr>
            <w:tcW w:w="2615" w:type="dxa"/>
            <w:vMerge/>
            <w:vAlign w:val="center"/>
          </w:tcPr>
          <w:p w14:paraId="0E94558A" w14:textId="77777777" w:rsidR="00375C4E" w:rsidRDefault="00375C4E">
            <w:pPr>
              <w:rPr>
                <w:rFonts w:ascii="Sylfaen" w:hAnsi="Sylfaen" w:cs="Calibri"/>
                <w:sz w:val="28"/>
                <w:szCs w:val="28"/>
              </w:rPr>
            </w:pPr>
          </w:p>
        </w:tc>
        <w:tc>
          <w:tcPr>
            <w:tcW w:w="2596" w:type="dxa"/>
            <w:vMerge/>
            <w:vAlign w:val="center"/>
          </w:tcPr>
          <w:p w14:paraId="6BA23C03" w14:textId="77777777" w:rsidR="00375C4E" w:rsidRDefault="00375C4E">
            <w:pPr>
              <w:rPr>
                <w:rFonts w:ascii="Sylfaen" w:hAnsi="Sylfaen" w:cs="Calibri"/>
                <w:sz w:val="28"/>
                <w:szCs w:val="28"/>
              </w:rPr>
            </w:pPr>
          </w:p>
        </w:tc>
      </w:tr>
    </w:tbl>
    <w:p w14:paraId="1FF2C887" w14:textId="77777777" w:rsidR="00FA2C2D" w:rsidRPr="002C12BB" w:rsidRDefault="00FA2C2D" w:rsidP="00032D5D">
      <w:pPr>
        <w:jc w:val="center"/>
        <w:rPr>
          <w:rFonts w:ascii="GHEA Grapalat" w:hAnsi="GHEA Grapalat" w:cs="Sylfaen"/>
          <w:b/>
          <w:bCs/>
          <w:color w:val="000000"/>
        </w:rPr>
      </w:pPr>
    </w:p>
    <w:p w14:paraId="5C2888D1" w14:textId="77777777" w:rsidR="005047E3" w:rsidRPr="005047E3" w:rsidRDefault="005047E3">
      <w:pPr>
        <w:pStyle w:val="ListParagraph"/>
        <w:numPr>
          <w:ilvl w:val="0"/>
          <w:numId w:val="10"/>
        </w:numPr>
        <w:spacing w:after="200" w:line="276" w:lineRule="auto"/>
        <w:jc w:val="both"/>
        <w:rPr>
          <w:rFonts w:ascii="GHEA Grapalat" w:eastAsia="Calibri" w:hAnsi="GHEA Grapalat" w:cs="Sylfaen"/>
          <w:bCs/>
          <w:iCs/>
          <w:color w:val="000000"/>
        </w:rPr>
      </w:pPr>
      <w:r w:rsidRPr="005047E3">
        <w:rPr>
          <w:rFonts w:ascii="GHEA Grapalat" w:eastAsia="Calibri" w:hAnsi="GHEA Grapalat" w:cs="Sylfaen"/>
          <w:bCs/>
          <w:iCs/>
          <w:color w:val="000000"/>
        </w:rPr>
        <w:t>Адреса работ</w:t>
      </w:r>
    </w:p>
    <w:tbl>
      <w:tblPr>
        <w:tblStyle w:val="TableGrid"/>
        <w:tblW w:w="0" w:type="auto"/>
        <w:jc w:val="center"/>
        <w:shd w:val="clear" w:color="auto" w:fill="FFC000"/>
        <w:tblLook w:val="04A0" w:firstRow="1" w:lastRow="0" w:firstColumn="1" w:lastColumn="0" w:noHBand="0" w:noVBand="1"/>
      </w:tblPr>
      <w:tblGrid>
        <w:gridCol w:w="12602"/>
      </w:tblGrid>
      <w:tr w:rsidR="005047E3" w:rsidRPr="00F80D54" w14:paraId="4A98C371" w14:textId="77777777" w:rsidTr="00330274">
        <w:trPr>
          <w:trHeight w:val="450"/>
          <w:jc w:val="center"/>
        </w:trPr>
        <w:tc>
          <w:tcPr>
            <w:tcW w:w="12602" w:type="dxa"/>
          </w:tcPr>
          <w:p w14:paraId="1A159F9B" w14:textId="77777777" w:rsidR="005047E3" w:rsidRPr="00511DDF" w:rsidRDefault="005047E3" w:rsidP="00330274">
            <w:pPr>
              <w:jc w:val="center"/>
              <w:rPr>
                <w:rFonts w:ascii="Arial" w:hAnsi="Arial" w:cs="Arial"/>
                <w:sz w:val="18"/>
                <w:szCs w:val="18"/>
              </w:rPr>
            </w:pPr>
            <w:r w:rsidRPr="00205B56">
              <w:rPr>
                <w:rFonts w:ascii="Arial" w:hAnsi="Arial" w:cs="Arial"/>
                <w:sz w:val="18"/>
                <w:szCs w:val="18"/>
              </w:rPr>
              <w:lastRenderedPageBreak/>
              <w:t>Америкян ул. Площадка-Норагюх, Кохбаци 1 а, Ханджян 31-33, Айгестан 9/67, Налбандян 47, Сарьян 4, Т.Мец 28, Исаков 4/1, Хоренаци 8, ​​Заварян 57/19, Налбандян 7/1, Туманян 9 а, Туманян 11 а, Парпеци 9 б, Баграмян 21, Маштоц 2-4, Чаренц 4, Аргишти 17, Демирчян 40, Сарьян 33-35, Лемкин 14, Туманян 1 - Анрапетутян 76/2, Маштоц 43,45, Туманян 64 а, Брюсов 1, Брюсов 2, Брюсов 28, Хоренаци 47/1, Атенк 6, Анрапетутян около Зовк, Гераци Рядом с 22 (футбольные поля), Исаакян 36 (Каскад) (футбольные поля), Хоренаци 25,27 (футбольные поля), Хоренаци 27,29 (футбольные поля), Маштоц 5 (футбольные поля), Вардананц 28 (футбольные поля), Налбандян 50 (футбольные поля), Чаренц 66 (футбольные поля), Нар-Дос 73а (футбольные поля), Агаян 9 (футбольные поля), Абовян 34а (футбольные поля), Нар-Дос 75 ​​(футбольные поля), Налбандян 25 а (футбольные поля), Нар-Дос 4, Ер.Кечар 15, Каджазнуни 11, Киликия - школа № 80, Чаренц 75 - школа № 10, Паронян 4а, Гераци 18, Гераци 20, Демирчян 28, Анрапетутян 62, Пушкини 43, Маштоц 16, Каджазнуни 9, Микаел Чайлахян 67</w:t>
            </w:r>
            <w:r>
              <w:rPr>
                <w:rFonts w:ascii="Arial" w:hAnsi="Arial" w:cs="Arial"/>
                <w:sz w:val="18"/>
                <w:szCs w:val="18"/>
                <w:lang w:val="hy-AM"/>
              </w:rPr>
              <w:t xml:space="preserve">, </w:t>
            </w:r>
            <w:r>
              <w:rPr>
                <w:rFonts w:ascii="Arial" w:hAnsi="Arial" w:cs="Arial"/>
                <w:sz w:val="18"/>
                <w:szCs w:val="18"/>
              </w:rPr>
              <w:t>Закян 2 Б</w:t>
            </w:r>
          </w:p>
        </w:tc>
      </w:tr>
    </w:tbl>
    <w:p w14:paraId="52C32A8E" w14:textId="77777777" w:rsidR="0059189E" w:rsidRPr="005047E3" w:rsidRDefault="0059189E" w:rsidP="00032D5D">
      <w:pPr>
        <w:jc w:val="center"/>
        <w:rPr>
          <w:rFonts w:ascii="GHEA Grapalat" w:hAnsi="GHEA Grapalat" w:cs="Sylfaen"/>
          <w:b/>
          <w:bCs/>
          <w:color w:val="000000"/>
        </w:rPr>
      </w:pPr>
    </w:p>
    <w:p w14:paraId="6F173939" w14:textId="77777777" w:rsidR="0059189E" w:rsidRPr="005047E3" w:rsidRDefault="0059189E" w:rsidP="00032D5D">
      <w:pPr>
        <w:jc w:val="center"/>
        <w:rPr>
          <w:rFonts w:ascii="GHEA Grapalat" w:hAnsi="GHEA Grapalat" w:cs="Sylfaen"/>
          <w:b/>
          <w:bCs/>
          <w:color w:val="000000"/>
        </w:rPr>
      </w:pPr>
    </w:p>
    <w:p w14:paraId="649A5338" w14:textId="77777777" w:rsidR="005047E3" w:rsidRDefault="005047E3" w:rsidP="005047E3">
      <w:pPr>
        <w:tabs>
          <w:tab w:val="left" w:pos="1276"/>
        </w:tabs>
        <w:ind w:left="851" w:right="567"/>
        <w:rPr>
          <w:rFonts w:ascii="GHEA Grapalat" w:hAnsi="GHEA Grapalat" w:cs="Sylfaen"/>
          <w:bCs/>
          <w:iCs/>
          <w:color w:val="000000" w:themeColor="text1"/>
        </w:rPr>
      </w:pPr>
      <w:r w:rsidRPr="005E3174">
        <w:rPr>
          <w:rFonts w:ascii="GHEA Grapalat" w:hAnsi="GHEA Grapalat" w:cs="Sylfaen"/>
          <w:bCs/>
          <w:iCs/>
          <w:color w:val="000000" w:themeColor="text1"/>
        </w:rPr>
        <w:t xml:space="preserve">Для исполнения работ требуются лицензия и Вкладыши в лицензию: </w:t>
      </w:r>
    </w:p>
    <w:p w14:paraId="0F7764F6" w14:textId="77777777" w:rsidR="005047E3" w:rsidRPr="005E3174" w:rsidRDefault="005047E3" w:rsidP="005047E3">
      <w:pPr>
        <w:tabs>
          <w:tab w:val="left" w:pos="1276"/>
        </w:tabs>
        <w:ind w:left="851" w:right="567"/>
        <w:rPr>
          <w:rFonts w:ascii="GHEA Grapalat" w:hAnsi="GHEA Grapalat" w:cs="Sylfaen"/>
          <w:bCs/>
          <w:iCs/>
          <w:color w:val="000000" w:themeColor="text1"/>
        </w:rPr>
      </w:pPr>
      <w:r w:rsidRPr="005E3174">
        <w:rPr>
          <w:rFonts w:ascii="GHEA Grapalat" w:hAnsi="GHEA Grapalat" w:cs="Sylfaen"/>
          <w:bCs/>
          <w:iCs/>
          <w:color w:val="000000" w:themeColor="text1"/>
        </w:rPr>
        <w:t>Вкладыши в лицензию код 08 водоснабжение и водоотведение (внутренние и наружные сети водоснабжения и водоотведения, гидромелиорация) лицензия 3-го класса,</w:t>
      </w:r>
    </w:p>
    <w:p w14:paraId="7268EE22" w14:textId="77777777" w:rsidR="005047E3" w:rsidRPr="005E3174" w:rsidRDefault="005047E3">
      <w:pPr>
        <w:pStyle w:val="ListParagraph"/>
        <w:numPr>
          <w:ilvl w:val="0"/>
          <w:numId w:val="10"/>
        </w:numPr>
        <w:tabs>
          <w:tab w:val="left" w:pos="1134"/>
        </w:tabs>
        <w:suppressAutoHyphens/>
        <w:spacing w:after="160" w:line="259" w:lineRule="auto"/>
        <w:ind w:left="851" w:right="567" w:firstLine="0"/>
        <w:contextualSpacing/>
        <w:rPr>
          <w:rFonts w:ascii="GHEA Grapalat" w:hAnsi="GHEA Grapalat" w:cs="Sylfaen"/>
          <w:bCs/>
          <w:iCs/>
          <w:color w:val="000000" w:themeColor="text1"/>
        </w:rPr>
      </w:pPr>
      <w:r w:rsidRPr="005E3174">
        <w:rPr>
          <w:rFonts w:ascii="GHEA Grapalat" w:hAnsi="GHEA Grapalat" w:cs="Sylfaen"/>
          <w:bCs/>
          <w:iCs/>
          <w:color w:val="000000" w:themeColor="text1"/>
        </w:rPr>
        <w:t>Вкладыши в лицензию код 04 жилые, общественные и промышленные сооружения, лицензия 2-го класса,</w:t>
      </w:r>
    </w:p>
    <w:p w14:paraId="3DD6DBDF" w14:textId="77777777" w:rsidR="00D86A06" w:rsidRDefault="00D86A06" w:rsidP="00032D5D">
      <w:pPr>
        <w:jc w:val="center"/>
        <w:rPr>
          <w:rFonts w:ascii="GHEA Grapalat" w:hAnsi="GHEA Grapalat" w:cs="Sylfaen"/>
          <w:b/>
          <w:bCs/>
          <w:color w:val="000000"/>
        </w:rPr>
      </w:pPr>
    </w:p>
    <w:tbl>
      <w:tblPr>
        <w:tblW w:w="11202" w:type="dxa"/>
        <w:tblLook w:val="04A0" w:firstRow="1" w:lastRow="0" w:firstColumn="1" w:lastColumn="0" w:noHBand="0" w:noVBand="1"/>
      </w:tblPr>
      <w:tblGrid>
        <w:gridCol w:w="738"/>
        <w:gridCol w:w="1317"/>
        <w:gridCol w:w="2865"/>
        <w:gridCol w:w="1278"/>
        <w:gridCol w:w="1517"/>
        <w:gridCol w:w="1418"/>
        <w:gridCol w:w="1847"/>
        <w:gridCol w:w="222"/>
      </w:tblGrid>
      <w:tr w:rsidR="00402A13" w:rsidRPr="00101BCC" w14:paraId="1751411B" w14:textId="77777777" w:rsidTr="00BF48F5">
        <w:trPr>
          <w:gridAfter w:val="1"/>
          <w:wAfter w:w="222" w:type="dxa"/>
          <w:trHeight w:val="285"/>
        </w:trPr>
        <w:tc>
          <w:tcPr>
            <w:tcW w:w="10980" w:type="dxa"/>
            <w:gridSpan w:val="7"/>
            <w:vMerge w:val="restart"/>
            <w:tcBorders>
              <w:top w:val="nil"/>
              <w:left w:val="nil"/>
              <w:bottom w:val="nil"/>
              <w:right w:val="nil"/>
            </w:tcBorders>
            <w:vAlign w:val="center"/>
            <w:hideMark/>
          </w:tcPr>
          <w:p w14:paraId="3E888B35" w14:textId="77777777" w:rsidR="00402A13" w:rsidRPr="00101BCC" w:rsidRDefault="00402A13" w:rsidP="00BF48F5">
            <w:pPr>
              <w:jc w:val="center"/>
              <w:rPr>
                <w:rFonts w:ascii="Arial Armenian" w:hAnsi="Arial Armenian" w:cs="Arial"/>
                <w:b/>
                <w:bCs/>
              </w:rPr>
            </w:pPr>
            <w:r w:rsidRPr="00101BCC">
              <w:rPr>
                <w:rFonts w:ascii="Sylfaen" w:hAnsi="Sylfaen" w:cs="Sylfaen"/>
                <w:b/>
                <w:bCs/>
              </w:rPr>
              <w:t>Բակային</w:t>
            </w:r>
            <w:r w:rsidRPr="00101BCC">
              <w:rPr>
                <w:rFonts w:ascii="Arial Armenian" w:hAnsi="Arial Armenian" w:cs="Arial"/>
                <w:b/>
                <w:bCs/>
              </w:rPr>
              <w:t xml:space="preserve"> </w:t>
            </w:r>
            <w:r w:rsidRPr="00101BCC">
              <w:rPr>
                <w:rFonts w:ascii="Sylfaen" w:hAnsi="Sylfaen" w:cs="Sylfaen"/>
                <w:b/>
                <w:bCs/>
              </w:rPr>
              <w:t>տարածքների</w:t>
            </w:r>
            <w:r w:rsidRPr="00101BCC">
              <w:rPr>
                <w:rFonts w:ascii="Arial Armenian" w:hAnsi="Arial Armenian" w:cs="Arial"/>
                <w:b/>
                <w:bCs/>
              </w:rPr>
              <w:t xml:space="preserve"> </w:t>
            </w:r>
            <w:r w:rsidRPr="00101BCC">
              <w:rPr>
                <w:rFonts w:ascii="Sylfaen" w:hAnsi="Sylfaen" w:cs="Sylfaen"/>
                <w:b/>
                <w:bCs/>
              </w:rPr>
              <w:t>ընթացիկ</w:t>
            </w:r>
            <w:r w:rsidRPr="00101BCC">
              <w:rPr>
                <w:rFonts w:ascii="Arial Armenian" w:hAnsi="Arial Armenian" w:cs="Arial"/>
                <w:b/>
                <w:bCs/>
              </w:rPr>
              <w:t xml:space="preserve"> </w:t>
            </w:r>
            <w:r w:rsidRPr="00101BCC">
              <w:rPr>
                <w:rFonts w:ascii="Sylfaen" w:hAnsi="Sylfaen" w:cs="Sylfaen"/>
                <w:b/>
                <w:bCs/>
              </w:rPr>
              <w:t>վերանորոգման</w:t>
            </w:r>
            <w:r w:rsidRPr="00101BCC">
              <w:rPr>
                <w:rFonts w:ascii="Arial Armenian" w:hAnsi="Arial Armenian" w:cs="Arial"/>
                <w:b/>
                <w:bCs/>
              </w:rPr>
              <w:t xml:space="preserve">   </w:t>
            </w:r>
            <w:r w:rsidRPr="00101BCC">
              <w:rPr>
                <w:rFonts w:ascii="Arial Armenian" w:hAnsi="Arial Armenian" w:cs="Arial"/>
                <w:b/>
                <w:bCs/>
              </w:rPr>
              <w:br/>
            </w:r>
            <w:r w:rsidRPr="00101BCC">
              <w:rPr>
                <w:rFonts w:ascii="Calibri" w:hAnsi="Calibri" w:cs="Calibri"/>
                <w:b/>
                <w:bCs/>
              </w:rPr>
              <w:t>Благоустройство</w:t>
            </w:r>
            <w:r w:rsidRPr="00101BCC">
              <w:rPr>
                <w:rFonts w:ascii="Arial Armenian" w:hAnsi="Arial Armenian" w:cs="Arial"/>
                <w:b/>
                <w:bCs/>
              </w:rPr>
              <w:t xml:space="preserve"> </w:t>
            </w:r>
            <w:r w:rsidRPr="00101BCC">
              <w:rPr>
                <w:rFonts w:ascii="Calibri" w:hAnsi="Calibri" w:cs="Calibri"/>
                <w:b/>
                <w:bCs/>
              </w:rPr>
              <w:t>внутри</w:t>
            </w:r>
            <w:r w:rsidRPr="00101BCC">
              <w:rPr>
                <w:rFonts w:ascii="Arial Armenian" w:hAnsi="Arial Armenian" w:cs="Arial"/>
                <w:b/>
                <w:bCs/>
              </w:rPr>
              <w:t xml:space="preserve"> </w:t>
            </w:r>
            <w:r w:rsidRPr="00101BCC">
              <w:rPr>
                <w:rFonts w:ascii="Calibri" w:hAnsi="Calibri" w:cs="Calibri"/>
                <w:b/>
                <w:bCs/>
              </w:rPr>
              <w:t>дворовой</w:t>
            </w:r>
            <w:r w:rsidRPr="00101BCC">
              <w:rPr>
                <w:rFonts w:ascii="Arial Armenian" w:hAnsi="Arial Armenian" w:cs="Arial"/>
                <w:b/>
                <w:bCs/>
              </w:rPr>
              <w:t xml:space="preserve"> </w:t>
            </w:r>
            <w:r w:rsidRPr="00101BCC">
              <w:rPr>
                <w:rFonts w:ascii="Calibri" w:hAnsi="Calibri" w:cs="Calibri"/>
                <w:b/>
                <w:bCs/>
              </w:rPr>
              <w:t>территории</w:t>
            </w:r>
          </w:p>
        </w:tc>
      </w:tr>
      <w:tr w:rsidR="00402A13" w:rsidRPr="00101BCC" w14:paraId="72A8D5BC" w14:textId="77777777" w:rsidTr="00BF48F5">
        <w:trPr>
          <w:trHeight w:val="285"/>
        </w:trPr>
        <w:tc>
          <w:tcPr>
            <w:tcW w:w="10980" w:type="dxa"/>
            <w:gridSpan w:val="7"/>
            <w:vMerge/>
            <w:tcBorders>
              <w:top w:val="nil"/>
              <w:left w:val="nil"/>
              <w:bottom w:val="nil"/>
              <w:right w:val="nil"/>
            </w:tcBorders>
            <w:vAlign w:val="center"/>
            <w:hideMark/>
          </w:tcPr>
          <w:p w14:paraId="233B5BE9" w14:textId="77777777" w:rsidR="00402A13" w:rsidRPr="00101BCC" w:rsidRDefault="00402A13" w:rsidP="00BF48F5">
            <w:pPr>
              <w:rPr>
                <w:rFonts w:ascii="Arial Armenian" w:hAnsi="Arial Armenian" w:cs="Arial"/>
                <w:b/>
                <w:bCs/>
              </w:rPr>
            </w:pPr>
          </w:p>
        </w:tc>
        <w:tc>
          <w:tcPr>
            <w:tcW w:w="222" w:type="dxa"/>
            <w:tcBorders>
              <w:top w:val="nil"/>
              <w:left w:val="nil"/>
              <w:bottom w:val="nil"/>
              <w:right w:val="nil"/>
            </w:tcBorders>
            <w:noWrap/>
            <w:vAlign w:val="bottom"/>
            <w:hideMark/>
          </w:tcPr>
          <w:p w14:paraId="3741CED7" w14:textId="77777777" w:rsidR="00402A13" w:rsidRPr="00101BCC" w:rsidRDefault="00402A13" w:rsidP="00BF48F5">
            <w:pPr>
              <w:jc w:val="center"/>
              <w:rPr>
                <w:rFonts w:ascii="Arial Armenian" w:hAnsi="Arial Armenian" w:cs="Arial"/>
                <w:b/>
                <w:bCs/>
              </w:rPr>
            </w:pPr>
          </w:p>
        </w:tc>
      </w:tr>
      <w:tr w:rsidR="00402A13" w:rsidRPr="00101BCC" w14:paraId="7CD56CB3" w14:textId="77777777" w:rsidTr="00BF48F5">
        <w:trPr>
          <w:trHeight w:val="300"/>
        </w:trPr>
        <w:tc>
          <w:tcPr>
            <w:tcW w:w="738" w:type="dxa"/>
            <w:tcBorders>
              <w:top w:val="nil"/>
              <w:left w:val="nil"/>
              <w:bottom w:val="nil"/>
              <w:right w:val="nil"/>
            </w:tcBorders>
            <w:noWrap/>
            <w:vAlign w:val="center"/>
            <w:hideMark/>
          </w:tcPr>
          <w:p w14:paraId="521C8003" w14:textId="77777777" w:rsidR="00402A13" w:rsidRPr="00101BCC" w:rsidRDefault="00402A13" w:rsidP="00BF48F5">
            <w:pPr>
              <w:rPr>
                <w:sz w:val="20"/>
                <w:szCs w:val="20"/>
              </w:rPr>
            </w:pPr>
          </w:p>
        </w:tc>
        <w:tc>
          <w:tcPr>
            <w:tcW w:w="1317" w:type="dxa"/>
            <w:tcBorders>
              <w:top w:val="nil"/>
              <w:left w:val="nil"/>
              <w:bottom w:val="nil"/>
              <w:right w:val="nil"/>
            </w:tcBorders>
            <w:noWrap/>
            <w:vAlign w:val="center"/>
            <w:hideMark/>
          </w:tcPr>
          <w:p w14:paraId="2A67D087" w14:textId="77777777" w:rsidR="00402A13" w:rsidRPr="00101BCC" w:rsidRDefault="00402A13" w:rsidP="00BF48F5">
            <w:pPr>
              <w:jc w:val="center"/>
              <w:rPr>
                <w:sz w:val="20"/>
                <w:szCs w:val="20"/>
              </w:rPr>
            </w:pPr>
          </w:p>
        </w:tc>
        <w:tc>
          <w:tcPr>
            <w:tcW w:w="2865" w:type="dxa"/>
            <w:tcBorders>
              <w:top w:val="nil"/>
              <w:left w:val="nil"/>
              <w:bottom w:val="nil"/>
              <w:right w:val="nil"/>
            </w:tcBorders>
            <w:noWrap/>
            <w:vAlign w:val="center"/>
            <w:hideMark/>
          </w:tcPr>
          <w:p w14:paraId="6BB791EC" w14:textId="77777777" w:rsidR="00402A13" w:rsidRPr="00101BCC" w:rsidRDefault="00402A13" w:rsidP="00BF48F5">
            <w:pPr>
              <w:jc w:val="center"/>
              <w:rPr>
                <w:sz w:val="20"/>
                <w:szCs w:val="20"/>
              </w:rPr>
            </w:pPr>
          </w:p>
        </w:tc>
        <w:tc>
          <w:tcPr>
            <w:tcW w:w="1278" w:type="dxa"/>
            <w:tcBorders>
              <w:top w:val="nil"/>
              <w:left w:val="nil"/>
              <w:bottom w:val="nil"/>
              <w:right w:val="nil"/>
            </w:tcBorders>
            <w:noWrap/>
            <w:vAlign w:val="center"/>
            <w:hideMark/>
          </w:tcPr>
          <w:p w14:paraId="7C66047D" w14:textId="77777777" w:rsidR="00402A13" w:rsidRPr="00101BCC" w:rsidRDefault="00402A13" w:rsidP="00BF48F5">
            <w:pPr>
              <w:rPr>
                <w:sz w:val="20"/>
                <w:szCs w:val="20"/>
              </w:rPr>
            </w:pPr>
          </w:p>
        </w:tc>
        <w:tc>
          <w:tcPr>
            <w:tcW w:w="1517" w:type="dxa"/>
            <w:tcBorders>
              <w:top w:val="nil"/>
              <w:left w:val="nil"/>
              <w:bottom w:val="nil"/>
              <w:right w:val="nil"/>
            </w:tcBorders>
            <w:noWrap/>
            <w:vAlign w:val="center"/>
            <w:hideMark/>
          </w:tcPr>
          <w:p w14:paraId="70C7360E" w14:textId="77777777" w:rsidR="00402A13" w:rsidRPr="00101BCC" w:rsidRDefault="00402A13" w:rsidP="00BF48F5">
            <w:pPr>
              <w:jc w:val="center"/>
              <w:rPr>
                <w:sz w:val="20"/>
                <w:szCs w:val="20"/>
              </w:rPr>
            </w:pPr>
          </w:p>
        </w:tc>
        <w:tc>
          <w:tcPr>
            <w:tcW w:w="1418" w:type="dxa"/>
            <w:tcBorders>
              <w:top w:val="nil"/>
              <w:left w:val="nil"/>
              <w:bottom w:val="nil"/>
              <w:right w:val="nil"/>
            </w:tcBorders>
            <w:noWrap/>
            <w:vAlign w:val="center"/>
            <w:hideMark/>
          </w:tcPr>
          <w:p w14:paraId="2571A0A9" w14:textId="77777777" w:rsidR="00402A13" w:rsidRPr="00101BCC" w:rsidRDefault="00402A13" w:rsidP="00BF48F5">
            <w:pPr>
              <w:jc w:val="center"/>
              <w:rPr>
                <w:sz w:val="20"/>
                <w:szCs w:val="20"/>
              </w:rPr>
            </w:pPr>
          </w:p>
        </w:tc>
        <w:tc>
          <w:tcPr>
            <w:tcW w:w="1847" w:type="dxa"/>
            <w:tcBorders>
              <w:top w:val="nil"/>
              <w:left w:val="nil"/>
              <w:bottom w:val="nil"/>
              <w:right w:val="nil"/>
            </w:tcBorders>
            <w:noWrap/>
            <w:vAlign w:val="center"/>
            <w:hideMark/>
          </w:tcPr>
          <w:p w14:paraId="132D4AB0" w14:textId="77777777" w:rsidR="00402A13" w:rsidRPr="00101BCC" w:rsidRDefault="00402A13" w:rsidP="00BF48F5">
            <w:pPr>
              <w:jc w:val="center"/>
              <w:rPr>
                <w:sz w:val="20"/>
                <w:szCs w:val="20"/>
              </w:rPr>
            </w:pPr>
          </w:p>
        </w:tc>
        <w:tc>
          <w:tcPr>
            <w:tcW w:w="222" w:type="dxa"/>
            <w:vAlign w:val="center"/>
            <w:hideMark/>
          </w:tcPr>
          <w:p w14:paraId="4B970CDE" w14:textId="77777777" w:rsidR="00402A13" w:rsidRPr="00101BCC" w:rsidRDefault="00402A13" w:rsidP="00BF48F5">
            <w:pPr>
              <w:rPr>
                <w:sz w:val="20"/>
                <w:szCs w:val="20"/>
              </w:rPr>
            </w:pPr>
          </w:p>
        </w:tc>
      </w:tr>
      <w:tr w:rsidR="00402A13" w:rsidRPr="00101BCC" w14:paraId="003D627A" w14:textId="77777777" w:rsidTr="00BF48F5">
        <w:trPr>
          <w:trHeight w:val="300"/>
        </w:trPr>
        <w:tc>
          <w:tcPr>
            <w:tcW w:w="10980" w:type="dxa"/>
            <w:gridSpan w:val="7"/>
            <w:tcBorders>
              <w:top w:val="nil"/>
              <w:left w:val="nil"/>
              <w:bottom w:val="nil"/>
              <w:right w:val="nil"/>
            </w:tcBorders>
            <w:noWrap/>
            <w:vAlign w:val="center"/>
            <w:hideMark/>
          </w:tcPr>
          <w:p w14:paraId="22B7F6E1" w14:textId="77777777" w:rsidR="00402A13" w:rsidRPr="00101BCC" w:rsidRDefault="00402A13" w:rsidP="00BF48F5">
            <w:pPr>
              <w:jc w:val="center"/>
              <w:rPr>
                <w:rFonts w:ascii="Arial Armenian" w:hAnsi="Arial Armenian" w:cs="Arial"/>
                <w:b/>
                <w:bCs/>
              </w:rPr>
            </w:pPr>
            <w:r w:rsidRPr="00101BCC">
              <w:rPr>
                <w:rFonts w:ascii="Sylfaen" w:hAnsi="Sylfaen" w:cs="Sylfaen"/>
                <w:b/>
                <w:bCs/>
              </w:rPr>
              <w:t>Ծավալաթերթ</w:t>
            </w:r>
            <w:r w:rsidRPr="00101BCC">
              <w:rPr>
                <w:rFonts w:ascii="Arial Armenian" w:hAnsi="Arial Armenian" w:cs="Arial"/>
                <w:b/>
                <w:bCs/>
              </w:rPr>
              <w:t>-</w:t>
            </w:r>
            <w:r w:rsidRPr="00101BCC">
              <w:rPr>
                <w:rFonts w:ascii="Sylfaen" w:hAnsi="Sylfaen" w:cs="Sylfaen"/>
                <w:b/>
                <w:bCs/>
              </w:rPr>
              <w:t>նախահաշիվ</w:t>
            </w:r>
          </w:p>
        </w:tc>
        <w:tc>
          <w:tcPr>
            <w:tcW w:w="222" w:type="dxa"/>
            <w:vAlign w:val="center"/>
            <w:hideMark/>
          </w:tcPr>
          <w:p w14:paraId="0686E64A" w14:textId="77777777" w:rsidR="00402A13" w:rsidRPr="00101BCC" w:rsidRDefault="00402A13" w:rsidP="00BF48F5">
            <w:pPr>
              <w:rPr>
                <w:sz w:val="20"/>
                <w:szCs w:val="20"/>
              </w:rPr>
            </w:pPr>
          </w:p>
        </w:tc>
      </w:tr>
      <w:tr w:rsidR="00402A13" w:rsidRPr="00101BCC" w14:paraId="257A2F29" w14:textId="77777777" w:rsidTr="00BF48F5">
        <w:trPr>
          <w:trHeight w:val="780"/>
        </w:trPr>
        <w:tc>
          <w:tcPr>
            <w:tcW w:w="10980" w:type="dxa"/>
            <w:gridSpan w:val="7"/>
            <w:tcBorders>
              <w:top w:val="nil"/>
              <w:left w:val="nil"/>
              <w:bottom w:val="nil"/>
              <w:right w:val="nil"/>
            </w:tcBorders>
            <w:noWrap/>
            <w:hideMark/>
          </w:tcPr>
          <w:p w14:paraId="4DF7A1A2" w14:textId="77777777" w:rsidR="00402A13" w:rsidRPr="00101BCC" w:rsidRDefault="00402A13" w:rsidP="00BF48F5">
            <w:pPr>
              <w:jc w:val="center"/>
              <w:rPr>
                <w:rFonts w:ascii="Arial Armenian" w:hAnsi="Arial Armenian" w:cs="Arial"/>
                <w:b/>
                <w:bCs/>
              </w:rPr>
            </w:pPr>
            <w:r w:rsidRPr="00101BCC">
              <w:rPr>
                <w:rFonts w:ascii="Calibri" w:hAnsi="Calibri" w:cs="Calibri"/>
                <w:b/>
                <w:bCs/>
              </w:rPr>
              <w:t>ведомость</w:t>
            </w:r>
            <w:r w:rsidRPr="00101BCC">
              <w:rPr>
                <w:rFonts w:ascii="Arial Armenian" w:hAnsi="Arial Armenian" w:cs="Arial"/>
                <w:b/>
                <w:bCs/>
              </w:rPr>
              <w:t xml:space="preserve"> </w:t>
            </w:r>
            <w:r w:rsidRPr="00101BCC">
              <w:rPr>
                <w:rFonts w:ascii="Calibri" w:hAnsi="Calibri" w:cs="Calibri"/>
                <w:b/>
                <w:bCs/>
              </w:rPr>
              <w:t>объема</w:t>
            </w:r>
            <w:r w:rsidRPr="00101BCC">
              <w:rPr>
                <w:rFonts w:ascii="Arial Armenian" w:hAnsi="Arial Armenian" w:cs="Arial"/>
                <w:b/>
                <w:bCs/>
              </w:rPr>
              <w:t xml:space="preserve"> </w:t>
            </w:r>
            <w:r w:rsidRPr="00101BCC">
              <w:rPr>
                <w:rFonts w:ascii="Calibri" w:hAnsi="Calibri" w:cs="Calibri"/>
                <w:b/>
                <w:bCs/>
              </w:rPr>
              <w:t>работ</w:t>
            </w:r>
            <w:r w:rsidRPr="00101BCC">
              <w:rPr>
                <w:rFonts w:ascii="Arial Armenian" w:hAnsi="Arial Armenian" w:cs="Arial"/>
                <w:b/>
                <w:bCs/>
              </w:rPr>
              <w:t>-</w:t>
            </w:r>
            <w:r w:rsidRPr="00101BCC">
              <w:rPr>
                <w:rFonts w:ascii="Calibri" w:hAnsi="Calibri" w:cs="Calibri"/>
                <w:b/>
                <w:bCs/>
              </w:rPr>
              <w:t>смета</w:t>
            </w:r>
            <w:r w:rsidRPr="00101BCC">
              <w:rPr>
                <w:rFonts w:ascii="Arial Armenian" w:hAnsi="Arial Armenian" w:cs="Arial"/>
                <w:b/>
                <w:bCs/>
              </w:rPr>
              <w:t xml:space="preserve"> </w:t>
            </w:r>
            <w:r w:rsidRPr="00101BCC">
              <w:rPr>
                <w:rFonts w:ascii="Calibri" w:hAnsi="Calibri" w:cs="Calibri"/>
                <w:b/>
                <w:bCs/>
              </w:rPr>
              <w:t>по</w:t>
            </w:r>
            <w:r w:rsidRPr="00101BCC">
              <w:rPr>
                <w:rFonts w:ascii="Arial Armenian" w:hAnsi="Arial Armenian" w:cs="Arial"/>
                <w:b/>
                <w:bCs/>
              </w:rPr>
              <w:t xml:space="preserve"> </w:t>
            </w:r>
            <w:r w:rsidRPr="00101BCC">
              <w:rPr>
                <w:rFonts w:ascii="Calibri" w:hAnsi="Calibri" w:cs="Calibri"/>
                <w:b/>
                <w:bCs/>
              </w:rPr>
              <w:t>текущему</w:t>
            </w:r>
            <w:r w:rsidRPr="00101BCC">
              <w:rPr>
                <w:rFonts w:ascii="Arial Armenian" w:hAnsi="Arial Armenian" w:cs="Arial"/>
                <w:b/>
                <w:bCs/>
              </w:rPr>
              <w:t xml:space="preserve"> </w:t>
            </w:r>
            <w:r w:rsidRPr="00101BCC">
              <w:rPr>
                <w:rFonts w:ascii="Calibri" w:hAnsi="Calibri" w:cs="Calibri"/>
                <w:b/>
                <w:bCs/>
              </w:rPr>
              <w:t>ремонту</w:t>
            </w:r>
            <w:r w:rsidRPr="00101BCC">
              <w:rPr>
                <w:rFonts w:ascii="Arial Armenian" w:hAnsi="Arial Armenian" w:cs="Arial"/>
                <w:b/>
                <w:bCs/>
              </w:rPr>
              <w:t xml:space="preserve"> </w:t>
            </w:r>
            <w:r w:rsidRPr="00101BCC">
              <w:rPr>
                <w:rFonts w:ascii="Calibri" w:hAnsi="Calibri" w:cs="Calibri"/>
                <w:b/>
                <w:bCs/>
              </w:rPr>
              <w:t>дворовых</w:t>
            </w:r>
            <w:r w:rsidRPr="00101BCC">
              <w:rPr>
                <w:rFonts w:ascii="Arial Armenian" w:hAnsi="Arial Armenian" w:cs="Arial"/>
                <w:b/>
                <w:bCs/>
              </w:rPr>
              <w:t xml:space="preserve"> </w:t>
            </w:r>
            <w:r w:rsidRPr="00101BCC">
              <w:rPr>
                <w:rFonts w:ascii="Calibri" w:hAnsi="Calibri" w:cs="Calibri"/>
                <w:b/>
                <w:bCs/>
              </w:rPr>
              <w:t>территорий</w:t>
            </w:r>
          </w:p>
        </w:tc>
        <w:tc>
          <w:tcPr>
            <w:tcW w:w="222" w:type="dxa"/>
            <w:vAlign w:val="center"/>
            <w:hideMark/>
          </w:tcPr>
          <w:p w14:paraId="3000B05A" w14:textId="77777777" w:rsidR="00402A13" w:rsidRPr="00101BCC" w:rsidRDefault="00402A13" w:rsidP="00BF48F5">
            <w:pPr>
              <w:rPr>
                <w:sz w:val="20"/>
                <w:szCs w:val="20"/>
              </w:rPr>
            </w:pPr>
          </w:p>
        </w:tc>
      </w:tr>
      <w:tr w:rsidR="00402A13" w:rsidRPr="00101BCC" w14:paraId="5075E93E" w14:textId="77777777" w:rsidTr="00BF48F5">
        <w:trPr>
          <w:trHeight w:val="1140"/>
        </w:trPr>
        <w:tc>
          <w:tcPr>
            <w:tcW w:w="738" w:type="dxa"/>
            <w:vMerge w:val="restart"/>
            <w:tcBorders>
              <w:top w:val="single" w:sz="4" w:space="0" w:color="auto"/>
              <w:left w:val="single" w:sz="4" w:space="0" w:color="auto"/>
              <w:bottom w:val="single" w:sz="4" w:space="0" w:color="auto"/>
              <w:right w:val="single" w:sz="4" w:space="0" w:color="auto"/>
            </w:tcBorders>
            <w:vAlign w:val="center"/>
            <w:hideMark/>
          </w:tcPr>
          <w:p w14:paraId="5B6FEFCA"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Հ</w:t>
            </w:r>
            <w:r w:rsidRPr="00101BCC">
              <w:rPr>
                <w:rFonts w:ascii="Arial Armenian" w:hAnsi="Arial Armenian" w:cs="Arial"/>
                <w:sz w:val="22"/>
                <w:szCs w:val="22"/>
              </w:rPr>
              <w:t>/</w:t>
            </w:r>
            <w:r w:rsidRPr="00101BCC">
              <w:rPr>
                <w:rFonts w:ascii="Sylfaen" w:hAnsi="Sylfaen" w:cs="Sylfaen"/>
                <w:sz w:val="22"/>
                <w:szCs w:val="22"/>
              </w:rPr>
              <w:t>Հ</w:t>
            </w:r>
            <w:r w:rsidRPr="00101BCC">
              <w:rPr>
                <w:rFonts w:ascii="Arial Armenian" w:hAnsi="Arial Armenian" w:cs="Arial"/>
                <w:sz w:val="22"/>
                <w:szCs w:val="22"/>
              </w:rPr>
              <w:t xml:space="preserve"> </w:t>
            </w:r>
            <w:r w:rsidRPr="00101BCC">
              <w:rPr>
                <w:rFonts w:ascii="Calibri" w:hAnsi="Calibri" w:cs="Calibri"/>
                <w:sz w:val="22"/>
                <w:szCs w:val="22"/>
              </w:rPr>
              <w:t>ПП</w:t>
            </w:r>
          </w:p>
        </w:tc>
        <w:tc>
          <w:tcPr>
            <w:tcW w:w="131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04F058D"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Հիմնավորում</w:t>
            </w:r>
            <w:r w:rsidRPr="00101BCC">
              <w:rPr>
                <w:rFonts w:ascii="Arial Armenian" w:hAnsi="Arial Armenian" w:cs="Arial"/>
                <w:sz w:val="22"/>
                <w:szCs w:val="22"/>
              </w:rPr>
              <w:t xml:space="preserve"> </w:t>
            </w:r>
            <w:r w:rsidRPr="00101BCC">
              <w:rPr>
                <w:rFonts w:ascii="Calibri" w:hAnsi="Calibri" w:cs="Calibri"/>
                <w:sz w:val="22"/>
                <w:szCs w:val="22"/>
              </w:rPr>
              <w:t>Обоснование</w:t>
            </w:r>
          </w:p>
        </w:tc>
        <w:tc>
          <w:tcPr>
            <w:tcW w:w="2865" w:type="dxa"/>
            <w:vMerge w:val="restart"/>
            <w:tcBorders>
              <w:top w:val="single" w:sz="4" w:space="0" w:color="auto"/>
              <w:left w:val="single" w:sz="4" w:space="0" w:color="auto"/>
              <w:bottom w:val="single" w:sz="4" w:space="0" w:color="auto"/>
              <w:right w:val="single" w:sz="4" w:space="0" w:color="auto"/>
            </w:tcBorders>
            <w:vAlign w:val="center"/>
            <w:hideMark/>
          </w:tcPr>
          <w:p w14:paraId="2294E504"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Աշխատանքների</w:t>
            </w:r>
            <w:r w:rsidRPr="00101BCC">
              <w:rPr>
                <w:rFonts w:ascii="Arial Armenian" w:hAnsi="Arial Armenian" w:cs="Arial"/>
                <w:sz w:val="22"/>
                <w:szCs w:val="22"/>
              </w:rPr>
              <w:t xml:space="preserve"> </w:t>
            </w:r>
            <w:r w:rsidRPr="00101BCC">
              <w:rPr>
                <w:rFonts w:ascii="Sylfaen" w:hAnsi="Sylfaen" w:cs="Sylfaen"/>
                <w:sz w:val="22"/>
                <w:szCs w:val="22"/>
              </w:rPr>
              <w:t>անվանումը</w:t>
            </w:r>
            <w:r w:rsidRPr="00101BCC">
              <w:rPr>
                <w:rFonts w:ascii="Arial Armenian" w:hAnsi="Arial Armenian" w:cs="Arial"/>
                <w:sz w:val="22"/>
                <w:szCs w:val="22"/>
              </w:rPr>
              <w:t xml:space="preserve">                                                      </w:t>
            </w:r>
            <w:r w:rsidRPr="00101BCC">
              <w:rPr>
                <w:rFonts w:ascii="Calibri" w:hAnsi="Calibri" w:cs="Calibri"/>
                <w:sz w:val="22"/>
                <w:szCs w:val="22"/>
              </w:rPr>
              <w:t>Наименование</w:t>
            </w:r>
            <w:r w:rsidRPr="00101BCC">
              <w:rPr>
                <w:rFonts w:ascii="Arial Armenian" w:hAnsi="Arial Armenian" w:cs="Arial"/>
                <w:sz w:val="22"/>
                <w:szCs w:val="22"/>
              </w:rPr>
              <w:t xml:space="preserve"> </w:t>
            </w:r>
            <w:r w:rsidRPr="00101BCC">
              <w:rPr>
                <w:rFonts w:ascii="Calibri" w:hAnsi="Calibri" w:cs="Calibri"/>
                <w:sz w:val="22"/>
                <w:szCs w:val="22"/>
              </w:rPr>
              <w:t>работ</w:t>
            </w:r>
          </w:p>
        </w:tc>
        <w:tc>
          <w:tcPr>
            <w:tcW w:w="127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4522886B"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Չափման</w:t>
            </w:r>
            <w:r w:rsidRPr="00101BCC">
              <w:rPr>
                <w:rFonts w:ascii="Arial Armenian" w:hAnsi="Arial Armenian" w:cs="Arial"/>
                <w:sz w:val="22"/>
                <w:szCs w:val="22"/>
              </w:rPr>
              <w:t xml:space="preserve"> </w:t>
            </w:r>
            <w:r w:rsidRPr="00101BCC">
              <w:rPr>
                <w:rFonts w:ascii="Sylfaen" w:hAnsi="Sylfaen" w:cs="Sylfaen"/>
                <w:sz w:val="22"/>
                <w:szCs w:val="22"/>
              </w:rPr>
              <w:t>միավոր</w:t>
            </w:r>
            <w:r w:rsidRPr="00101BCC">
              <w:rPr>
                <w:rFonts w:ascii="Arial Armenian" w:hAnsi="Arial Armenian" w:cs="Arial"/>
                <w:sz w:val="22"/>
                <w:szCs w:val="22"/>
              </w:rPr>
              <w:t xml:space="preserve">  </w:t>
            </w:r>
            <w:r w:rsidRPr="00101BCC">
              <w:rPr>
                <w:rFonts w:ascii="Calibri" w:hAnsi="Calibri" w:cs="Calibri"/>
                <w:sz w:val="22"/>
                <w:szCs w:val="22"/>
              </w:rPr>
              <w:t>Ед</w:t>
            </w:r>
            <w:r w:rsidRPr="00101BCC">
              <w:rPr>
                <w:rFonts w:ascii="Arial Armenian" w:hAnsi="Arial Armenian" w:cs="Arial"/>
                <w:sz w:val="22"/>
                <w:szCs w:val="22"/>
              </w:rPr>
              <w:t>/</w:t>
            </w:r>
            <w:r w:rsidRPr="00101BCC">
              <w:rPr>
                <w:rFonts w:ascii="Calibri" w:hAnsi="Calibri" w:cs="Calibri"/>
                <w:sz w:val="22"/>
                <w:szCs w:val="22"/>
              </w:rPr>
              <w:t>изн</w:t>
            </w:r>
          </w:p>
        </w:tc>
        <w:tc>
          <w:tcPr>
            <w:tcW w:w="1517"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14:paraId="58D85307"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Ծավալը</w:t>
            </w:r>
            <w:r w:rsidRPr="00101BCC">
              <w:rPr>
                <w:rFonts w:ascii="Arial Armenian" w:hAnsi="Arial Armenian" w:cs="Arial"/>
                <w:sz w:val="22"/>
                <w:szCs w:val="22"/>
              </w:rPr>
              <w:t xml:space="preserve"> </w:t>
            </w:r>
            <w:r w:rsidRPr="00101BCC">
              <w:rPr>
                <w:rFonts w:ascii="Calibri" w:hAnsi="Calibri" w:cs="Calibri"/>
                <w:sz w:val="22"/>
                <w:szCs w:val="22"/>
              </w:rPr>
              <w:t>Объем</w:t>
            </w:r>
          </w:p>
        </w:tc>
        <w:tc>
          <w:tcPr>
            <w:tcW w:w="1418" w:type="dxa"/>
            <w:tcBorders>
              <w:top w:val="single" w:sz="4" w:space="0" w:color="auto"/>
              <w:left w:val="nil"/>
              <w:bottom w:val="single" w:sz="4" w:space="0" w:color="auto"/>
              <w:right w:val="single" w:sz="4" w:space="0" w:color="auto"/>
            </w:tcBorders>
            <w:vAlign w:val="center"/>
            <w:hideMark/>
          </w:tcPr>
          <w:p w14:paraId="7DF60B6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xml:space="preserve"> </w:t>
            </w:r>
            <w:r w:rsidRPr="00101BCC">
              <w:rPr>
                <w:rFonts w:ascii="Sylfaen" w:hAnsi="Sylfaen" w:cs="Sylfaen"/>
                <w:sz w:val="22"/>
                <w:szCs w:val="22"/>
              </w:rPr>
              <w:t>միավորի</w:t>
            </w:r>
            <w:r w:rsidRPr="00101BCC">
              <w:rPr>
                <w:rFonts w:ascii="Arial Armenian" w:hAnsi="Arial Armenian" w:cs="Arial"/>
                <w:sz w:val="22"/>
                <w:szCs w:val="22"/>
              </w:rPr>
              <w:t xml:space="preserve">  </w:t>
            </w:r>
            <w:r w:rsidRPr="00101BCC">
              <w:rPr>
                <w:rFonts w:ascii="Sylfaen" w:hAnsi="Sylfaen" w:cs="Sylfaen"/>
                <w:sz w:val="22"/>
                <w:szCs w:val="22"/>
              </w:rPr>
              <w:t>արժեքը</w:t>
            </w:r>
            <w:r w:rsidRPr="00101BCC">
              <w:rPr>
                <w:rFonts w:ascii="Arial Armenian" w:hAnsi="Arial Armenian" w:cs="Arial"/>
                <w:sz w:val="22"/>
                <w:szCs w:val="22"/>
              </w:rPr>
              <w:t xml:space="preserve">             </w:t>
            </w:r>
            <w:r w:rsidRPr="00101BCC">
              <w:rPr>
                <w:rFonts w:ascii="Calibri" w:hAnsi="Calibri" w:cs="Calibri"/>
                <w:sz w:val="22"/>
                <w:szCs w:val="22"/>
              </w:rPr>
              <w:t>цена</w:t>
            </w:r>
            <w:r w:rsidRPr="00101BCC">
              <w:rPr>
                <w:rFonts w:ascii="Arial Armenian" w:hAnsi="Arial Armenian" w:cs="Arial"/>
                <w:sz w:val="22"/>
                <w:szCs w:val="22"/>
              </w:rPr>
              <w:t xml:space="preserve"> </w:t>
            </w:r>
            <w:r w:rsidRPr="00101BCC">
              <w:rPr>
                <w:rFonts w:ascii="Calibri" w:hAnsi="Calibri" w:cs="Calibri"/>
                <w:sz w:val="22"/>
                <w:szCs w:val="22"/>
              </w:rPr>
              <w:t>за</w:t>
            </w:r>
            <w:r w:rsidRPr="00101BCC">
              <w:rPr>
                <w:rFonts w:ascii="Arial Armenian" w:hAnsi="Arial Armenian" w:cs="Arial"/>
                <w:sz w:val="22"/>
                <w:szCs w:val="22"/>
              </w:rPr>
              <w:t xml:space="preserve"> </w:t>
            </w:r>
            <w:r w:rsidRPr="00101BCC">
              <w:rPr>
                <w:rFonts w:ascii="Calibri" w:hAnsi="Calibri" w:cs="Calibri"/>
                <w:sz w:val="22"/>
                <w:szCs w:val="22"/>
              </w:rPr>
              <w:t>единицу</w:t>
            </w:r>
            <w:r w:rsidRPr="00101BCC">
              <w:rPr>
                <w:rFonts w:ascii="Arial Armenian" w:hAnsi="Arial Armenian" w:cs="Arial"/>
                <w:sz w:val="22"/>
                <w:szCs w:val="22"/>
              </w:rPr>
              <w:t xml:space="preserve"> </w:t>
            </w:r>
          </w:p>
        </w:tc>
        <w:tc>
          <w:tcPr>
            <w:tcW w:w="1847" w:type="dxa"/>
            <w:tcBorders>
              <w:top w:val="single" w:sz="4" w:space="0" w:color="auto"/>
              <w:left w:val="nil"/>
              <w:bottom w:val="nil"/>
              <w:right w:val="single" w:sz="4" w:space="0" w:color="auto"/>
            </w:tcBorders>
            <w:vAlign w:val="center"/>
            <w:hideMark/>
          </w:tcPr>
          <w:p w14:paraId="63217DA2"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Ընդհանուր</w:t>
            </w:r>
            <w:r w:rsidRPr="00101BCC">
              <w:rPr>
                <w:rFonts w:ascii="Arial Armenian" w:hAnsi="Arial Armenian" w:cs="Arial"/>
                <w:sz w:val="22"/>
                <w:szCs w:val="22"/>
              </w:rPr>
              <w:t xml:space="preserve"> </w:t>
            </w:r>
            <w:r w:rsidRPr="00101BCC">
              <w:rPr>
                <w:rFonts w:ascii="Sylfaen" w:hAnsi="Sylfaen" w:cs="Sylfaen"/>
                <w:sz w:val="22"/>
                <w:szCs w:val="22"/>
              </w:rPr>
              <w:t>արժեքը</w:t>
            </w:r>
            <w:r w:rsidRPr="00101BCC">
              <w:rPr>
                <w:rFonts w:ascii="Arial Armenian" w:hAnsi="Arial Armenian" w:cs="Arial"/>
                <w:sz w:val="22"/>
                <w:szCs w:val="22"/>
              </w:rPr>
              <w:t xml:space="preserve">                 </w:t>
            </w:r>
            <w:r w:rsidRPr="00101BCC">
              <w:rPr>
                <w:rFonts w:ascii="Calibri" w:hAnsi="Calibri" w:cs="Calibri"/>
                <w:sz w:val="22"/>
                <w:szCs w:val="22"/>
              </w:rPr>
              <w:t>Общая</w:t>
            </w:r>
            <w:r w:rsidRPr="00101BCC">
              <w:rPr>
                <w:rFonts w:ascii="Arial Armenian" w:hAnsi="Arial Armenian" w:cs="Arial"/>
                <w:sz w:val="22"/>
                <w:szCs w:val="22"/>
              </w:rPr>
              <w:t xml:space="preserve"> </w:t>
            </w:r>
            <w:r w:rsidRPr="00101BCC">
              <w:rPr>
                <w:rFonts w:ascii="Calibri" w:hAnsi="Calibri" w:cs="Calibri"/>
                <w:sz w:val="22"/>
                <w:szCs w:val="22"/>
              </w:rPr>
              <w:t>стоимость</w:t>
            </w:r>
          </w:p>
        </w:tc>
        <w:tc>
          <w:tcPr>
            <w:tcW w:w="222" w:type="dxa"/>
            <w:vAlign w:val="center"/>
            <w:hideMark/>
          </w:tcPr>
          <w:p w14:paraId="16DDA7AA" w14:textId="77777777" w:rsidR="00402A13" w:rsidRPr="00101BCC" w:rsidRDefault="00402A13" w:rsidP="00BF48F5">
            <w:pPr>
              <w:rPr>
                <w:sz w:val="20"/>
                <w:szCs w:val="20"/>
              </w:rPr>
            </w:pPr>
          </w:p>
        </w:tc>
      </w:tr>
      <w:tr w:rsidR="00402A13" w:rsidRPr="00101BCC" w14:paraId="1CC888A2" w14:textId="77777777" w:rsidTr="00BF48F5">
        <w:trPr>
          <w:trHeight w:val="570"/>
        </w:trPr>
        <w:tc>
          <w:tcPr>
            <w:tcW w:w="738" w:type="dxa"/>
            <w:vMerge/>
            <w:tcBorders>
              <w:top w:val="single" w:sz="4" w:space="0" w:color="auto"/>
              <w:left w:val="single" w:sz="4" w:space="0" w:color="auto"/>
              <w:bottom w:val="single" w:sz="4" w:space="0" w:color="auto"/>
              <w:right w:val="single" w:sz="4" w:space="0" w:color="auto"/>
            </w:tcBorders>
            <w:vAlign w:val="center"/>
            <w:hideMark/>
          </w:tcPr>
          <w:p w14:paraId="5681CA1C" w14:textId="77777777" w:rsidR="00402A13" w:rsidRPr="00101BCC" w:rsidRDefault="00402A13" w:rsidP="00BF48F5">
            <w:pPr>
              <w:rPr>
                <w:rFonts w:ascii="Arial Armenian" w:hAnsi="Arial Armenian" w:cs="Arial"/>
                <w:sz w:val="22"/>
                <w:szCs w:val="22"/>
              </w:rPr>
            </w:pPr>
          </w:p>
        </w:tc>
        <w:tc>
          <w:tcPr>
            <w:tcW w:w="1317" w:type="dxa"/>
            <w:vMerge/>
            <w:tcBorders>
              <w:top w:val="single" w:sz="4" w:space="0" w:color="auto"/>
              <w:left w:val="single" w:sz="4" w:space="0" w:color="auto"/>
              <w:bottom w:val="single" w:sz="4" w:space="0" w:color="auto"/>
              <w:right w:val="single" w:sz="4" w:space="0" w:color="auto"/>
            </w:tcBorders>
            <w:vAlign w:val="center"/>
            <w:hideMark/>
          </w:tcPr>
          <w:p w14:paraId="4C33852A" w14:textId="77777777" w:rsidR="00402A13" w:rsidRPr="00101BCC" w:rsidRDefault="00402A13" w:rsidP="00BF48F5">
            <w:pPr>
              <w:rPr>
                <w:rFonts w:ascii="Arial Armenian" w:hAnsi="Arial Armenian" w:cs="Arial"/>
                <w:sz w:val="22"/>
                <w:szCs w:val="22"/>
              </w:rPr>
            </w:pPr>
          </w:p>
        </w:tc>
        <w:tc>
          <w:tcPr>
            <w:tcW w:w="2865" w:type="dxa"/>
            <w:vMerge/>
            <w:tcBorders>
              <w:top w:val="single" w:sz="4" w:space="0" w:color="auto"/>
              <w:left w:val="single" w:sz="4" w:space="0" w:color="auto"/>
              <w:bottom w:val="single" w:sz="4" w:space="0" w:color="auto"/>
              <w:right w:val="single" w:sz="4" w:space="0" w:color="auto"/>
            </w:tcBorders>
            <w:vAlign w:val="center"/>
            <w:hideMark/>
          </w:tcPr>
          <w:p w14:paraId="6F8872CC" w14:textId="77777777" w:rsidR="00402A13" w:rsidRPr="00101BCC" w:rsidRDefault="00402A13" w:rsidP="00BF48F5">
            <w:pPr>
              <w:rPr>
                <w:rFonts w:ascii="Arial Armenian" w:hAnsi="Arial Armenian" w:cs="Arial"/>
                <w:sz w:val="22"/>
                <w:szCs w:val="22"/>
              </w:rPr>
            </w:pPr>
          </w:p>
        </w:tc>
        <w:tc>
          <w:tcPr>
            <w:tcW w:w="1278" w:type="dxa"/>
            <w:vMerge/>
            <w:tcBorders>
              <w:top w:val="single" w:sz="4" w:space="0" w:color="auto"/>
              <w:left w:val="single" w:sz="4" w:space="0" w:color="auto"/>
              <w:bottom w:val="single" w:sz="4" w:space="0" w:color="auto"/>
              <w:right w:val="single" w:sz="4" w:space="0" w:color="auto"/>
            </w:tcBorders>
            <w:vAlign w:val="center"/>
            <w:hideMark/>
          </w:tcPr>
          <w:p w14:paraId="60A8F471" w14:textId="77777777" w:rsidR="00402A13" w:rsidRPr="00101BCC" w:rsidRDefault="00402A13" w:rsidP="00BF48F5">
            <w:pPr>
              <w:rPr>
                <w:rFonts w:ascii="Arial Armenian" w:hAnsi="Arial Armenian" w:cs="Arial"/>
                <w:sz w:val="22"/>
                <w:szCs w:val="22"/>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14:paraId="4CB68877" w14:textId="77777777" w:rsidR="00402A13" w:rsidRPr="00101BCC" w:rsidRDefault="00402A13" w:rsidP="00BF48F5">
            <w:pPr>
              <w:rPr>
                <w:rFonts w:ascii="Arial Armenian" w:hAnsi="Arial Armenian" w:cs="Arial"/>
                <w:sz w:val="22"/>
                <w:szCs w:val="22"/>
              </w:rPr>
            </w:pPr>
          </w:p>
        </w:tc>
        <w:tc>
          <w:tcPr>
            <w:tcW w:w="1418" w:type="dxa"/>
            <w:tcBorders>
              <w:top w:val="nil"/>
              <w:left w:val="nil"/>
              <w:bottom w:val="single" w:sz="4" w:space="0" w:color="auto"/>
              <w:right w:val="single" w:sz="4" w:space="0" w:color="auto"/>
            </w:tcBorders>
            <w:vAlign w:val="center"/>
            <w:hideMark/>
          </w:tcPr>
          <w:p w14:paraId="119E08E9"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հազ</w:t>
            </w:r>
            <w:r w:rsidRPr="00101BCC">
              <w:rPr>
                <w:rFonts w:ascii="MS Gothic" w:eastAsia="MS Gothic" w:hAnsi="MS Gothic" w:cs="MS Gothic"/>
                <w:sz w:val="22"/>
                <w:szCs w:val="22"/>
              </w:rPr>
              <w:t>․</w:t>
            </w:r>
            <w:r w:rsidRPr="00101BCC">
              <w:rPr>
                <w:rFonts w:ascii="Arial Armenian" w:hAnsi="Arial Armenian" w:cs="Arial"/>
                <w:sz w:val="22"/>
                <w:szCs w:val="22"/>
              </w:rPr>
              <w:t xml:space="preserve"> </w:t>
            </w:r>
            <w:r w:rsidRPr="00101BCC">
              <w:rPr>
                <w:rFonts w:ascii="Sylfaen" w:hAnsi="Sylfaen" w:cs="Sylfaen"/>
                <w:sz w:val="22"/>
                <w:szCs w:val="22"/>
              </w:rPr>
              <w:t>դրամ</w:t>
            </w:r>
            <w:r w:rsidRPr="00101BCC">
              <w:rPr>
                <w:rFonts w:ascii="Arial Armenian" w:hAnsi="Arial Armenian" w:cs="Arial"/>
                <w:sz w:val="22"/>
                <w:szCs w:val="22"/>
              </w:rPr>
              <w:t xml:space="preserve"> </w:t>
            </w:r>
            <w:r w:rsidRPr="00101BCC">
              <w:rPr>
                <w:rFonts w:ascii="Calibri" w:hAnsi="Calibri" w:cs="Calibri"/>
                <w:sz w:val="22"/>
                <w:szCs w:val="22"/>
              </w:rPr>
              <w:t>тыс</w:t>
            </w:r>
            <w:r w:rsidRPr="00101BCC">
              <w:rPr>
                <w:rFonts w:ascii="Arial Armenian" w:hAnsi="Arial Armenian" w:cs="Arial"/>
                <w:sz w:val="22"/>
                <w:szCs w:val="22"/>
              </w:rPr>
              <w:t xml:space="preserve"> </w:t>
            </w:r>
            <w:r w:rsidRPr="00101BCC">
              <w:rPr>
                <w:rFonts w:ascii="Calibri" w:hAnsi="Calibri" w:cs="Calibri"/>
                <w:sz w:val="22"/>
                <w:szCs w:val="22"/>
              </w:rPr>
              <w:t>драм</w:t>
            </w:r>
            <w:r w:rsidRPr="00101BCC">
              <w:rPr>
                <w:rFonts w:ascii="Arial Armenian" w:hAnsi="Arial Armenian" w:cs="Arial"/>
                <w:sz w:val="22"/>
                <w:szCs w:val="22"/>
              </w:rPr>
              <w:t xml:space="preserve"> </w:t>
            </w:r>
          </w:p>
        </w:tc>
        <w:tc>
          <w:tcPr>
            <w:tcW w:w="1847" w:type="dxa"/>
            <w:tcBorders>
              <w:top w:val="single" w:sz="4" w:space="0" w:color="auto"/>
              <w:left w:val="nil"/>
              <w:bottom w:val="single" w:sz="4" w:space="0" w:color="auto"/>
              <w:right w:val="single" w:sz="4" w:space="0" w:color="auto"/>
            </w:tcBorders>
            <w:vAlign w:val="center"/>
            <w:hideMark/>
          </w:tcPr>
          <w:p w14:paraId="76C897A7"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հազ</w:t>
            </w:r>
            <w:r w:rsidRPr="00101BCC">
              <w:rPr>
                <w:rFonts w:ascii="MS Gothic" w:eastAsia="MS Gothic" w:hAnsi="MS Gothic" w:cs="MS Gothic"/>
                <w:sz w:val="22"/>
                <w:szCs w:val="22"/>
              </w:rPr>
              <w:t>․</w:t>
            </w:r>
            <w:r w:rsidRPr="00101BCC">
              <w:rPr>
                <w:rFonts w:ascii="Arial Armenian" w:hAnsi="Arial Armenian" w:cs="Arial"/>
                <w:sz w:val="22"/>
                <w:szCs w:val="22"/>
              </w:rPr>
              <w:t xml:space="preserve"> </w:t>
            </w:r>
            <w:r w:rsidRPr="00101BCC">
              <w:rPr>
                <w:rFonts w:ascii="Sylfaen" w:hAnsi="Sylfaen" w:cs="Sylfaen"/>
                <w:sz w:val="22"/>
                <w:szCs w:val="22"/>
              </w:rPr>
              <w:t>դրամ</w:t>
            </w:r>
            <w:r w:rsidRPr="00101BCC">
              <w:rPr>
                <w:rFonts w:ascii="Arial Armenian" w:hAnsi="Arial Armenian" w:cs="Arial"/>
                <w:sz w:val="22"/>
                <w:szCs w:val="22"/>
              </w:rPr>
              <w:t xml:space="preserve"> </w:t>
            </w:r>
            <w:r w:rsidRPr="00101BCC">
              <w:rPr>
                <w:rFonts w:ascii="Calibri" w:hAnsi="Calibri" w:cs="Calibri"/>
                <w:sz w:val="22"/>
                <w:szCs w:val="22"/>
              </w:rPr>
              <w:t>тыс</w:t>
            </w:r>
            <w:r w:rsidRPr="00101BCC">
              <w:rPr>
                <w:rFonts w:ascii="Arial Armenian" w:hAnsi="Arial Armenian" w:cs="Arial"/>
                <w:sz w:val="22"/>
                <w:szCs w:val="22"/>
              </w:rPr>
              <w:t xml:space="preserve"> </w:t>
            </w:r>
            <w:r w:rsidRPr="00101BCC">
              <w:rPr>
                <w:rFonts w:ascii="Calibri" w:hAnsi="Calibri" w:cs="Calibri"/>
                <w:sz w:val="22"/>
                <w:szCs w:val="22"/>
              </w:rPr>
              <w:t>драм</w:t>
            </w:r>
          </w:p>
        </w:tc>
        <w:tc>
          <w:tcPr>
            <w:tcW w:w="222" w:type="dxa"/>
            <w:vAlign w:val="center"/>
            <w:hideMark/>
          </w:tcPr>
          <w:p w14:paraId="086EC6AD" w14:textId="77777777" w:rsidR="00402A13" w:rsidRPr="00101BCC" w:rsidRDefault="00402A13" w:rsidP="00BF48F5">
            <w:pPr>
              <w:rPr>
                <w:sz w:val="20"/>
                <w:szCs w:val="20"/>
              </w:rPr>
            </w:pPr>
          </w:p>
        </w:tc>
      </w:tr>
      <w:tr w:rsidR="00402A13" w:rsidRPr="00101BCC" w14:paraId="021D6713" w14:textId="77777777" w:rsidTr="00BF48F5">
        <w:trPr>
          <w:trHeight w:val="285"/>
        </w:trPr>
        <w:tc>
          <w:tcPr>
            <w:tcW w:w="738" w:type="dxa"/>
            <w:tcBorders>
              <w:top w:val="nil"/>
              <w:left w:val="single" w:sz="4" w:space="0" w:color="auto"/>
              <w:bottom w:val="nil"/>
              <w:right w:val="single" w:sz="4" w:space="0" w:color="auto"/>
            </w:tcBorders>
            <w:vAlign w:val="center"/>
            <w:hideMark/>
          </w:tcPr>
          <w:p w14:paraId="542E61A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w:t>
            </w:r>
          </w:p>
        </w:tc>
        <w:tc>
          <w:tcPr>
            <w:tcW w:w="1317" w:type="dxa"/>
            <w:tcBorders>
              <w:top w:val="nil"/>
              <w:left w:val="nil"/>
              <w:bottom w:val="nil"/>
              <w:right w:val="single" w:sz="4" w:space="0" w:color="auto"/>
            </w:tcBorders>
            <w:vAlign w:val="center"/>
            <w:hideMark/>
          </w:tcPr>
          <w:p w14:paraId="1265235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w:t>
            </w:r>
          </w:p>
        </w:tc>
        <w:tc>
          <w:tcPr>
            <w:tcW w:w="2865" w:type="dxa"/>
            <w:tcBorders>
              <w:top w:val="nil"/>
              <w:left w:val="nil"/>
              <w:bottom w:val="nil"/>
              <w:right w:val="single" w:sz="4" w:space="0" w:color="auto"/>
            </w:tcBorders>
            <w:vAlign w:val="center"/>
            <w:hideMark/>
          </w:tcPr>
          <w:p w14:paraId="4D0A0BC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w:t>
            </w:r>
          </w:p>
        </w:tc>
        <w:tc>
          <w:tcPr>
            <w:tcW w:w="1278" w:type="dxa"/>
            <w:tcBorders>
              <w:top w:val="nil"/>
              <w:left w:val="nil"/>
              <w:bottom w:val="nil"/>
              <w:right w:val="single" w:sz="4" w:space="0" w:color="auto"/>
            </w:tcBorders>
            <w:vAlign w:val="center"/>
            <w:hideMark/>
          </w:tcPr>
          <w:p w14:paraId="1573F56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w:t>
            </w:r>
          </w:p>
        </w:tc>
        <w:tc>
          <w:tcPr>
            <w:tcW w:w="1517" w:type="dxa"/>
            <w:tcBorders>
              <w:top w:val="nil"/>
              <w:left w:val="nil"/>
              <w:bottom w:val="nil"/>
              <w:right w:val="single" w:sz="4" w:space="0" w:color="auto"/>
            </w:tcBorders>
            <w:vAlign w:val="center"/>
            <w:hideMark/>
          </w:tcPr>
          <w:p w14:paraId="1C9ACEF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w:t>
            </w:r>
          </w:p>
        </w:tc>
        <w:tc>
          <w:tcPr>
            <w:tcW w:w="1418" w:type="dxa"/>
            <w:tcBorders>
              <w:top w:val="nil"/>
              <w:left w:val="nil"/>
              <w:bottom w:val="nil"/>
              <w:right w:val="single" w:sz="4" w:space="0" w:color="auto"/>
            </w:tcBorders>
            <w:vAlign w:val="center"/>
            <w:hideMark/>
          </w:tcPr>
          <w:p w14:paraId="7A02529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w:t>
            </w:r>
          </w:p>
        </w:tc>
        <w:tc>
          <w:tcPr>
            <w:tcW w:w="1847" w:type="dxa"/>
            <w:tcBorders>
              <w:top w:val="nil"/>
              <w:left w:val="nil"/>
              <w:bottom w:val="nil"/>
              <w:right w:val="single" w:sz="4" w:space="0" w:color="auto"/>
            </w:tcBorders>
            <w:vAlign w:val="center"/>
            <w:hideMark/>
          </w:tcPr>
          <w:p w14:paraId="4628210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w:t>
            </w:r>
          </w:p>
        </w:tc>
        <w:tc>
          <w:tcPr>
            <w:tcW w:w="222" w:type="dxa"/>
            <w:vAlign w:val="center"/>
            <w:hideMark/>
          </w:tcPr>
          <w:p w14:paraId="0C8915FE" w14:textId="77777777" w:rsidR="00402A13" w:rsidRPr="00101BCC" w:rsidRDefault="00402A13" w:rsidP="00BF48F5">
            <w:pPr>
              <w:rPr>
                <w:sz w:val="20"/>
                <w:szCs w:val="20"/>
              </w:rPr>
            </w:pPr>
          </w:p>
        </w:tc>
      </w:tr>
      <w:tr w:rsidR="00402A13" w:rsidRPr="00101BCC" w14:paraId="576FDECD" w14:textId="77777777" w:rsidTr="00BF48F5">
        <w:trPr>
          <w:trHeight w:val="300"/>
        </w:trPr>
        <w:tc>
          <w:tcPr>
            <w:tcW w:w="738" w:type="dxa"/>
            <w:tcBorders>
              <w:top w:val="single" w:sz="4" w:space="0" w:color="auto"/>
              <w:left w:val="single" w:sz="4" w:space="0" w:color="auto"/>
              <w:bottom w:val="single" w:sz="4" w:space="0" w:color="auto"/>
              <w:right w:val="single" w:sz="4" w:space="0" w:color="auto"/>
            </w:tcBorders>
            <w:noWrap/>
            <w:vAlign w:val="center"/>
            <w:hideMark/>
          </w:tcPr>
          <w:p w14:paraId="3D08076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317" w:type="dxa"/>
            <w:tcBorders>
              <w:top w:val="single" w:sz="4" w:space="0" w:color="auto"/>
              <w:left w:val="nil"/>
              <w:bottom w:val="single" w:sz="4" w:space="0" w:color="auto"/>
              <w:right w:val="single" w:sz="4" w:space="0" w:color="auto"/>
            </w:tcBorders>
            <w:vAlign w:val="center"/>
            <w:hideMark/>
          </w:tcPr>
          <w:p w14:paraId="78113A3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2865" w:type="dxa"/>
            <w:tcBorders>
              <w:top w:val="single" w:sz="4" w:space="0" w:color="auto"/>
              <w:left w:val="nil"/>
              <w:bottom w:val="single" w:sz="4" w:space="0" w:color="auto"/>
              <w:right w:val="single" w:sz="4" w:space="0" w:color="auto"/>
            </w:tcBorders>
            <w:vAlign w:val="center"/>
            <w:hideMark/>
          </w:tcPr>
          <w:p w14:paraId="47F400A4" w14:textId="77777777" w:rsidR="00402A13" w:rsidRPr="00101BCC" w:rsidRDefault="00402A13" w:rsidP="00BF48F5">
            <w:pPr>
              <w:jc w:val="center"/>
              <w:rPr>
                <w:rFonts w:ascii="Arial Armenian" w:hAnsi="Arial Armenian" w:cs="Arial"/>
                <w:b/>
                <w:bCs/>
              </w:rPr>
            </w:pPr>
            <w:r w:rsidRPr="00101BCC">
              <w:rPr>
                <w:rFonts w:ascii="Sylfaen" w:hAnsi="Sylfaen" w:cs="Sylfaen"/>
                <w:b/>
                <w:bCs/>
              </w:rPr>
              <w:t>Քանդման</w:t>
            </w:r>
            <w:r w:rsidRPr="00101BCC">
              <w:rPr>
                <w:rFonts w:ascii="Arial Armenian" w:hAnsi="Arial Armenian" w:cs="Arial"/>
                <w:b/>
                <w:bCs/>
              </w:rPr>
              <w:t xml:space="preserve"> </w:t>
            </w:r>
            <w:r w:rsidRPr="00101BCC">
              <w:rPr>
                <w:rFonts w:ascii="Sylfaen" w:hAnsi="Sylfaen" w:cs="Sylfaen"/>
                <w:b/>
                <w:bCs/>
              </w:rPr>
              <w:t>աշխատանքներ</w:t>
            </w:r>
            <w:r w:rsidRPr="00101BCC">
              <w:rPr>
                <w:rFonts w:ascii="Arial Armenian" w:hAnsi="Arial Armenian" w:cs="Arial"/>
                <w:b/>
                <w:bCs/>
              </w:rPr>
              <w:t xml:space="preserve"> </w:t>
            </w:r>
            <w:r w:rsidRPr="00101BCC">
              <w:rPr>
                <w:rFonts w:ascii="Calibri" w:hAnsi="Calibri" w:cs="Calibri"/>
                <w:b/>
                <w:bCs/>
              </w:rPr>
              <w:t>монтажные</w:t>
            </w:r>
            <w:r w:rsidRPr="00101BCC">
              <w:rPr>
                <w:rFonts w:ascii="Arial Armenian" w:hAnsi="Arial Armenian" w:cs="Arial"/>
                <w:b/>
                <w:bCs/>
              </w:rPr>
              <w:t xml:space="preserve"> </w:t>
            </w:r>
            <w:r w:rsidRPr="00101BCC">
              <w:rPr>
                <w:rFonts w:ascii="Calibri" w:hAnsi="Calibri" w:cs="Calibri"/>
                <w:b/>
                <w:bCs/>
              </w:rPr>
              <w:t>работы</w:t>
            </w:r>
          </w:p>
        </w:tc>
        <w:tc>
          <w:tcPr>
            <w:tcW w:w="1278" w:type="dxa"/>
            <w:tcBorders>
              <w:top w:val="single" w:sz="4" w:space="0" w:color="auto"/>
              <w:left w:val="nil"/>
              <w:bottom w:val="single" w:sz="4" w:space="0" w:color="auto"/>
              <w:right w:val="single" w:sz="4" w:space="0" w:color="auto"/>
            </w:tcBorders>
            <w:vAlign w:val="center"/>
            <w:hideMark/>
          </w:tcPr>
          <w:p w14:paraId="76C95C5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517" w:type="dxa"/>
            <w:tcBorders>
              <w:top w:val="single" w:sz="4" w:space="0" w:color="auto"/>
              <w:left w:val="nil"/>
              <w:bottom w:val="single" w:sz="4" w:space="0" w:color="auto"/>
              <w:right w:val="single" w:sz="4" w:space="0" w:color="auto"/>
            </w:tcBorders>
            <w:noWrap/>
            <w:vAlign w:val="center"/>
            <w:hideMark/>
          </w:tcPr>
          <w:p w14:paraId="25E8110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418" w:type="dxa"/>
            <w:tcBorders>
              <w:top w:val="single" w:sz="4" w:space="0" w:color="auto"/>
              <w:left w:val="nil"/>
              <w:bottom w:val="single" w:sz="4" w:space="0" w:color="auto"/>
              <w:right w:val="single" w:sz="4" w:space="0" w:color="auto"/>
            </w:tcBorders>
            <w:noWrap/>
            <w:vAlign w:val="center"/>
            <w:hideMark/>
          </w:tcPr>
          <w:p w14:paraId="52E225F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847" w:type="dxa"/>
            <w:tcBorders>
              <w:top w:val="single" w:sz="4" w:space="0" w:color="auto"/>
              <w:left w:val="nil"/>
              <w:bottom w:val="single" w:sz="4" w:space="0" w:color="auto"/>
              <w:right w:val="single" w:sz="4" w:space="0" w:color="auto"/>
            </w:tcBorders>
            <w:vAlign w:val="center"/>
            <w:hideMark/>
          </w:tcPr>
          <w:p w14:paraId="48D7483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0.000</w:t>
            </w:r>
          </w:p>
        </w:tc>
        <w:tc>
          <w:tcPr>
            <w:tcW w:w="222" w:type="dxa"/>
            <w:vAlign w:val="center"/>
            <w:hideMark/>
          </w:tcPr>
          <w:p w14:paraId="05F9B3B5" w14:textId="77777777" w:rsidR="00402A13" w:rsidRPr="00101BCC" w:rsidRDefault="00402A13" w:rsidP="00BF48F5">
            <w:pPr>
              <w:rPr>
                <w:sz w:val="20"/>
                <w:szCs w:val="20"/>
              </w:rPr>
            </w:pPr>
          </w:p>
        </w:tc>
      </w:tr>
      <w:tr w:rsidR="00402A13" w:rsidRPr="00101BCC" w14:paraId="7AA124CA" w14:textId="77777777" w:rsidTr="00BF48F5">
        <w:trPr>
          <w:trHeight w:val="570"/>
        </w:trPr>
        <w:tc>
          <w:tcPr>
            <w:tcW w:w="738" w:type="dxa"/>
            <w:tcBorders>
              <w:top w:val="nil"/>
              <w:left w:val="single" w:sz="4" w:space="0" w:color="auto"/>
              <w:bottom w:val="single" w:sz="4" w:space="0" w:color="auto"/>
              <w:right w:val="single" w:sz="4" w:space="0" w:color="auto"/>
            </w:tcBorders>
            <w:noWrap/>
            <w:vAlign w:val="center"/>
            <w:hideMark/>
          </w:tcPr>
          <w:p w14:paraId="79C3333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lastRenderedPageBreak/>
              <w:t>1</w:t>
            </w:r>
          </w:p>
        </w:tc>
        <w:tc>
          <w:tcPr>
            <w:tcW w:w="1317" w:type="dxa"/>
            <w:tcBorders>
              <w:top w:val="nil"/>
              <w:left w:val="nil"/>
              <w:bottom w:val="single" w:sz="4" w:space="0" w:color="auto"/>
              <w:right w:val="single" w:sz="4" w:space="0" w:color="auto"/>
            </w:tcBorders>
            <w:vAlign w:val="center"/>
            <w:hideMark/>
          </w:tcPr>
          <w:p w14:paraId="5090AF8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9-80</w:t>
            </w:r>
          </w:p>
        </w:tc>
        <w:tc>
          <w:tcPr>
            <w:tcW w:w="2865" w:type="dxa"/>
            <w:tcBorders>
              <w:top w:val="nil"/>
              <w:left w:val="nil"/>
              <w:bottom w:val="single" w:sz="4" w:space="0" w:color="auto"/>
              <w:right w:val="single" w:sz="4" w:space="0" w:color="auto"/>
            </w:tcBorders>
            <w:vAlign w:val="center"/>
            <w:hideMark/>
          </w:tcPr>
          <w:p w14:paraId="59AAB345"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Հենասյուների</w:t>
            </w:r>
            <w:r w:rsidRPr="00101BCC">
              <w:rPr>
                <w:rFonts w:ascii="Arial Armenian" w:hAnsi="Arial Armenian" w:cs="Arial"/>
                <w:sz w:val="22"/>
                <w:szCs w:val="22"/>
              </w:rPr>
              <w:t xml:space="preserve"> </w:t>
            </w:r>
            <w:r w:rsidRPr="00101BCC">
              <w:rPr>
                <w:rFonts w:ascii="Sylfaen" w:hAnsi="Sylfaen" w:cs="Sylfaen"/>
                <w:sz w:val="22"/>
                <w:szCs w:val="22"/>
              </w:rPr>
              <w:t>ապամոնտաժում</w:t>
            </w:r>
            <w:r w:rsidRPr="00101BCC">
              <w:rPr>
                <w:rFonts w:ascii="Arial Armenian" w:hAnsi="Arial Armenian" w:cs="Arial"/>
                <w:sz w:val="22"/>
                <w:szCs w:val="22"/>
              </w:rPr>
              <w:t xml:space="preserve"> (</w:t>
            </w:r>
            <w:r w:rsidRPr="00101BCC">
              <w:rPr>
                <w:rFonts w:ascii="Sylfaen" w:hAnsi="Sylfaen" w:cs="Sylfaen"/>
                <w:sz w:val="22"/>
                <w:szCs w:val="22"/>
              </w:rPr>
              <w:t>խաղողի</w:t>
            </w:r>
            <w:r w:rsidRPr="00101BCC">
              <w:rPr>
                <w:rFonts w:ascii="Arial Armenian" w:hAnsi="Arial Armenian" w:cs="Arial"/>
                <w:sz w:val="22"/>
                <w:szCs w:val="22"/>
              </w:rPr>
              <w:t xml:space="preserve"> </w:t>
            </w:r>
            <w:r w:rsidRPr="00101BCC">
              <w:rPr>
                <w:rFonts w:ascii="Sylfaen" w:hAnsi="Sylfaen" w:cs="Sylfaen"/>
                <w:sz w:val="22"/>
                <w:szCs w:val="22"/>
              </w:rPr>
              <w:t>սյուներ</w:t>
            </w:r>
            <w:r w:rsidRPr="00101BCC">
              <w:rPr>
                <w:rFonts w:ascii="Arial Armenian" w:hAnsi="Arial Armenian" w:cs="Arial"/>
                <w:sz w:val="22"/>
                <w:szCs w:val="22"/>
              </w:rPr>
              <w:t>)</w:t>
            </w:r>
            <w:r w:rsidRPr="00101BCC">
              <w:rPr>
                <w:rFonts w:ascii="Arial Armenian" w:hAnsi="Arial Armenian" w:cs="Arial"/>
                <w:sz w:val="22"/>
                <w:szCs w:val="22"/>
              </w:rPr>
              <w:br/>
              <w:t xml:space="preserve"> </w:t>
            </w:r>
            <w:r w:rsidRPr="00101BCC">
              <w:rPr>
                <w:rFonts w:ascii="Calibri" w:hAnsi="Calibri" w:cs="Calibri"/>
                <w:sz w:val="22"/>
                <w:szCs w:val="22"/>
              </w:rPr>
              <w:t>ДЕМОНТАЖ</w:t>
            </w:r>
            <w:r w:rsidRPr="00101BCC">
              <w:rPr>
                <w:rFonts w:ascii="Arial Armenian" w:hAnsi="Arial Armenian" w:cs="Arial"/>
                <w:sz w:val="22"/>
                <w:szCs w:val="22"/>
              </w:rPr>
              <w:t xml:space="preserve"> </w:t>
            </w:r>
            <w:r w:rsidRPr="00101BCC">
              <w:rPr>
                <w:rFonts w:ascii="Calibri" w:hAnsi="Calibri" w:cs="Calibri"/>
                <w:sz w:val="22"/>
                <w:szCs w:val="22"/>
              </w:rPr>
              <w:t>ОПОРНЫХ</w:t>
            </w:r>
            <w:r w:rsidRPr="00101BCC">
              <w:rPr>
                <w:rFonts w:ascii="Arial Armenian" w:hAnsi="Arial Armenian" w:cs="Arial"/>
                <w:sz w:val="22"/>
                <w:szCs w:val="22"/>
              </w:rPr>
              <w:t xml:space="preserve"> </w:t>
            </w:r>
            <w:r w:rsidRPr="00101BCC">
              <w:rPr>
                <w:rFonts w:ascii="Calibri" w:hAnsi="Calibri" w:cs="Calibri"/>
                <w:sz w:val="22"/>
                <w:szCs w:val="22"/>
              </w:rPr>
              <w:t>СТОЕК</w:t>
            </w:r>
            <w:r w:rsidRPr="00101BCC">
              <w:rPr>
                <w:rFonts w:ascii="Arial Armenian" w:hAnsi="Arial Armenian" w:cs="Arial"/>
                <w:sz w:val="22"/>
                <w:szCs w:val="22"/>
              </w:rPr>
              <w:t xml:space="preserve">  (</w:t>
            </w:r>
            <w:r w:rsidRPr="00101BCC">
              <w:rPr>
                <w:rFonts w:ascii="Calibri" w:hAnsi="Calibri" w:cs="Calibri"/>
                <w:sz w:val="22"/>
                <w:szCs w:val="22"/>
              </w:rPr>
              <w:t>стойки</w:t>
            </w:r>
            <w:r w:rsidRPr="00101BCC">
              <w:rPr>
                <w:rFonts w:ascii="Arial Armenian" w:hAnsi="Arial Armenian" w:cs="Arial"/>
                <w:sz w:val="22"/>
                <w:szCs w:val="22"/>
              </w:rPr>
              <w:t xml:space="preserve"> </w:t>
            </w:r>
            <w:r w:rsidRPr="00101BCC">
              <w:rPr>
                <w:rFonts w:ascii="Calibri" w:hAnsi="Calibri" w:cs="Calibri"/>
                <w:sz w:val="22"/>
                <w:szCs w:val="22"/>
              </w:rPr>
              <w:t>для</w:t>
            </w:r>
            <w:r w:rsidRPr="00101BCC">
              <w:rPr>
                <w:rFonts w:ascii="Arial Armenian" w:hAnsi="Arial Armenian" w:cs="Arial"/>
                <w:sz w:val="22"/>
                <w:szCs w:val="22"/>
              </w:rPr>
              <w:t xml:space="preserve"> </w:t>
            </w:r>
            <w:r w:rsidRPr="00101BCC">
              <w:rPr>
                <w:rFonts w:ascii="Calibri" w:hAnsi="Calibri" w:cs="Calibri"/>
                <w:sz w:val="22"/>
                <w:szCs w:val="22"/>
              </w:rPr>
              <w:t>виноградов</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04AC471F"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տոննա</w:t>
            </w:r>
            <w:r w:rsidRPr="00101BCC">
              <w:rPr>
                <w:rFonts w:ascii="Arial Armenian" w:hAnsi="Arial Armenian" w:cs="Arial"/>
                <w:sz w:val="22"/>
                <w:szCs w:val="22"/>
              </w:rPr>
              <w:t xml:space="preserve"> </w:t>
            </w:r>
            <w:r w:rsidRPr="00101BCC">
              <w:rPr>
                <w:rFonts w:ascii="Calibri" w:hAnsi="Calibri" w:cs="Calibri"/>
                <w:sz w:val="22"/>
                <w:szCs w:val="22"/>
              </w:rPr>
              <w:t>тонна</w:t>
            </w:r>
          </w:p>
        </w:tc>
        <w:tc>
          <w:tcPr>
            <w:tcW w:w="1517" w:type="dxa"/>
            <w:tcBorders>
              <w:top w:val="nil"/>
              <w:left w:val="nil"/>
              <w:bottom w:val="single" w:sz="4" w:space="0" w:color="auto"/>
              <w:right w:val="single" w:sz="4" w:space="0" w:color="auto"/>
            </w:tcBorders>
            <w:noWrap/>
            <w:vAlign w:val="center"/>
            <w:hideMark/>
          </w:tcPr>
          <w:p w14:paraId="603116B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2.35</w:t>
            </w:r>
          </w:p>
        </w:tc>
        <w:tc>
          <w:tcPr>
            <w:tcW w:w="1418" w:type="dxa"/>
            <w:tcBorders>
              <w:top w:val="nil"/>
              <w:left w:val="nil"/>
              <w:bottom w:val="single" w:sz="4" w:space="0" w:color="auto"/>
              <w:right w:val="single" w:sz="4" w:space="0" w:color="auto"/>
            </w:tcBorders>
            <w:noWrap/>
            <w:vAlign w:val="center"/>
            <w:hideMark/>
          </w:tcPr>
          <w:p w14:paraId="5640B1D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54.85</w:t>
            </w:r>
          </w:p>
        </w:tc>
        <w:tc>
          <w:tcPr>
            <w:tcW w:w="1847" w:type="dxa"/>
            <w:tcBorders>
              <w:top w:val="nil"/>
              <w:left w:val="nil"/>
              <w:bottom w:val="single" w:sz="4" w:space="0" w:color="auto"/>
              <w:right w:val="single" w:sz="4" w:space="0" w:color="auto"/>
            </w:tcBorders>
            <w:vAlign w:val="center"/>
            <w:hideMark/>
          </w:tcPr>
          <w:p w14:paraId="0AF32C4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128.898</w:t>
            </w:r>
          </w:p>
        </w:tc>
        <w:tc>
          <w:tcPr>
            <w:tcW w:w="222" w:type="dxa"/>
            <w:vAlign w:val="center"/>
            <w:hideMark/>
          </w:tcPr>
          <w:p w14:paraId="2DF71303" w14:textId="77777777" w:rsidR="00402A13" w:rsidRPr="00101BCC" w:rsidRDefault="00402A13" w:rsidP="00BF48F5">
            <w:pPr>
              <w:rPr>
                <w:sz w:val="20"/>
                <w:szCs w:val="20"/>
              </w:rPr>
            </w:pPr>
          </w:p>
        </w:tc>
      </w:tr>
      <w:tr w:rsidR="00402A13" w:rsidRPr="00101BCC" w14:paraId="3F8F922F" w14:textId="77777777" w:rsidTr="00BF48F5">
        <w:trPr>
          <w:trHeight w:val="1425"/>
        </w:trPr>
        <w:tc>
          <w:tcPr>
            <w:tcW w:w="738" w:type="dxa"/>
            <w:tcBorders>
              <w:top w:val="nil"/>
              <w:left w:val="single" w:sz="4" w:space="0" w:color="auto"/>
              <w:bottom w:val="single" w:sz="4" w:space="0" w:color="auto"/>
              <w:right w:val="single" w:sz="4" w:space="0" w:color="auto"/>
            </w:tcBorders>
            <w:noWrap/>
            <w:vAlign w:val="center"/>
            <w:hideMark/>
          </w:tcPr>
          <w:p w14:paraId="130D5D4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w:t>
            </w:r>
          </w:p>
        </w:tc>
        <w:tc>
          <w:tcPr>
            <w:tcW w:w="1317" w:type="dxa"/>
            <w:tcBorders>
              <w:top w:val="nil"/>
              <w:left w:val="nil"/>
              <w:bottom w:val="single" w:sz="4" w:space="0" w:color="auto"/>
              <w:right w:val="single" w:sz="4" w:space="0" w:color="auto"/>
            </w:tcBorders>
            <w:vAlign w:val="center"/>
            <w:hideMark/>
          </w:tcPr>
          <w:p w14:paraId="02BF7AD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102-46-1</w:t>
            </w:r>
          </w:p>
        </w:tc>
        <w:tc>
          <w:tcPr>
            <w:tcW w:w="2865" w:type="dxa"/>
            <w:tcBorders>
              <w:top w:val="nil"/>
              <w:left w:val="nil"/>
              <w:bottom w:val="single" w:sz="4" w:space="0" w:color="auto"/>
              <w:right w:val="single" w:sz="4" w:space="0" w:color="auto"/>
            </w:tcBorders>
            <w:vAlign w:val="center"/>
            <w:hideMark/>
          </w:tcPr>
          <w:p w14:paraId="06D7E64B"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Ավելի</w:t>
            </w:r>
            <w:r w:rsidRPr="00101BCC">
              <w:rPr>
                <w:rFonts w:ascii="Arial Armenian" w:hAnsi="Arial Armenian" w:cs="Arial"/>
                <w:sz w:val="22"/>
                <w:szCs w:val="22"/>
              </w:rPr>
              <w:t xml:space="preserve"> </w:t>
            </w:r>
            <w:r w:rsidRPr="00101BCC">
              <w:rPr>
                <w:rFonts w:ascii="Sylfaen" w:hAnsi="Sylfaen" w:cs="Sylfaen"/>
                <w:sz w:val="22"/>
                <w:szCs w:val="22"/>
              </w:rPr>
              <w:t>քան</w:t>
            </w:r>
            <w:r w:rsidRPr="00101BCC">
              <w:rPr>
                <w:rFonts w:ascii="Arial Armenian" w:hAnsi="Arial Armenian" w:cs="Arial"/>
                <w:sz w:val="22"/>
                <w:szCs w:val="22"/>
              </w:rPr>
              <w:t xml:space="preserve"> 1 </w:t>
            </w:r>
            <w:r w:rsidRPr="00101BCC">
              <w:rPr>
                <w:rFonts w:ascii="Sylfaen" w:hAnsi="Sylfaen" w:cs="Sylfaen"/>
                <w:sz w:val="22"/>
                <w:szCs w:val="22"/>
              </w:rPr>
              <w:t>մ</w:t>
            </w:r>
            <w:r w:rsidRPr="00101BCC">
              <w:rPr>
                <w:rFonts w:ascii="Arial Armenian" w:hAnsi="Arial Armenian" w:cs="Arial Armenian"/>
                <w:sz w:val="22"/>
                <w:szCs w:val="22"/>
              </w:rPr>
              <w:t>³</w:t>
            </w:r>
            <w:r w:rsidRPr="00101BCC">
              <w:rPr>
                <w:rFonts w:ascii="Arial Armenian" w:hAnsi="Arial Armenian" w:cs="Arial"/>
                <w:sz w:val="22"/>
                <w:szCs w:val="22"/>
              </w:rPr>
              <w:t xml:space="preserve"> </w:t>
            </w:r>
            <w:r w:rsidRPr="00101BCC">
              <w:rPr>
                <w:rFonts w:ascii="Sylfaen" w:hAnsi="Sylfaen" w:cs="Sylfaen"/>
                <w:sz w:val="22"/>
                <w:szCs w:val="22"/>
              </w:rPr>
              <w:t>ծավալով</w:t>
            </w:r>
            <w:r w:rsidRPr="00101BCC">
              <w:rPr>
                <w:rFonts w:ascii="Arial Armenian" w:hAnsi="Arial Armenian" w:cs="Arial"/>
                <w:sz w:val="22"/>
                <w:szCs w:val="22"/>
              </w:rPr>
              <w:t xml:space="preserve"> </w:t>
            </w:r>
            <w:r w:rsidRPr="00101BCC">
              <w:rPr>
                <w:rFonts w:ascii="Sylfaen" w:hAnsi="Sylfaen" w:cs="Sylfaen"/>
                <w:sz w:val="22"/>
                <w:szCs w:val="22"/>
              </w:rPr>
              <w:t>բետոնե</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երկաթբետոնե</w:t>
            </w:r>
            <w:r w:rsidRPr="00101BCC">
              <w:rPr>
                <w:rFonts w:ascii="Arial Armenian" w:hAnsi="Arial Armenian" w:cs="Arial"/>
                <w:sz w:val="22"/>
                <w:szCs w:val="22"/>
              </w:rPr>
              <w:t xml:space="preserve"> </w:t>
            </w:r>
            <w:r w:rsidRPr="00101BCC">
              <w:rPr>
                <w:rFonts w:ascii="Sylfaen" w:hAnsi="Sylfaen" w:cs="Sylfaen"/>
                <w:sz w:val="22"/>
                <w:szCs w:val="22"/>
              </w:rPr>
              <w:t>կառուցվածքների</w:t>
            </w:r>
            <w:r w:rsidRPr="00101BCC">
              <w:rPr>
                <w:rFonts w:ascii="Arial Armenian" w:hAnsi="Arial Armenian" w:cs="Arial"/>
                <w:sz w:val="22"/>
                <w:szCs w:val="22"/>
              </w:rPr>
              <w:t xml:space="preserve"> </w:t>
            </w:r>
            <w:r w:rsidRPr="00101BCC">
              <w:rPr>
                <w:rFonts w:ascii="Sylfaen" w:hAnsi="Sylfaen" w:cs="Sylfaen"/>
                <w:sz w:val="22"/>
                <w:szCs w:val="22"/>
              </w:rPr>
              <w:t>ապամոնտաժում՝</w:t>
            </w:r>
            <w:r w:rsidRPr="00101BCC">
              <w:rPr>
                <w:rFonts w:ascii="Arial Armenian" w:hAnsi="Arial Armenian" w:cs="Arial"/>
                <w:sz w:val="22"/>
                <w:szCs w:val="22"/>
              </w:rPr>
              <w:t xml:space="preserve"> </w:t>
            </w:r>
            <w:r w:rsidRPr="00101BCC">
              <w:rPr>
                <w:rFonts w:ascii="Sylfaen" w:hAnsi="Sylfaen" w:cs="Sylfaen"/>
                <w:sz w:val="22"/>
                <w:szCs w:val="22"/>
              </w:rPr>
              <w:t>ապամոնտաժիչ</w:t>
            </w:r>
            <w:r w:rsidRPr="00101BCC">
              <w:rPr>
                <w:rFonts w:ascii="Arial Armenian" w:hAnsi="Arial Armenian" w:cs="Arial"/>
                <w:sz w:val="22"/>
                <w:szCs w:val="22"/>
              </w:rPr>
              <w:t xml:space="preserve"> </w:t>
            </w:r>
            <w:r w:rsidRPr="00101BCC">
              <w:rPr>
                <w:rFonts w:ascii="Sylfaen" w:hAnsi="Sylfaen" w:cs="Sylfaen"/>
                <w:sz w:val="22"/>
                <w:szCs w:val="22"/>
              </w:rPr>
              <w:t>մուրճերի</w:t>
            </w:r>
            <w:r w:rsidRPr="00101BCC">
              <w:rPr>
                <w:rFonts w:ascii="Arial Armenian" w:hAnsi="Arial Armenian" w:cs="Arial"/>
                <w:sz w:val="22"/>
                <w:szCs w:val="22"/>
              </w:rPr>
              <w:t xml:space="preserve"> (</w:t>
            </w:r>
            <w:r w:rsidRPr="00101BCC">
              <w:rPr>
                <w:rFonts w:ascii="Sylfaen" w:hAnsi="Sylfaen" w:cs="Sylfaen"/>
                <w:sz w:val="22"/>
                <w:szCs w:val="22"/>
              </w:rPr>
              <w:t>հարվածային</w:t>
            </w:r>
            <w:r w:rsidRPr="00101BCC">
              <w:rPr>
                <w:rFonts w:ascii="Arial Armenian" w:hAnsi="Arial Armenian" w:cs="Arial"/>
                <w:sz w:val="22"/>
                <w:szCs w:val="22"/>
              </w:rPr>
              <w:t xml:space="preserve"> </w:t>
            </w:r>
            <w:r w:rsidRPr="00101BCC">
              <w:rPr>
                <w:rFonts w:ascii="Sylfaen" w:hAnsi="Sylfaen" w:cs="Sylfaen"/>
                <w:sz w:val="22"/>
                <w:szCs w:val="22"/>
              </w:rPr>
              <w:t>մուրճերի</w:t>
            </w:r>
            <w:r w:rsidRPr="00101BCC">
              <w:rPr>
                <w:rFonts w:ascii="Arial Armenian" w:hAnsi="Arial Armenian" w:cs="Arial"/>
                <w:sz w:val="22"/>
                <w:szCs w:val="22"/>
              </w:rPr>
              <w:t xml:space="preserve">) </w:t>
            </w:r>
            <w:r w:rsidRPr="00101BCC">
              <w:rPr>
                <w:rFonts w:ascii="Sylfaen" w:hAnsi="Sylfaen" w:cs="Sylfaen"/>
                <w:sz w:val="22"/>
                <w:szCs w:val="22"/>
              </w:rPr>
              <w:t>օգնությամբ</w:t>
            </w:r>
            <w:r w:rsidRPr="00101BCC">
              <w:rPr>
                <w:rFonts w:ascii="Arial Armenian" w:hAnsi="Arial Armenian" w:cs="Arial"/>
                <w:sz w:val="22"/>
                <w:szCs w:val="22"/>
              </w:rPr>
              <w:br/>
            </w:r>
            <w:r w:rsidRPr="00101BCC">
              <w:rPr>
                <w:rFonts w:ascii="Calibri" w:hAnsi="Calibri" w:cs="Calibri"/>
                <w:sz w:val="22"/>
                <w:szCs w:val="22"/>
              </w:rPr>
              <w:t>РАЗБОРКА</w:t>
            </w:r>
            <w:r w:rsidRPr="00101BCC">
              <w:rPr>
                <w:rFonts w:ascii="Arial Armenian" w:hAnsi="Arial Armenian" w:cs="Arial"/>
                <w:sz w:val="22"/>
                <w:szCs w:val="22"/>
              </w:rPr>
              <w:t xml:space="preserve"> </w:t>
            </w:r>
            <w:r w:rsidRPr="00101BCC">
              <w:rPr>
                <w:rFonts w:ascii="Calibri" w:hAnsi="Calibri" w:cs="Calibri"/>
                <w:sz w:val="22"/>
                <w:szCs w:val="22"/>
              </w:rPr>
              <w:t>БЕТОННЫХ</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Ж</w:t>
            </w:r>
            <w:r w:rsidRPr="00101BCC">
              <w:rPr>
                <w:rFonts w:ascii="Arial Armenian" w:hAnsi="Arial Armenian" w:cs="Arial"/>
                <w:sz w:val="22"/>
                <w:szCs w:val="22"/>
              </w:rPr>
              <w:t>/</w:t>
            </w:r>
            <w:r w:rsidRPr="00101BCC">
              <w:rPr>
                <w:rFonts w:ascii="Calibri" w:hAnsi="Calibri" w:cs="Calibri"/>
                <w:sz w:val="22"/>
                <w:szCs w:val="22"/>
              </w:rPr>
              <w:t>Б</w:t>
            </w:r>
            <w:r w:rsidRPr="00101BCC">
              <w:rPr>
                <w:rFonts w:ascii="Arial Armenian" w:hAnsi="Arial Armenian" w:cs="Arial"/>
                <w:sz w:val="22"/>
                <w:szCs w:val="22"/>
              </w:rPr>
              <w:t xml:space="preserve"> </w:t>
            </w:r>
            <w:r w:rsidRPr="00101BCC">
              <w:rPr>
                <w:rFonts w:ascii="Calibri" w:hAnsi="Calibri" w:cs="Calibri"/>
                <w:sz w:val="22"/>
                <w:szCs w:val="22"/>
              </w:rPr>
              <w:t>КОНСТРУКЦИЙ</w:t>
            </w:r>
            <w:r w:rsidRPr="00101BCC">
              <w:rPr>
                <w:rFonts w:ascii="Arial Armenian" w:hAnsi="Arial Armenian" w:cs="Arial"/>
                <w:sz w:val="22"/>
                <w:szCs w:val="22"/>
              </w:rPr>
              <w:t xml:space="preserve"> </w:t>
            </w:r>
            <w:r w:rsidRPr="00101BCC">
              <w:rPr>
                <w:rFonts w:ascii="Calibri" w:hAnsi="Calibri" w:cs="Calibri"/>
                <w:sz w:val="22"/>
                <w:szCs w:val="22"/>
              </w:rPr>
              <w:t>ОБЪЕМОМ</w:t>
            </w:r>
            <w:r w:rsidRPr="00101BCC">
              <w:rPr>
                <w:rFonts w:ascii="Arial Armenian" w:hAnsi="Arial Armenian" w:cs="Arial"/>
                <w:sz w:val="22"/>
                <w:szCs w:val="22"/>
              </w:rPr>
              <w:t xml:space="preserve"> </w:t>
            </w:r>
            <w:r w:rsidRPr="00101BCC">
              <w:rPr>
                <w:rFonts w:ascii="Calibri" w:hAnsi="Calibri" w:cs="Calibri"/>
                <w:sz w:val="22"/>
                <w:szCs w:val="22"/>
              </w:rPr>
              <w:t>БОЛЕЕ</w:t>
            </w:r>
            <w:r w:rsidRPr="00101BCC">
              <w:rPr>
                <w:rFonts w:ascii="Arial Armenian" w:hAnsi="Arial Armenian" w:cs="Arial"/>
                <w:sz w:val="22"/>
                <w:szCs w:val="22"/>
              </w:rPr>
              <w:t xml:space="preserve"> 1</w:t>
            </w:r>
            <w:r w:rsidRPr="00101BCC">
              <w:rPr>
                <w:rFonts w:ascii="Calibri" w:hAnsi="Calibri" w:cs="Calibri"/>
                <w:sz w:val="22"/>
                <w:szCs w:val="22"/>
              </w:rPr>
              <w:t>М</w:t>
            </w:r>
            <w:r w:rsidRPr="00101BCC">
              <w:rPr>
                <w:rFonts w:ascii="Arial Armenian" w:hAnsi="Arial Armenian" w:cs="Arial"/>
                <w:sz w:val="22"/>
                <w:szCs w:val="22"/>
              </w:rPr>
              <w:t xml:space="preserve">3 </w:t>
            </w:r>
            <w:r w:rsidRPr="00101BCC">
              <w:rPr>
                <w:rFonts w:ascii="Calibri" w:hAnsi="Calibri" w:cs="Calibri"/>
                <w:sz w:val="22"/>
                <w:szCs w:val="22"/>
              </w:rPr>
              <w:t>С</w:t>
            </w:r>
            <w:r w:rsidRPr="00101BCC">
              <w:rPr>
                <w:rFonts w:ascii="Arial Armenian" w:hAnsi="Arial Armenian" w:cs="Arial"/>
                <w:sz w:val="22"/>
                <w:szCs w:val="22"/>
              </w:rPr>
              <w:t xml:space="preserve"> </w:t>
            </w:r>
            <w:r w:rsidRPr="00101BCC">
              <w:rPr>
                <w:rFonts w:ascii="Calibri" w:hAnsi="Calibri" w:cs="Calibri"/>
                <w:sz w:val="22"/>
                <w:szCs w:val="22"/>
              </w:rPr>
              <w:t>ПОМОЩЬЮ</w:t>
            </w:r>
            <w:r w:rsidRPr="00101BCC">
              <w:rPr>
                <w:rFonts w:ascii="Arial Armenian" w:hAnsi="Arial Armenian" w:cs="Arial"/>
                <w:sz w:val="22"/>
                <w:szCs w:val="22"/>
              </w:rPr>
              <w:t xml:space="preserve"> </w:t>
            </w:r>
            <w:r w:rsidRPr="00101BCC">
              <w:rPr>
                <w:rFonts w:ascii="Calibri" w:hAnsi="Calibri" w:cs="Calibri"/>
                <w:sz w:val="22"/>
                <w:szCs w:val="22"/>
              </w:rPr>
              <w:t>ОТБОЙНЫХ</w:t>
            </w:r>
            <w:r w:rsidRPr="00101BCC">
              <w:rPr>
                <w:rFonts w:ascii="Arial Armenian" w:hAnsi="Arial Armenian" w:cs="Arial"/>
                <w:sz w:val="22"/>
                <w:szCs w:val="22"/>
              </w:rPr>
              <w:t xml:space="preserve"> </w:t>
            </w:r>
            <w:r w:rsidRPr="00101BCC">
              <w:rPr>
                <w:rFonts w:ascii="Calibri" w:hAnsi="Calibri" w:cs="Calibri"/>
                <w:sz w:val="22"/>
                <w:szCs w:val="22"/>
              </w:rPr>
              <w:t>МОЛОТКОВ</w:t>
            </w:r>
          </w:p>
        </w:tc>
        <w:tc>
          <w:tcPr>
            <w:tcW w:w="1278" w:type="dxa"/>
            <w:tcBorders>
              <w:top w:val="nil"/>
              <w:left w:val="nil"/>
              <w:bottom w:val="single" w:sz="4" w:space="0" w:color="auto"/>
              <w:right w:val="single" w:sz="4" w:space="0" w:color="auto"/>
            </w:tcBorders>
            <w:vAlign w:val="center"/>
            <w:hideMark/>
          </w:tcPr>
          <w:p w14:paraId="23AA8578"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5FCF1C3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88.5</w:t>
            </w:r>
          </w:p>
        </w:tc>
        <w:tc>
          <w:tcPr>
            <w:tcW w:w="1418" w:type="dxa"/>
            <w:tcBorders>
              <w:top w:val="nil"/>
              <w:left w:val="nil"/>
              <w:bottom w:val="single" w:sz="4" w:space="0" w:color="auto"/>
              <w:right w:val="single" w:sz="4" w:space="0" w:color="auto"/>
            </w:tcBorders>
            <w:noWrap/>
            <w:vAlign w:val="center"/>
            <w:hideMark/>
          </w:tcPr>
          <w:p w14:paraId="277AF79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60.96</w:t>
            </w:r>
          </w:p>
        </w:tc>
        <w:tc>
          <w:tcPr>
            <w:tcW w:w="1847" w:type="dxa"/>
            <w:tcBorders>
              <w:top w:val="nil"/>
              <w:left w:val="nil"/>
              <w:bottom w:val="single" w:sz="4" w:space="0" w:color="auto"/>
              <w:right w:val="single" w:sz="4" w:space="0" w:color="auto"/>
            </w:tcBorders>
            <w:vAlign w:val="center"/>
            <w:hideMark/>
          </w:tcPr>
          <w:p w14:paraId="3379FAA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5394.960</w:t>
            </w:r>
          </w:p>
        </w:tc>
        <w:tc>
          <w:tcPr>
            <w:tcW w:w="222" w:type="dxa"/>
            <w:vAlign w:val="center"/>
            <w:hideMark/>
          </w:tcPr>
          <w:p w14:paraId="6992CB56" w14:textId="77777777" w:rsidR="00402A13" w:rsidRPr="00101BCC" w:rsidRDefault="00402A13" w:rsidP="00BF48F5">
            <w:pPr>
              <w:rPr>
                <w:sz w:val="20"/>
                <w:szCs w:val="20"/>
              </w:rPr>
            </w:pPr>
          </w:p>
        </w:tc>
      </w:tr>
      <w:tr w:rsidR="00402A13" w:rsidRPr="00101BCC" w14:paraId="1F6C3F75" w14:textId="77777777" w:rsidTr="00BF48F5">
        <w:trPr>
          <w:trHeight w:val="570"/>
        </w:trPr>
        <w:tc>
          <w:tcPr>
            <w:tcW w:w="738" w:type="dxa"/>
            <w:tcBorders>
              <w:top w:val="nil"/>
              <w:left w:val="single" w:sz="4" w:space="0" w:color="auto"/>
              <w:bottom w:val="single" w:sz="4" w:space="0" w:color="auto"/>
              <w:right w:val="single" w:sz="4" w:space="0" w:color="auto"/>
            </w:tcBorders>
            <w:noWrap/>
            <w:vAlign w:val="center"/>
            <w:hideMark/>
          </w:tcPr>
          <w:p w14:paraId="01E7FD2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w:t>
            </w:r>
          </w:p>
        </w:tc>
        <w:tc>
          <w:tcPr>
            <w:tcW w:w="1317" w:type="dxa"/>
            <w:tcBorders>
              <w:top w:val="nil"/>
              <w:left w:val="nil"/>
              <w:bottom w:val="single" w:sz="4" w:space="0" w:color="auto"/>
              <w:right w:val="single" w:sz="4" w:space="0" w:color="auto"/>
            </w:tcBorders>
            <w:vAlign w:val="center"/>
            <w:hideMark/>
          </w:tcPr>
          <w:p w14:paraId="3BE7801C" w14:textId="77777777" w:rsidR="00402A13" w:rsidRPr="00101BCC" w:rsidRDefault="00402A13" w:rsidP="00BF48F5">
            <w:pPr>
              <w:jc w:val="center"/>
              <w:rPr>
                <w:rFonts w:ascii="Arial Armenian" w:hAnsi="Arial Armenian" w:cs="Arial"/>
                <w:sz w:val="22"/>
                <w:szCs w:val="22"/>
              </w:rPr>
            </w:pPr>
            <w:r w:rsidRPr="00101BCC">
              <w:rPr>
                <w:rFonts w:ascii="Calibri" w:hAnsi="Calibri" w:cs="Calibri"/>
                <w:sz w:val="22"/>
                <w:szCs w:val="22"/>
              </w:rPr>
              <w:t>Ц</w:t>
            </w:r>
            <w:r w:rsidRPr="00101BCC">
              <w:rPr>
                <w:rFonts w:ascii="Arial Armenian" w:hAnsi="Arial Armenian" w:cs="Arial"/>
                <w:sz w:val="22"/>
                <w:szCs w:val="22"/>
              </w:rPr>
              <w:t>18-4-7</w:t>
            </w:r>
          </w:p>
        </w:tc>
        <w:tc>
          <w:tcPr>
            <w:tcW w:w="2865" w:type="dxa"/>
            <w:tcBorders>
              <w:top w:val="nil"/>
              <w:left w:val="nil"/>
              <w:bottom w:val="single" w:sz="4" w:space="0" w:color="auto"/>
              <w:right w:val="single" w:sz="4" w:space="0" w:color="auto"/>
            </w:tcBorders>
            <w:vAlign w:val="center"/>
            <w:hideMark/>
          </w:tcPr>
          <w:p w14:paraId="3B2A7BD4"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Ապամոնտաժում</w:t>
            </w:r>
            <w:r w:rsidRPr="00101BCC">
              <w:rPr>
                <w:rFonts w:ascii="Arial Armenian" w:hAnsi="Arial Armenian" w:cs="Arial"/>
                <w:sz w:val="22"/>
                <w:szCs w:val="22"/>
              </w:rPr>
              <w:t xml:space="preserve"> </w:t>
            </w:r>
            <w:r w:rsidRPr="00101BCC">
              <w:rPr>
                <w:rFonts w:ascii="Sylfaen" w:hAnsi="Sylfaen" w:cs="Sylfaen"/>
                <w:sz w:val="22"/>
                <w:szCs w:val="22"/>
              </w:rPr>
              <w:t>բաց</w:t>
            </w:r>
            <w:r w:rsidRPr="00101BCC">
              <w:rPr>
                <w:rFonts w:ascii="Arial Armenian" w:hAnsi="Arial Armenian" w:cs="Arial"/>
                <w:sz w:val="22"/>
                <w:szCs w:val="22"/>
              </w:rPr>
              <w:t xml:space="preserve"> </w:t>
            </w:r>
            <w:r w:rsidRPr="00101BCC">
              <w:rPr>
                <w:rFonts w:ascii="Sylfaen" w:hAnsi="Sylfaen" w:cs="Sylfaen"/>
                <w:sz w:val="22"/>
                <w:szCs w:val="22"/>
              </w:rPr>
              <w:t>հրապարակում</w:t>
            </w:r>
            <w:r w:rsidRPr="00101BCC">
              <w:rPr>
                <w:rFonts w:ascii="Arial Armenian" w:hAnsi="Arial Armenian" w:cs="Arial"/>
                <w:sz w:val="22"/>
                <w:szCs w:val="22"/>
              </w:rPr>
              <w:t xml:space="preserve">, </w:t>
            </w:r>
            <w:r w:rsidRPr="00101BCC">
              <w:rPr>
                <w:rFonts w:ascii="Sylfaen" w:hAnsi="Sylfaen" w:cs="Sylfaen"/>
                <w:sz w:val="22"/>
                <w:szCs w:val="22"/>
              </w:rPr>
              <w:t>զանգվածը՝</w:t>
            </w:r>
            <w:r w:rsidRPr="00101BCC">
              <w:rPr>
                <w:rFonts w:ascii="Arial Armenian" w:hAnsi="Arial Armenian" w:cs="Arial"/>
                <w:sz w:val="22"/>
                <w:szCs w:val="22"/>
              </w:rPr>
              <w:t xml:space="preserve"> 0,72 </w:t>
            </w:r>
            <w:r w:rsidRPr="00101BCC">
              <w:rPr>
                <w:rFonts w:ascii="Sylfaen" w:hAnsi="Sylfaen" w:cs="Sylfaen"/>
                <w:sz w:val="22"/>
                <w:szCs w:val="22"/>
              </w:rPr>
              <w:t>տոննա</w:t>
            </w:r>
            <w:r w:rsidRPr="00101BCC">
              <w:rPr>
                <w:rFonts w:ascii="Arial Armenian" w:hAnsi="Arial Armenian" w:cs="Arial"/>
                <w:sz w:val="22"/>
                <w:szCs w:val="22"/>
              </w:rPr>
              <w:br/>
            </w:r>
            <w:r w:rsidRPr="00101BCC">
              <w:rPr>
                <w:rFonts w:ascii="Calibri" w:hAnsi="Calibri" w:cs="Calibri"/>
                <w:sz w:val="22"/>
                <w:szCs w:val="22"/>
              </w:rPr>
              <w:t>МОНТАЖ</w:t>
            </w:r>
            <w:r w:rsidRPr="00101BCC">
              <w:rPr>
                <w:rFonts w:ascii="Arial Armenian" w:hAnsi="Arial Armenian" w:cs="Arial"/>
                <w:sz w:val="22"/>
                <w:szCs w:val="22"/>
              </w:rPr>
              <w:t xml:space="preserve"> </w:t>
            </w:r>
            <w:r w:rsidRPr="00101BCC">
              <w:rPr>
                <w:rFonts w:ascii="Calibri" w:hAnsi="Calibri" w:cs="Calibri"/>
                <w:sz w:val="22"/>
                <w:szCs w:val="22"/>
              </w:rPr>
              <w:t>НА</w:t>
            </w:r>
            <w:r w:rsidRPr="00101BCC">
              <w:rPr>
                <w:rFonts w:ascii="Arial Armenian" w:hAnsi="Arial Armenian" w:cs="Arial"/>
                <w:sz w:val="22"/>
                <w:szCs w:val="22"/>
              </w:rPr>
              <w:t xml:space="preserve"> </w:t>
            </w:r>
            <w:r w:rsidRPr="00101BCC">
              <w:rPr>
                <w:rFonts w:ascii="Calibri" w:hAnsi="Calibri" w:cs="Calibri"/>
                <w:sz w:val="22"/>
                <w:szCs w:val="22"/>
              </w:rPr>
              <w:t>ОТКРЫТОЙ</w:t>
            </w:r>
            <w:r w:rsidRPr="00101BCC">
              <w:rPr>
                <w:rFonts w:ascii="Arial Armenian" w:hAnsi="Arial Armenian" w:cs="Arial"/>
                <w:sz w:val="22"/>
                <w:szCs w:val="22"/>
              </w:rPr>
              <w:t xml:space="preserve"> </w:t>
            </w:r>
            <w:r w:rsidRPr="00101BCC">
              <w:rPr>
                <w:rFonts w:ascii="Calibri" w:hAnsi="Calibri" w:cs="Calibri"/>
                <w:sz w:val="22"/>
                <w:szCs w:val="22"/>
              </w:rPr>
              <w:t>ПЛОЩАДКЕ</w:t>
            </w:r>
            <w:r w:rsidRPr="00101BCC">
              <w:rPr>
                <w:rFonts w:ascii="Arial Armenian" w:hAnsi="Arial Armenian" w:cs="Arial"/>
                <w:sz w:val="22"/>
                <w:szCs w:val="22"/>
              </w:rPr>
              <w:t>,</w:t>
            </w:r>
            <w:r w:rsidRPr="00101BCC">
              <w:rPr>
                <w:rFonts w:ascii="Calibri" w:hAnsi="Calibri" w:cs="Calibri"/>
                <w:sz w:val="22"/>
                <w:szCs w:val="22"/>
              </w:rPr>
              <w:t>МАССА</w:t>
            </w:r>
            <w:r w:rsidRPr="00101BCC">
              <w:rPr>
                <w:rFonts w:ascii="Arial Armenian" w:hAnsi="Arial Armenian" w:cs="Arial"/>
                <w:sz w:val="22"/>
                <w:szCs w:val="22"/>
              </w:rPr>
              <w:t>,</w:t>
            </w:r>
            <w:r w:rsidRPr="00101BCC">
              <w:rPr>
                <w:rFonts w:ascii="Calibri" w:hAnsi="Calibri" w:cs="Calibri"/>
                <w:sz w:val="22"/>
                <w:szCs w:val="22"/>
              </w:rPr>
              <w:t>Т</w:t>
            </w:r>
            <w:r w:rsidRPr="00101BCC">
              <w:rPr>
                <w:rFonts w:ascii="Arial Armenian" w:hAnsi="Arial Armenian" w:cs="Arial"/>
                <w:sz w:val="22"/>
                <w:szCs w:val="22"/>
              </w:rPr>
              <w:t>: 0,72</w:t>
            </w:r>
          </w:p>
        </w:tc>
        <w:tc>
          <w:tcPr>
            <w:tcW w:w="1278" w:type="dxa"/>
            <w:tcBorders>
              <w:top w:val="nil"/>
              <w:left w:val="nil"/>
              <w:bottom w:val="single" w:sz="4" w:space="0" w:color="auto"/>
              <w:right w:val="single" w:sz="4" w:space="0" w:color="auto"/>
            </w:tcBorders>
            <w:vAlign w:val="center"/>
            <w:hideMark/>
          </w:tcPr>
          <w:p w14:paraId="67DD53B2"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հատ</w:t>
            </w:r>
            <w:r w:rsidRPr="00101BCC">
              <w:rPr>
                <w:rFonts w:ascii="Arial Armenian" w:hAnsi="Arial Armenian" w:cs="Arial"/>
                <w:sz w:val="22"/>
                <w:szCs w:val="22"/>
              </w:rPr>
              <w:t xml:space="preserve"> </w:t>
            </w:r>
            <w:r w:rsidRPr="00101BCC">
              <w:rPr>
                <w:rFonts w:ascii="Calibri" w:hAnsi="Calibri" w:cs="Calibri"/>
                <w:sz w:val="22"/>
                <w:szCs w:val="22"/>
              </w:rPr>
              <w:t>штука</w:t>
            </w:r>
          </w:p>
        </w:tc>
        <w:tc>
          <w:tcPr>
            <w:tcW w:w="1517" w:type="dxa"/>
            <w:tcBorders>
              <w:top w:val="nil"/>
              <w:left w:val="nil"/>
              <w:bottom w:val="single" w:sz="4" w:space="0" w:color="auto"/>
              <w:right w:val="single" w:sz="4" w:space="0" w:color="auto"/>
            </w:tcBorders>
            <w:noWrap/>
            <w:vAlign w:val="center"/>
            <w:hideMark/>
          </w:tcPr>
          <w:p w14:paraId="30E0D22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10</w:t>
            </w:r>
          </w:p>
        </w:tc>
        <w:tc>
          <w:tcPr>
            <w:tcW w:w="1418" w:type="dxa"/>
            <w:tcBorders>
              <w:top w:val="nil"/>
              <w:left w:val="nil"/>
              <w:bottom w:val="single" w:sz="4" w:space="0" w:color="auto"/>
              <w:right w:val="single" w:sz="4" w:space="0" w:color="auto"/>
            </w:tcBorders>
            <w:noWrap/>
            <w:vAlign w:val="center"/>
            <w:hideMark/>
          </w:tcPr>
          <w:p w14:paraId="3BEAA04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48.58</w:t>
            </w:r>
          </w:p>
        </w:tc>
        <w:tc>
          <w:tcPr>
            <w:tcW w:w="1847" w:type="dxa"/>
            <w:tcBorders>
              <w:top w:val="nil"/>
              <w:left w:val="nil"/>
              <w:bottom w:val="single" w:sz="4" w:space="0" w:color="auto"/>
              <w:right w:val="single" w:sz="4" w:space="0" w:color="auto"/>
            </w:tcBorders>
            <w:vAlign w:val="center"/>
            <w:hideMark/>
          </w:tcPr>
          <w:p w14:paraId="331448B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485.800</w:t>
            </w:r>
          </w:p>
        </w:tc>
        <w:tc>
          <w:tcPr>
            <w:tcW w:w="222" w:type="dxa"/>
            <w:vAlign w:val="center"/>
            <w:hideMark/>
          </w:tcPr>
          <w:p w14:paraId="2C359A46" w14:textId="77777777" w:rsidR="00402A13" w:rsidRPr="00101BCC" w:rsidRDefault="00402A13" w:rsidP="00BF48F5">
            <w:pPr>
              <w:rPr>
                <w:sz w:val="20"/>
                <w:szCs w:val="20"/>
              </w:rPr>
            </w:pPr>
          </w:p>
        </w:tc>
      </w:tr>
      <w:tr w:rsidR="00402A13" w:rsidRPr="00101BCC" w14:paraId="6EBC7116" w14:textId="77777777" w:rsidTr="00BF48F5">
        <w:trPr>
          <w:trHeight w:val="570"/>
        </w:trPr>
        <w:tc>
          <w:tcPr>
            <w:tcW w:w="738" w:type="dxa"/>
            <w:tcBorders>
              <w:top w:val="nil"/>
              <w:left w:val="single" w:sz="4" w:space="0" w:color="auto"/>
              <w:bottom w:val="single" w:sz="4" w:space="0" w:color="auto"/>
              <w:right w:val="single" w:sz="4" w:space="0" w:color="auto"/>
            </w:tcBorders>
            <w:noWrap/>
            <w:vAlign w:val="center"/>
            <w:hideMark/>
          </w:tcPr>
          <w:p w14:paraId="16CB1EA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w:t>
            </w:r>
          </w:p>
        </w:tc>
        <w:tc>
          <w:tcPr>
            <w:tcW w:w="1317" w:type="dxa"/>
            <w:tcBorders>
              <w:top w:val="nil"/>
              <w:left w:val="nil"/>
              <w:bottom w:val="single" w:sz="4" w:space="0" w:color="auto"/>
              <w:right w:val="single" w:sz="4" w:space="0" w:color="auto"/>
            </w:tcBorders>
            <w:vAlign w:val="center"/>
            <w:hideMark/>
          </w:tcPr>
          <w:p w14:paraId="0964D56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w:t>
            </w:r>
            <w:r w:rsidRPr="00101BCC">
              <w:rPr>
                <w:rFonts w:ascii="Calibri" w:hAnsi="Calibri" w:cs="Calibri"/>
                <w:sz w:val="22"/>
                <w:szCs w:val="22"/>
              </w:rPr>
              <w:t>М</w:t>
            </w:r>
            <w:r w:rsidRPr="00101BCC">
              <w:rPr>
                <w:rFonts w:ascii="Arial Armenian" w:hAnsi="Arial Armenian" w:cs="Arial"/>
                <w:sz w:val="22"/>
                <w:szCs w:val="22"/>
              </w:rPr>
              <w:t>153</w:t>
            </w:r>
          </w:p>
        </w:tc>
        <w:tc>
          <w:tcPr>
            <w:tcW w:w="2865" w:type="dxa"/>
            <w:tcBorders>
              <w:top w:val="nil"/>
              <w:left w:val="nil"/>
              <w:bottom w:val="single" w:sz="4" w:space="0" w:color="auto"/>
              <w:right w:val="single" w:sz="4" w:space="0" w:color="auto"/>
            </w:tcBorders>
            <w:vAlign w:val="center"/>
            <w:hideMark/>
          </w:tcPr>
          <w:p w14:paraId="7C5A8762"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Մետաղական</w:t>
            </w:r>
            <w:r w:rsidRPr="00101BCC">
              <w:rPr>
                <w:rFonts w:ascii="Arial Armenian" w:hAnsi="Arial Armenian" w:cs="Arial"/>
                <w:sz w:val="22"/>
                <w:szCs w:val="22"/>
              </w:rPr>
              <w:t xml:space="preserve"> </w:t>
            </w:r>
            <w:r w:rsidRPr="00101BCC">
              <w:rPr>
                <w:rFonts w:ascii="Sylfaen" w:hAnsi="Sylfaen" w:cs="Sylfaen"/>
                <w:sz w:val="22"/>
                <w:szCs w:val="22"/>
              </w:rPr>
              <w:t>կոնստրուկցիաների</w:t>
            </w:r>
            <w:r w:rsidRPr="00101BCC">
              <w:rPr>
                <w:rFonts w:ascii="Arial Armenian" w:hAnsi="Arial Armenian" w:cs="Arial"/>
                <w:sz w:val="22"/>
                <w:szCs w:val="22"/>
              </w:rPr>
              <w:t xml:space="preserve"> </w:t>
            </w:r>
            <w:r w:rsidRPr="00101BCC">
              <w:rPr>
                <w:rFonts w:ascii="Sylfaen" w:hAnsi="Sylfaen" w:cs="Sylfaen"/>
                <w:sz w:val="22"/>
                <w:szCs w:val="22"/>
              </w:rPr>
              <w:t>ապամոնտաժում</w:t>
            </w:r>
            <w:r w:rsidRPr="00101BCC">
              <w:rPr>
                <w:rFonts w:ascii="Arial Armenian" w:hAnsi="Arial Armenian" w:cs="Arial"/>
                <w:sz w:val="22"/>
                <w:szCs w:val="22"/>
              </w:rPr>
              <w:br/>
            </w:r>
            <w:r w:rsidRPr="00101BCC">
              <w:rPr>
                <w:rFonts w:ascii="Calibri" w:hAnsi="Calibri" w:cs="Calibri"/>
                <w:sz w:val="22"/>
                <w:szCs w:val="22"/>
              </w:rPr>
              <w:t>Демонтаж</w:t>
            </w:r>
            <w:r w:rsidRPr="00101BCC">
              <w:rPr>
                <w:rFonts w:ascii="Arial Armenian" w:hAnsi="Arial Armenian" w:cs="Arial"/>
                <w:sz w:val="22"/>
                <w:szCs w:val="22"/>
              </w:rPr>
              <w:t xml:space="preserve"> </w:t>
            </w:r>
            <w:r w:rsidRPr="00101BCC">
              <w:rPr>
                <w:rFonts w:ascii="Calibri" w:hAnsi="Calibri" w:cs="Calibri"/>
                <w:sz w:val="22"/>
                <w:szCs w:val="22"/>
              </w:rPr>
              <w:t>металлических</w:t>
            </w:r>
            <w:r w:rsidRPr="00101BCC">
              <w:rPr>
                <w:rFonts w:ascii="Arial Armenian" w:hAnsi="Arial Armenian" w:cs="Arial"/>
                <w:sz w:val="22"/>
                <w:szCs w:val="22"/>
              </w:rPr>
              <w:t xml:space="preserve"> </w:t>
            </w:r>
            <w:r w:rsidRPr="00101BCC">
              <w:rPr>
                <w:rFonts w:ascii="Calibri" w:hAnsi="Calibri" w:cs="Calibri"/>
                <w:sz w:val="22"/>
                <w:szCs w:val="22"/>
              </w:rPr>
              <w:t>конструкций</w:t>
            </w:r>
          </w:p>
        </w:tc>
        <w:tc>
          <w:tcPr>
            <w:tcW w:w="1278" w:type="dxa"/>
            <w:tcBorders>
              <w:top w:val="nil"/>
              <w:left w:val="nil"/>
              <w:bottom w:val="single" w:sz="4" w:space="0" w:color="auto"/>
              <w:right w:val="single" w:sz="4" w:space="0" w:color="auto"/>
            </w:tcBorders>
            <w:vAlign w:val="center"/>
            <w:hideMark/>
          </w:tcPr>
          <w:p w14:paraId="3808ADB1"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տոննա</w:t>
            </w:r>
            <w:r w:rsidRPr="00101BCC">
              <w:rPr>
                <w:rFonts w:ascii="Arial Armenian" w:hAnsi="Arial Armenian" w:cs="Arial"/>
                <w:sz w:val="22"/>
                <w:szCs w:val="22"/>
              </w:rPr>
              <w:t xml:space="preserve"> </w:t>
            </w:r>
            <w:r w:rsidRPr="00101BCC">
              <w:rPr>
                <w:rFonts w:ascii="Calibri" w:hAnsi="Calibri" w:cs="Calibri"/>
                <w:sz w:val="22"/>
                <w:szCs w:val="22"/>
              </w:rPr>
              <w:t>тонна</w:t>
            </w:r>
          </w:p>
        </w:tc>
        <w:tc>
          <w:tcPr>
            <w:tcW w:w="1517" w:type="dxa"/>
            <w:tcBorders>
              <w:top w:val="nil"/>
              <w:left w:val="nil"/>
              <w:bottom w:val="single" w:sz="4" w:space="0" w:color="auto"/>
              <w:right w:val="single" w:sz="4" w:space="0" w:color="auto"/>
            </w:tcBorders>
            <w:noWrap/>
            <w:vAlign w:val="center"/>
            <w:hideMark/>
          </w:tcPr>
          <w:p w14:paraId="3FFC392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1.6</w:t>
            </w:r>
          </w:p>
        </w:tc>
        <w:tc>
          <w:tcPr>
            <w:tcW w:w="1418" w:type="dxa"/>
            <w:tcBorders>
              <w:top w:val="nil"/>
              <w:left w:val="nil"/>
              <w:bottom w:val="single" w:sz="4" w:space="0" w:color="auto"/>
              <w:right w:val="single" w:sz="4" w:space="0" w:color="auto"/>
            </w:tcBorders>
            <w:noWrap/>
            <w:vAlign w:val="center"/>
            <w:hideMark/>
          </w:tcPr>
          <w:p w14:paraId="4A28EBC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65.69</w:t>
            </w:r>
          </w:p>
        </w:tc>
        <w:tc>
          <w:tcPr>
            <w:tcW w:w="1847" w:type="dxa"/>
            <w:tcBorders>
              <w:top w:val="nil"/>
              <w:left w:val="nil"/>
              <w:bottom w:val="single" w:sz="4" w:space="0" w:color="auto"/>
              <w:right w:val="single" w:sz="4" w:space="0" w:color="auto"/>
            </w:tcBorders>
            <w:vAlign w:val="center"/>
            <w:hideMark/>
          </w:tcPr>
          <w:p w14:paraId="1EE8FE2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105.104</w:t>
            </w:r>
          </w:p>
        </w:tc>
        <w:tc>
          <w:tcPr>
            <w:tcW w:w="222" w:type="dxa"/>
            <w:vAlign w:val="center"/>
            <w:hideMark/>
          </w:tcPr>
          <w:p w14:paraId="6B6A794D" w14:textId="77777777" w:rsidR="00402A13" w:rsidRPr="00101BCC" w:rsidRDefault="00402A13" w:rsidP="00BF48F5">
            <w:pPr>
              <w:rPr>
                <w:sz w:val="20"/>
                <w:szCs w:val="20"/>
              </w:rPr>
            </w:pPr>
          </w:p>
        </w:tc>
      </w:tr>
      <w:tr w:rsidR="00402A13" w:rsidRPr="00101BCC" w14:paraId="17624EBD" w14:textId="77777777" w:rsidTr="00BF48F5">
        <w:trPr>
          <w:trHeight w:val="570"/>
        </w:trPr>
        <w:tc>
          <w:tcPr>
            <w:tcW w:w="738" w:type="dxa"/>
            <w:tcBorders>
              <w:top w:val="nil"/>
              <w:left w:val="single" w:sz="4" w:space="0" w:color="auto"/>
              <w:bottom w:val="single" w:sz="4" w:space="0" w:color="auto"/>
              <w:right w:val="single" w:sz="4" w:space="0" w:color="auto"/>
            </w:tcBorders>
            <w:noWrap/>
            <w:vAlign w:val="center"/>
            <w:hideMark/>
          </w:tcPr>
          <w:p w14:paraId="4E4B4B6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w:t>
            </w:r>
          </w:p>
        </w:tc>
        <w:tc>
          <w:tcPr>
            <w:tcW w:w="1317" w:type="dxa"/>
            <w:tcBorders>
              <w:top w:val="nil"/>
              <w:left w:val="nil"/>
              <w:bottom w:val="single" w:sz="4" w:space="0" w:color="auto"/>
              <w:right w:val="single" w:sz="4" w:space="0" w:color="auto"/>
            </w:tcBorders>
            <w:vAlign w:val="center"/>
            <w:hideMark/>
          </w:tcPr>
          <w:p w14:paraId="3998BCB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27-176</w:t>
            </w:r>
          </w:p>
        </w:tc>
        <w:tc>
          <w:tcPr>
            <w:tcW w:w="2865" w:type="dxa"/>
            <w:tcBorders>
              <w:top w:val="nil"/>
              <w:left w:val="nil"/>
              <w:bottom w:val="single" w:sz="4" w:space="0" w:color="auto"/>
              <w:right w:val="single" w:sz="4" w:space="0" w:color="auto"/>
            </w:tcBorders>
            <w:vAlign w:val="center"/>
            <w:hideMark/>
          </w:tcPr>
          <w:p w14:paraId="338C431F"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Գոյություն</w:t>
            </w:r>
            <w:r w:rsidRPr="00101BCC">
              <w:rPr>
                <w:rFonts w:ascii="Arial Armenian" w:hAnsi="Arial Armenian" w:cs="Arial"/>
                <w:sz w:val="22"/>
                <w:szCs w:val="22"/>
              </w:rPr>
              <w:t xml:space="preserve"> </w:t>
            </w:r>
            <w:r w:rsidRPr="00101BCC">
              <w:rPr>
                <w:rFonts w:ascii="Sylfaen" w:hAnsi="Sylfaen" w:cs="Sylfaen"/>
                <w:sz w:val="22"/>
                <w:szCs w:val="22"/>
              </w:rPr>
              <w:t>ունեցող</w:t>
            </w:r>
            <w:r w:rsidRPr="00101BCC">
              <w:rPr>
                <w:rFonts w:ascii="Arial Armenian" w:hAnsi="Arial Armenian" w:cs="Arial"/>
                <w:sz w:val="22"/>
                <w:szCs w:val="22"/>
              </w:rPr>
              <w:t xml:space="preserve"> </w:t>
            </w:r>
            <w:r w:rsidRPr="00101BCC">
              <w:rPr>
                <w:rFonts w:ascii="Sylfaen" w:hAnsi="Sylfaen" w:cs="Sylfaen"/>
                <w:sz w:val="22"/>
                <w:szCs w:val="22"/>
              </w:rPr>
              <w:t>սալիկապատ</w:t>
            </w:r>
            <w:r w:rsidRPr="00101BCC">
              <w:rPr>
                <w:rFonts w:ascii="Arial Armenian" w:hAnsi="Arial Armenian" w:cs="Arial"/>
                <w:sz w:val="22"/>
                <w:szCs w:val="22"/>
              </w:rPr>
              <w:t xml:space="preserve"> </w:t>
            </w:r>
            <w:r w:rsidRPr="00101BCC">
              <w:rPr>
                <w:rFonts w:ascii="Sylfaen" w:hAnsi="Sylfaen" w:cs="Sylfaen"/>
                <w:sz w:val="22"/>
                <w:szCs w:val="22"/>
              </w:rPr>
              <w:t>ծածկույթի</w:t>
            </w:r>
            <w:r w:rsidRPr="00101BCC">
              <w:rPr>
                <w:rFonts w:ascii="Arial Armenian" w:hAnsi="Arial Armenian" w:cs="Arial"/>
                <w:sz w:val="22"/>
                <w:szCs w:val="22"/>
              </w:rPr>
              <w:t xml:space="preserve"> </w:t>
            </w:r>
            <w:r w:rsidRPr="00101BCC">
              <w:rPr>
                <w:rFonts w:ascii="Sylfaen" w:hAnsi="Sylfaen" w:cs="Sylfaen"/>
                <w:sz w:val="22"/>
                <w:szCs w:val="22"/>
              </w:rPr>
              <w:t>ապամոնտաժում</w:t>
            </w:r>
            <w:r w:rsidRPr="00101BCC">
              <w:rPr>
                <w:rFonts w:ascii="Arial Armenian" w:hAnsi="Arial Armenian" w:cs="Arial"/>
                <w:sz w:val="22"/>
                <w:szCs w:val="22"/>
              </w:rPr>
              <w:br/>
            </w:r>
            <w:r w:rsidRPr="00101BCC">
              <w:rPr>
                <w:rFonts w:ascii="Calibri" w:hAnsi="Calibri" w:cs="Calibri"/>
                <w:sz w:val="22"/>
                <w:szCs w:val="22"/>
              </w:rPr>
              <w:t>Демонтаж</w:t>
            </w:r>
            <w:r w:rsidRPr="00101BCC">
              <w:rPr>
                <w:rFonts w:ascii="Arial Armenian" w:hAnsi="Arial Armenian" w:cs="Arial"/>
                <w:sz w:val="22"/>
                <w:szCs w:val="22"/>
              </w:rPr>
              <w:t xml:space="preserve"> </w:t>
            </w:r>
            <w:r w:rsidRPr="00101BCC">
              <w:rPr>
                <w:rFonts w:ascii="Calibri" w:hAnsi="Calibri" w:cs="Calibri"/>
                <w:sz w:val="22"/>
                <w:szCs w:val="22"/>
              </w:rPr>
              <w:t>существующего</w:t>
            </w:r>
            <w:r w:rsidRPr="00101BCC">
              <w:rPr>
                <w:rFonts w:ascii="Arial Armenian" w:hAnsi="Arial Armenian" w:cs="Arial"/>
                <w:sz w:val="22"/>
                <w:szCs w:val="22"/>
              </w:rPr>
              <w:t xml:space="preserve"> </w:t>
            </w:r>
            <w:r w:rsidRPr="00101BCC">
              <w:rPr>
                <w:rFonts w:ascii="Calibri" w:hAnsi="Calibri" w:cs="Calibri"/>
                <w:sz w:val="22"/>
                <w:szCs w:val="22"/>
              </w:rPr>
              <w:lastRenderedPageBreak/>
              <w:t>плиточного</w:t>
            </w:r>
            <w:r w:rsidRPr="00101BCC">
              <w:rPr>
                <w:rFonts w:ascii="Arial Armenian" w:hAnsi="Arial Armenian" w:cs="Arial"/>
                <w:sz w:val="22"/>
                <w:szCs w:val="22"/>
              </w:rPr>
              <w:t xml:space="preserve"> </w:t>
            </w:r>
            <w:r w:rsidRPr="00101BCC">
              <w:rPr>
                <w:rFonts w:ascii="Calibri" w:hAnsi="Calibri" w:cs="Calibri"/>
                <w:sz w:val="22"/>
                <w:szCs w:val="22"/>
              </w:rPr>
              <w:t>покрытия</w:t>
            </w:r>
          </w:p>
        </w:tc>
        <w:tc>
          <w:tcPr>
            <w:tcW w:w="1278" w:type="dxa"/>
            <w:tcBorders>
              <w:top w:val="nil"/>
              <w:left w:val="nil"/>
              <w:bottom w:val="single" w:sz="4" w:space="0" w:color="auto"/>
              <w:right w:val="single" w:sz="4" w:space="0" w:color="auto"/>
            </w:tcBorders>
            <w:vAlign w:val="center"/>
            <w:hideMark/>
          </w:tcPr>
          <w:p w14:paraId="26F7CE29"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lastRenderedPageBreak/>
              <w:t>մ</w:t>
            </w:r>
            <w:r w:rsidRPr="00101BCC">
              <w:rPr>
                <w:rFonts w:ascii="Arial Armenian" w:hAnsi="Arial Armenian" w:cs="Arial"/>
                <w:sz w:val="22"/>
                <w:szCs w:val="22"/>
              </w:rPr>
              <w:t xml:space="preserve">2 </w:t>
            </w:r>
            <w:r w:rsidRPr="00101BCC">
              <w:rPr>
                <w:rFonts w:ascii="Calibri" w:hAnsi="Calibri" w:cs="Calibri"/>
                <w:sz w:val="22"/>
                <w:szCs w:val="22"/>
              </w:rPr>
              <w:t>м</w:t>
            </w:r>
            <w:r w:rsidRPr="00101BCC">
              <w:rPr>
                <w:rFonts w:ascii="Arial Armenian" w:hAnsi="Arial Armenian" w:cs="Arial"/>
                <w:sz w:val="22"/>
                <w:szCs w:val="22"/>
              </w:rPr>
              <w:t>2</w:t>
            </w:r>
          </w:p>
        </w:tc>
        <w:tc>
          <w:tcPr>
            <w:tcW w:w="1517" w:type="dxa"/>
            <w:tcBorders>
              <w:top w:val="nil"/>
              <w:left w:val="nil"/>
              <w:bottom w:val="single" w:sz="4" w:space="0" w:color="auto"/>
              <w:right w:val="single" w:sz="4" w:space="0" w:color="auto"/>
            </w:tcBorders>
            <w:noWrap/>
            <w:vAlign w:val="center"/>
            <w:hideMark/>
          </w:tcPr>
          <w:p w14:paraId="0BACC2D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33</w:t>
            </w:r>
          </w:p>
        </w:tc>
        <w:tc>
          <w:tcPr>
            <w:tcW w:w="1418" w:type="dxa"/>
            <w:tcBorders>
              <w:top w:val="nil"/>
              <w:left w:val="nil"/>
              <w:bottom w:val="single" w:sz="4" w:space="0" w:color="auto"/>
              <w:right w:val="single" w:sz="4" w:space="0" w:color="auto"/>
            </w:tcBorders>
            <w:noWrap/>
            <w:vAlign w:val="center"/>
            <w:hideMark/>
          </w:tcPr>
          <w:p w14:paraId="7DBB00E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0.868</w:t>
            </w:r>
          </w:p>
        </w:tc>
        <w:tc>
          <w:tcPr>
            <w:tcW w:w="1847" w:type="dxa"/>
            <w:tcBorders>
              <w:top w:val="nil"/>
              <w:left w:val="nil"/>
              <w:bottom w:val="single" w:sz="4" w:space="0" w:color="auto"/>
              <w:right w:val="single" w:sz="4" w:space="0" w:color="auto"/>
            </w:tcBorders>
            <w:vAlign w:val="center"/>
            <w:hideMark/>
          </w:tcPr>
          <w:p w14:paraId="0A1D849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28.644</w:t>
            </w:r>
          </w:p>
        </w:tc>
        <w:tc>
          <w:tcPr>
            <w:tcW w:w="222" w:type="dxa"/>
            <w:vAlign w:val="center"/>
            <w:hideMark/>
          </w:tcPr>
          <w:p w14:paraId="297562F6" w14:textId="77777777" w:rsidR="00402A13" w:rsidRPr="00101BCC" w:rsidRDefault="00402A13" w:rsidP="00BF48F5">
            <w:pPr>
              <w:rPr>
                <w:sz w:val="20"/>
                <w:szCs w:val="20"/>
              </w:rPr>
            </w:pPr>
          </w:p>
        </w:tc>
      </w:tr>
      <w:tr w:rsidR="00402A13" w:rsidRPr="00101BCC" w14:paraId="0C0917DF" w14:textId="77777777" w:rsidTr="00BF48F5">
        <w:trPr>
          <w:trHeight w:val="570"/>
        </w:trPr>
        <w:tc>
          <w:tcPr>
            <w:tcW w:w="738" w:type="dxa"/>
            <w:tcBorders>
              <w:top w:val="nil"/>
              <w:left w:val="single" w:sz="4" w:space="0" w:color="auto"/>
              <w:bottom w:val="single" w:sz="4" w:space="0" w:color="auto"/>
              <w:right w:val="single" w:sz="4" w:space="0" w:color="auto"/>
            </w:tcBorders>
            <w:noWrap/>
            <w:vAlign w:val="center"/>
            <w:hideMark/>
          </w:tcPr>
          <w:p w14:paraId="3173543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w:t>
            </w:r>
          </w:p>
        </w:tc>
        <w:tc>
          <w:tcPr>
            <w:tcW w:w="1317" w:type="dxa"/>
            <w:tcBorders>
              <w:top w:val="nil"/>
              <w:left w:val="nil"/>
              <w:bottom w:val="single" w:sz="4" w:space="0" w:color="auto"/>
              <w:right w:val="single" w:sz="4" w:space="0" w:color="auto"/>
            </w:tcBorders>
            <w:vAlign w:val="center"/>
            <w:hideMark/>
          </w:tcPr>
          <w:p w14:paraId="3071CA1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27-36</w:t>
            </w:r>
          </w:p>
        </w:tc>
        <w:tc>
          <w:tcPr>
            <w:tcW w:w="2865" w:type="dxa"/>
            <w:tcBorders>
              <w:top w:val="nil"/>
              <w:left w:val="nil"/>
              <w:bottom w:val="single" w:sz="4" w:space="0" w:color="auto"/>
              <w:right w:val="single" w:sz="4" w:space="0" w:color="auto"/>
            </w:tcBorders>
            <w:vAlign w:val="center"/>
            <w:hideMark/>
          </w:tcPr>
          <w:p w14:paraId="1862E2F2"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Եզրաքարերի</w:t>
            </w:r>
            <w:r w:rsidRPr="00101BCC">
              <w:rPr>
                <w:rFonts w:ascii="Arial Armenian" w:hAnsi="Arial Armenian" w:cs="Arial"/>
                <w:sz w:val="22"/>
                <w:szCs w:val="22"/>
              </w:rPr>
              <w:t xml:space="preserve"> </w:t>
            </w:r>
            <w:r w:rsidRPr="00101BCC">
              <w:rPr>
                <w:rFonts w:ascii="Sylfaen" w:hAnsi="Sylfaen" w:cs="Sylfaen"/>
                <w:sz w:val="22"/>
                <w:szCs w:val="22"/>
              </w:rPr>
              <w:t>քանդում</w:t>
            </w:r>
            <w:r w:rsidRPr="00101BCC">
              <w:rPr>
                <w:rFonts w:ascii="Arial Armenian" w:hAnsi="Arial Armenian" w:cs="Arial"/>
                <w:sz w:val="22"/>
                <w:szCs w:val="22"/>
              </w:rPr>
              <w:t xml:space="preserve"> </w:t>
            </w:r>
            <w:r w:rsidRPr="00101BCC">
              <w:rPr>
                <w:rFonts w:ascii="Sylfaen" w:hAnsi="Sylfaen" w:cs="Sylfaen"/>
                <w:sz w:val="22"/>
                <w:szCs w:val="22"/>
              </w:rPr>
              <w:t>իր</w:t>
            </w:r>
            <w:r w:rsidRPr="00101BCC">
              <w:rPr>
                <w:rFonts w:ascii="Arial Armenian" w:hAnsi="Arial Armenian" w:cs="Arial"/>
                <w:sz w:val="22"/>
                <w:szCs w:val="22"/>
              </w:rPr>
              <w:t xml:space="preserve"> </w:t>
            </w:r>
            <w:r w:rsidRPr="00101BCC">
              <w:rPr>
                <w:rFonts w:ascii="Sylfaen" w:hAnsi="Sylfaen" w:cs="Sylfaen"/>
                <w:sz w:val="22"/>
                <w:szCs w:val="22"/>
              </w:rPr>
              <w:t>հիմնատակերով</w:t>
            </w:r>
            <w:r w:rsidRPr="00101BCC">
              <w:rPr>
                <w:rFonts w:ascii="Arial Armenian" w:hAnsi="Arial Armenian" w:cs="Arial"/>
                <w:sz w:val="22"/>
                <w:szCs w:val="22"/>
              </w:rPr>
              <w:br/>
            </w:r>
            <w:r w:rsidRPr="00101BCC">
              <w:rPr>
                <w:rFonts w:ascii="Calibri" w:hAnsi="Calibri" w:cs="Calibri"/>
                <w:sz w:val="22"/>
                <w:szCs w:val="22"/>
              </w:rPr>
              <w:t>РАЗБОРКА</w:t>
            </w:r>
            <w:r w:rsidRPr="00101BCC">
              <w:rPr>
                <w:rFonts w:ascii="Arial Armenian" w:hAnsi="Arial Armenian" w:cs="Arial"/>
                <w:sz w:val="22"/>
                <w:szCs w:val="22"/>
              </w:rPr>
              <w:t xml:space="preserve"> </w:t>
            </w:r>
            <w:r w:rsidRPr="00101BCC">
              <w:rPr>
                <w:rFonts w:ascii="Calibri" w:hAnsi="Calibri" w:cs="Calibri"/>
                <w:sz w:val="22"/>
                <w:szCs w:val="22"/>
              </w:rPr>
              <w:t>БОРТОВЫХ</w:t>
            </w:r>
            <w:r w:rsidRPr="00101BCC">
              <w:rPr>
                <w:rFonts w:ascii="Arial Armenian" w:hAnsi="Arial Armenian" w:cs="Arial"/>
                <w:sz w:val="22"/>
                <w:szCs w:val="22"/>
              </w:rPr>
              <w:t xml:space="preserve"> </w:t>
            </w:r>
            <w:r w:rsidRPr="00101BCC">
              <w:rPr>
                <w:rFonts w:ascii="Calibri" w:hAnsi="Calibri" w:cs="Calibri"/>
                <w:sz w:val="22"/>
                <w:szCs w:val="22"/>
              </w:rPr>
              <w:t>КАМНЕЙ</w:t>
            </w:r>
            <w:r w:rsidRPr="00101BCC">
              <w:rPr>
                <w:rFonts w:ascii="Arial Armenian" w:hAnsi="Arial Armenian" w:cs="Arial"/>
                <w:sz w:val="22"/>
                <w:szCs w:val="22"/>
              </w:rPr>
              <w:t xml:space="preserve"> </w:t>
            </w:r>
            <w:r w:rsidRPr="00101BCC">
              <w:rPr>
                <w:rFonts w:ascii="Calibri" w:hAnsi="Calibri" w:cs="Calibri"/>
                <w:sz w:val="22"/>
                <w:szCs w:val="22"/>
              </w:rPr>
              <w:t>НА</w:t>
            </w:r>
            <w:r w:rsidRPr="00101BCC">
              <w:rPr>
                <w:rFonts w:ascii="Arial Armenian" w:hAnsi="Arial Armenian" w:cs="Arial"/>
                <w:sz w:val="22"/>
                <w:szCs w:val="22"/>
              </w:rPr>
              <w:t xml:space="preserve"> </w:t>
            </w:r>
            <w:r w:rsidRPr="00101BCC">
              <w:rPr>
                <w:rFonts w:ascii="Calibri" w:hAnsi="Calibri" w:cs="Calibri"/>
                <w:sz w:val="22"/>
                <w:szCs w:val="22"/>
              </w:rPr>
              <w:t>БЕТОННОМ</w:t>
            </w:r>
            <w:r w:rsidRPr="00101BCC">
              <w:rPr>
                <w:rFonts w:ascii="Arial Armenian" w:hAnsi="Arial Armenian" w:cs="Arial"/>
                <w:sz w:val="22"/>
                <w:szCs w:val="22"/>
              </w:rPr>
              <w:t xml:space="preserve"> </w:t>
            </w:r>
            <w:r w:rsidRPr="00101BCC">
              <w:rPr>
                <w:rFonts w:ascii="Calibri" w:hAnsi="Calibri" w:cs="Calibri"/>
                <w:sz w:val="22"/>
                <w:szCs w:val="22"/>
              </w:rPr>
              <w:t>ОСНОВАНИИ</w:t>
            </w:r>
          </w:p>
        </w:tc>
        <w:tc>
          <w:tcPr>
            <w:tcW w:w="1278" w:type="dxa"/>
            <w:tcBorders>
              <w:top w:val="nil"/>
              <w:left w:val="nil"/>
              <w:bottom w:val="single" w:sz="4" w:space="0" w:color="auto"/>
              <w:right w:val="single" w:sz="4" w:space="0" w:color="auto"/>
            </w:tcBorders>
            <w:vAlign w:val="center"/>
            <w:hideMark/>
          </w:tcPr>
          <w:p w14:paraId="24A92ACB"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Calibri" w:hAnsi="Calibri" w:cs="Calibri"/>
                <w:sz w:val="22"/>
                <w:szCs w:val="22"/>
              </w:rPr>
              <w:t>м</w:t>
            </w:r>
          </w:p>
        </w:tc>
        <w:tc>
          <w:tcPr>
            <w:tcW w:w="1517" w:type="dxa"/>
            <w:tcBorders>
              <w:top w:val="nil"/>
              <w:left w:val="nil"/>
              <w:bottom w:val="single" w:sz="4" w:space="0" w:color="auto"/>
              <w:right w:val="single" w:sz="4" w:space="0" w:color="auto"/>
            </w:tcBorders>
            <w:noWrap/>
            <w:vAlign w:val="center"/>
            <w:hideMark/>
          </w:tcPr>
          <w:p w14:paraId="08DB6F2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20</w:t>
            </w:r>
          </w:p>
        </w:tc>
        <w:tc>
          <w:tcPr>
            <w:tcW w:w="1418" w:type="dxa"/>
            <w:tcBorders>
              <w:top w:val="nil"/>
              <w:left w:val="nil"/>
              <w:bottom w:val="single" w:sz="4" w:space="0" w:color="auto"/>
              <w:right w:val="single" w:sz="4" w:space="0" w:color="auto"/>
            </w:tcBorders>
            <w:noWrap/>
            <w:vAlign w:val="center"/>
            <w:hideMark/>
          </w:tcPr>
          <w:p w14:paraId="6544415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1.46</w:t>
            </w:r>
          </w:p>
        </w:tc>
        <w:tc>
          <w:tcPr>
            <w:tcW w:w="1847" w:type="dxa"/>
            <w:tcBorders>
              <w:top w:val="nil"/>
              <w:left w:val="nil"/>
              <w:bottom w:val="single" w:sz="4" w:space="0" w:color="auto"/>
              <w:right w:val="single" w:sz="4" w:space="0" w:color="auto"/>
            </w:tcBorders>
            <w:vAlign w:val="center"/>
            <w:hideMark/>
          </w:tcPr>
          <w:p w14:paraId="068AE74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29.200</w:t>
            </w:r>
          </w:p>
        </w:tc>
        <w:tc>
          <w:tcPr>
            <w:tcW w:w="222" w:type="dxa"/>
            <w:vAlign w:val="center"/>
            <w:hideMark/>
          </w:tcPr>
          <w:p w14:paraId="19D7EF6E" w14:textId="77777777" w:rsidR="00402A13" w:rsidRPr="00101BCC" w:rsidRDefault="00402A13" w:rsidP="00BF48F5">
            <w:pPr>
              <w:rPr>
                <w:sz w:val="20"/>
                <w:szCs w:val="20"/>
              </w:rPr>
            </w:pPr>
          </w:p>
        </w:tc>
      </w:tr>
      <w:tr w:rsidR="00402A13" w:rsidRPr="00101BCC" w14:paraId="758DF38B" w14:textId="77777777" w:rsidTr="00BF48F5">
        <w:trPr>
          <w:trHeight w:val="1140"/>
        </w:trPr>
        <w:tc>
          <w:tcPr>
            <w:tcW w:w="738" w:type="dxa"/>
            <w:tcBorders>
              <w:top w:val="nil"/>
              <w:left w:val="single" w:sz="4" w:space="0" w:color="auto"/>
              <w:bottom w:val="single" w:sz="4" w:space="0" w:color="auto"/>
              <w:right w:val="single" w:sz="4" w:space="0" w:color="auto"/>
            </w:tcBorders>
            <w:noWrap/>
            <w:vAlign w:val="center"/>
            <w:hideMark/>
          </w:tcPr>
          <w:p w14:paraId="53E56F5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w:t>
            </w:r>
          </w:p>
        </w:tc>
        <w:tc>
          <w:tcPr>
            <w:tcW w:w="1317" w:type="dxa"/>
            <w:tcBorders>
              <w:top w:val="nil"/>
              <w:left w:val="nil"/>
              <w:bottom w:val="single" w:sz="4" w:space="0" w:color="auto"/>
              <w:right w:val="single" w:sz="4" w:space="0" w:color="auto"/>
            </w:tcBorders>
            <w:vAlign w:val="center"/>
            <w:hideMark/>
          </w:tcPr>
          <w:p w14:paraId="23EE738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27-35</w:t>
            </w:r>
          </w:p>
        </w:tc>
        <w:tc>
          <w:tcPr>
            <w:tcW w:w="2865" w:type="dxa"/>
            <w:tcBorders>
              <w:top w:val="nil"/>
              <w:left w:val="nil"/>
              <w:bottom w:val="single" w:sz="4" w:space="0" w:color="auto"/>
              <w:right w:val="single" w:sz="4" w:space="0" w:color="auto"/>
            </w:tcBorders>
            <w:vAlign w:val="center"/>
            <w:hideMark/>
          </w:tcPr>
          <w:p w14:paraId="0DD361C8"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Մինչև</w:t>
            </w:r>
            <w:r w:rsidRPr="00101BCC">
              <w:rPr>
                <w:rFonts w:ascii="Arial Armenian" w:hAnsi="Arial Armenian" w:cs="Arial"/>
                <w:sz w:val="22"/>
                <w:szCs w:val="22"/>
              </w:rPr>
              <w:t xml:space="preserve"> 4 </w:t>
            </w:r>
            <w:r w:rsidRPr="00101BCC">
              <w:rPr>
                <w:rFonts w:ascii="Sylfaen" w:hAnsi="Sylfaen" w:cs="Sylfaen"/>
                <w:sz w:val="22"/>
                <w:szCs w:val="22"/>
              </w:rPr>
              <w:t>սմ</w:t>
            </w:r>
            <w:r w:rsidRPr="00101BCC">
              <w:rPr>
                <w:rFonts w:ascii="Arial Armenian" w:hAnsi="Arial Armenian" w:cs="Arial"/>
                <w:sz w:val="22"/>
                <w:szCs w:val="22"/>
              </w:rPr>
              <w:t xml:space="preserve"> </w:t>
            </w:r>
            <w:r w:rsidRPr="00101BCC">
              <w:rPr>
                <w:rFonts w:ascii="Sylfaen" w:hAnsi="Sylfaen" w:cs="Sylfaen"/>
                <w:sz w:val="22"/>
                <w:szCs w:val="22"/>
              </w:rPr>
              <w:t>հաստությամբ</w:t>
            </w:r>
            <w:r w:rsidRPr="00101BCC">
              <w:rPr>
                <w:rFonts w:ascii="Arial Armenian" w:hAnsi="Arial Armenian" w:cs="Arial"/>
                <w:sz w:val="22"/>
                <w:szCs w:val="22"/>
              </w:rPr>
              <w:t xml:space="preserve"> </w:t>
            </w:r>
            <w:r w:rsidRPr="00101BCC">
              <w:rPr>
                <w:rFonts w:ascii="Sylfaen" w:hAnsi="Sylfaen" w:cs="Sylfaen"/>
                <w:sz w:val="22"/>
                <w:szCs w:val="22"/>
              </w:rPr>
              <w:t>ասֆալտբետոնե</w:t>
            </w:r>
            <w:r w:rsidRPr="00101BCC">
              <w:rPr>
                <w:rFonts w:ascii="Arial Armenian" w:hAnsi="Arial Armenian" w:cs="Arial"/>
                <w:sz w:val="22"/>
                <w:szCs w:val="22"/>
              </w:rPr>
              <w:t xml:space="preserve"> </w:t>
            </w:r>
            <w:r w:rsidRPr="00101BCC">
              <w:rPr>
                <w:rFonts w:ascii="Sylfaen" w:hAnsi="Sylfaen" w:cs="Sylfaen"/>
                <w:sz w:val="22"/>
                <w:szCs w:val="22"/>
              </w:rPr>
              <w:t>մայթերի</w:t>
            </w:r>
            <w:r w:rsidRPr="00101BCC">
              <w:rPr>
                <w:rFonts w:ascii="Arial Armenian" w:hAnsi="Arial Armenian" w:cs="Arial"/>
                <w:sz w:val="22"/>
                <w:szCs w:val="22"/>
              </w:rPr>
              <w:t xml:space="preserve"> </w:t>
            </w:r>
            <w:r w:rsidRPr="00101BCC">
              <w:rPr>
                <w:rFonts w:ascii="Sylfaen" w:hAnsi="Sylfaen" w:cs="Sylfaen"/>
                <w:sz w:val="22"/>
                <w:szCs w:val="22"/>
              </w:rPr>
              <w:t>ծածկույթների</w:t>
            </w:r>
            <w:r w:rsidRPr="00101BCC">
              <w:rPr>
                <w:rFonts w:ascii="Arial Armenian" w:hAnsi="Arial Armenian" w:cs="Arial"/>
                <w:sz w:val="22"/>
                <w:szCs w:val="22"/>
              </w:rPr>
              <w:t xml:space="preserve"> </w:t>
            </w:r>
            <w:r w:rsidRPr="00101BCC">
              <w:rPr>
                <w:rFonts w:ascii="Sylfaen" w:hAnsi="Sylfaen" w:cs="Sylfaen"/>
                <w:sz w:val="22"/>
                <w:szCs w:val="22"/>
              </w:rPr>
              <w:t>ապամոնտաժում</w:t>
            </w:r>
            <w:r w:rsidRPr="00101BCC">
              <w:rPr>
                <w:rFonts w:ascii="Arial Armenian" w:hAnsi="Arial Armenian" w:cs="Arial"/>
                <w:sz w:val="22"/>
                <w:szCs w:val="22"/>
              </w:rPr>
              <w:br/>
            </w:r>
            <w:r w:rsidRPr="00101BCC">
              <w:rPr>
                <w:rFonts w:ascii="Calibri" w:hAnsi="Calibri" w:cs="Calibri"/>
                <w:sz w:val="22"/>
                <w:szCs w:val="22"/>
              </w:rPr>
              <w:t>РАЗБОРКА</w:t>
            </w:r>
            <w:r w:rsidRPr="00101BCC">
              <w:rPr>
                <w:rFonts w:ascii="Arial Armenian" w:hAnsi="Arial Armenian" w:cs="Arial"/>
                <w:sz w:val="22"/>
                <w:szCs w:val="22"/>
              </w:rPr>
              <w:t xml:space="preserve"> </w:t>
            </w:r>
            <w:r w:rsidRPr="00101BCC">
              <w:rPr>
                <w:rFonts w:ascii="Calibri" w:hAnsi="Calibri" w:cs="Calibri"/>
                <w:sz w:val="22"/>
                <w:szCs w:val="22"/>
              </w:rPr>
              <w:t>АСФАЛЬТОБЕТОННЫХ</w:t>
            </w:r>
            <w:r w:rsidRPr="00101BCC">
              <w:rPr>
                <w:rFonts w:ascii="Arial Armenian" w:hAnsi="Arial Armenian" w:cs="Arial"/>
                <w:sz w:val="22"/>
                <w:szCs w:val="22"/>
              </w:rPr>
              <w:t xml:space="preserve"> </w:t>
            </w:r>
            <w:r w:rsidRPr="00101BCC">
              <w:rPr>
                <w:rFonts w:ascii="Calibri" w:hAnsi="Calibri" w:cs="Calibri"/>
                <w:sz w:val="22"/>
                <w:szCs w:val="22"/>
              </w:rPr>
              <w:t>ПОКРЫТИЙ</w:t>
            </w:r>
            <w:r w:rsidRPr="00101BCC">
              <w:rPr>
                <w:rFonts w:ascii="Arial Armenian" w:hAnsi="Arial Armenian" w:cs="Arial"/>
                <w:sz w:val="22"/>
                <w:szCs w:val="22"/>
              </w:rPr>
              <w:t xml:space="preserve"> </w:t>
            </w:r>
            <w:r w:rsidRPr="00101BCC">
              <w:rPr>
                <w:rFonts w:ascii="Calibri" w:hAnsi="Calibri" w:cs="Calibri"/>
                <w:sz w:val="22"/>
                <w:szCs w:val="22"/>
              </w:rPr>
              <w:t>ТРОТУАРОВ</w:t>
            </w:r>
            <w:r w:rsidRPr="00101BCC">
              <w:rPr>
                <w:rFonts w:ascii="Arial Armenian" w:hAnsi="Arial Armenian" w:cs="Arial"/>
                <w:sz w:val="22"/>
                <w:szCs w:val="22"/>
              </w:rPr>
              <w:t xml:space="preserve"> </w:t>
            </w:r>
            <w:r w:rsidRPr="00101BCC">
              <w:rPr>
                <w:rFonts w:ascii="Calibri" w:hAnsi="Calibri" w:cs="Calibri"/>
                <w:sz w:val="22"/>
                <w:szCs w:val="22"/>
              </w:rPr>
              <w:t>ТОЛЩИНОЙ</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4 </w:t>
            </w:r>
            <w:r w:rsidRPr="00101BCC">
              <w:rPr>
                <w:rFonts w:ascii="Calibri" w:hAnsi="Calibri" w:cs="Calibri"/>
                <w:sz w:val="22"/>
                <w:szCs w:val="22"/>
              </w:rPr>
              <w:t>СМ</w:t>
            </w:r>
          </w:p>
        </w:tc>
        <w:tc>
          <w:tcPr>
            <w:tcW w:w="1278" w:type="dxa"/>
            <w:tcBorders>
              <w:top w:val="nil"/>
              <w:left w:val="nil"/>
              <w:bottom w:val="single" w:sz="4" w:space="0" w:color="auto"/>
              <w:right w:val="single" w:sz="4" w:space="0" w:color="auto"/>
            </w:tcBorders>
            <w:vAlign w:val="center"/>
            <w:hideMark/>
          </w:tcPr>
          <w:p w14:paraId="015AF7AC"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2 </w:t>
            </w:r>
            <w:r w:rsidRPr="00101BCC">
              <w:rPr>
                <w:rFonts w:ascii="Calibri" w:hAnsi="Calibri" w:cs="Calibri"/>
                <w:sz w:val="22"/>
                <w:szCs w:val="22"/>
              </w:rPr>
              <w:t>м</w:t>
            </w:r>
            <w:r w:rsidRPr="00101BCC">
              <w:rPr>
                <w:rFonts w:ascii="Arial Armenian" w:hAnsi="Arial Armenian" w:cs="Arial"/>
                <w:sz w:val="22"/>
                <w:szCs w:val="22"/>
              </w:rPr>
              <w:t>2</w:t>
            </w:r>
          </w:p>
        </w:tc>
        <w:tc>
          <w:tcPr>
            <w:tcW w:w="1517" w:type="dxa"/>
            <w:tcBorders>
              <w:top w:val="nil"/>
              <w:left w:val="nil"/>
              <w:bottom w:val="single" w:sz="4" w:space="0" w:color="auto"/>
              <w:right w:val="single" w:sz="4" w:space="0" w:color="auto"/>
            </w:tcBorders>
            <w:noWrap/>
            <w:vAlign w:val="center"/>
            <w:hideMark/>
          </w:tcPr>
          <w:p w14:paraId="19DC35F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455</w:t>
            </w:r>
          </w:p>
        </w:tc>
        <w:tc>
          <w:tcPr>
            <w:tcW w:w="1418" w:type="dxa"/>
            <w:tcBorders>
              <w:top w:val="nil"/>
              <w:left w:val="nil"/>
              <w:bottom w:val="single" w:sz="4" w:space="0" w:color="auto"/>
              <w:right w:val="single" w:sz="4" w:space="0" w:color="auto"/>
            </w:tcBorders>
            <w:noWrap/>
            <w:vAlign w:val="center"/>
            <w:hideMark/>
          </w:tcPr>
          <w:p w14:paraId="300DF15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0.1</w:t>
            </w:r>
          </w:p>
        </w:tc>
        <w:tc>
          <w:tcPr>
            <w:tcW w:w="1847" w:type="dxa"/>
            <w:tcBorders>
              <w:top w:val="nil"/>
              <w:left w:val="nil"/>
              <w:bottom w:val="single" w:sz="4" w:space="0" w:color="auto"/>
              <w:right w:val="single" w:sz="4" w:space="0" w:color="auto"/>
            </w:tcBorders>
            <w:vAlign w:val="center"/>
            <w:hideMark/>
          </w:tcPr>
          <w:p w14:paraId="21F12C1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45.500</w:t>
            </w:r>
          </w:p>
        </w:tc>
        <w:tc>
          <w:tcPr>
            <w:tcW w:w="222" w:type="dxa"/>
            <w:vAlign w:val="center"/>
            <w:hideMark/>
          </w:tcPr>
          <w:p w14:paraId="3C35C331" w14:textId="77777777" w:rsidR="00402A13" w:rsidRPr="00101BCC" w:rsidRDefault="00402A13" w:rsidP="00BF48F5">
            <w:pPr>
              <w:rPr>
                <w:sz w:val="20"/>
                <w:szCs w:val="20"/>
              </w:rPr>
            </w:pPr>
          </w:p>
        </w:tc>
      </w:tr>
      <w:tr w:rsidR="00402A13" w:rsidRPr="00101BCC" w14:paraId="23657BF3" w14:textId="77777777" w:rsidTr="00BF48F5">
        <w:trPr>
          <w:trHeight w:val="570"/>
        </w:trPr>
        <w:tc>
          <w:tcPr>
            <w:tcW w:w="738" w:type="dxa"/>
            <w:tcBorders>
              <w:top w:val="nil"/>
              <w:left w:val="single" w:sz="4" w:space="0" w:color="auto"/>
              <w:bottom w:val="single" w:sz="4" w:space="0" w:color="auto"/>
              <w:right w:val="single" w:sz="4" w:space="0" w:color="auto"/>
            </w:tcBorders>
            <w:noWrap/>
            <w:vAlign w:val="center"/>
            <w:hideMark/>
          </w:tcPr>
          <w:p w14:paraId="61C5219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w:t>
            </w:r>
          </w:p>
        </w:tc>
        <w:tc>
          <w:tcPr>
            <w:tcW w:w="1317" w:type="dxa"/>
            <w:tcBorders>
              <w:top w:val="nil"/>
              <w:left w:val="nil"/>
              <w:bottom w:val="single" w:sz="4" w:space="0" w:color="auto"/>
              <w:right w:val="single" w:sz="4" w:space="0" w:color="auto"/>
            </w:tcBorders>
            <w:vAlign w:val="center"/>
            <w:hideMark/>
          </w:tcPr>
          <w:p w14:paraId="62A789A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27-34</w:t>
            </w:r>
          </w:p>
        </w:tc>
        <w:tc>
          <w:tcPr>
            <w:tcW w:w="2865" w:type="dxa"/>
            <w:tcBorders>
              <w:top w:val="nil"/>
              <w:left w:val="nil"/>
              <w:bottom w:val="single" w:sz="4" w:space="0" w:color="auto"/>
              <w:right w:val="single" w:sz="4" w:space="0" w:color="auto"/>
            </w:tcBorders>
            <w:vAlign w:val="center"/>
            <w:hideMark/>
          </w:tcPr>
          <w:p w14:paraId="5057E085"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Ցեմենտ</w:t>
            </w:r>
            <w:r w:rsidRPr="00101BCC">
              <w:rPr>
                <w:rFonts w:ascii="Arial Armenian" w:hAnsi="Arial Armenian" w:cs="Arial"/>
                <w:sz w:val="22"/>
                <w:szCs w:val="22"/>
              </w:rPr>
              <w:t>-</w:t>
            </w:r>
            <w:r w:rsidRPr="00101BCC">
              <w:rPr>
                <w:rFonts w:ascii="Sylfaen" w:hAnsi="Sylfaen" w:cs="Sylfaen"/>
                <w:sz w:val="22"/>
                <w:szCs w:val="22"/>
              </w:rPr>
              <w:t>բետոնե</w:t>
            </w:r>
            <w:r w:rsidRPr="00101BCC">
              <w:rPr>
                <w:rFonts w:ascii="Arial Armenian" w:hAnsi="Arial Armenian" w:cs="Arial"/>
                <w:sz w:val="22"/>
                <w:szCs w:val="22"/>
              </w:rPr>
              <w:t xml:space="preserve"> </w:t>
            </w:r>
            <w:r w:rsidRPr="00101BCC">
              <w:rPr>
                <w:rFonts w:ascii="Sylfaen" w:hAnsi="Sylfaen" w:cs="Sylfaen"/>
                <w:sz w:val="22"/>
                <w:szCs w:val="22"/>
              </w:rPr>
              <w:t>ծածկույթների</w:t>
            </w:r>
            <w:r w:rsidRPr="00101BCC">
              <w:rPr>
                <w:rFonts w:ascii="Arial Armenian" w:hAnsi="Arial Armenian" w:cs="Arial"/>
                <w:sz w:val="22"/>
                <w:szCs w:val="22"/>
              </w:rPr>
              <w:t xml:space="preserve"> </w:t>
            </w:r>
            <w:r w:rsidRPr="00101BCC">
              <w:rPr>
                <w:rFonts w:ascii="Sylfaen" w:hAnsi="Sylfaen" w:cs="Sylfaen"/>
                <w:sz w:val="22"/>
                <w:szCs w:val="22"/>
              </w:rPr>
              <w:t>ապամոնտաժում</w:t>
            </w:r>
            <w:r w:rsidRPr="00101BCC">
              <w:rPr>
                <w:rFonts w:ascii="Arial Armenian" w:hAnsi="Arial Armenian" w:cs="Arial"/>
                <w:sz w:val="22"/>
                <w:szCs w:val="22"/>
              </w:rPr>
              <w:t xml:space="preserve"> </w:t>
            </w:r>
            <w:r w:rsidRPr="00101BCC">
              <w:rPr>
                <w:rFonts w:ascii="Arial Armenian" w:hAnsi="Arial Armenian" w:cs="Arial"/>
                <w:sz w:val="22"/>
                <w:szCs w:val="22"/>
              </w:rPr>
              <w:br/>
            </w:r>
            <w:r w:rsidRPr="00101BCC">
              <w:rPr>
                <w:rFonts w:ascii="Calibri" w:hAnsi="Calibri" w:cs="Calibri"/>
                <w:sz w:val="22"/>
                <w:szCs w:val="22"/>
              </w:rPr>
              <w:t>РАЗБОРКА</w:t>
            </w:r>
            <w:r w:rsidRPr="00101BCC">
              <w:rPr>
                <w:rFonts w:ascii="Arial Armenian" w:hAnsi="Arial Armenian" w:cs="Arial"/>
                <w:sz w:val="22"/>
                <w:szCs w:val="22"/>
              </w:rPr>
              <w:t xml:space="preserve"> </w:t>
            </w:r>
            <w:r w:rsidRPr="00101BCC">
              <w:rPr>
                <w:rFonts w:ascii="Calibri" w:hAnsi="Calibri" w:cs="Calibri"/>
                <w:sz w:val="22"/>
                <w:szCs w:val="22"/>
              </w:rPr>
              <w:t>ПОКРЫТИЙ</w:t>
            </w:r>
            <w:r w:rsidRPr="00101BCC">
              <w:rPr>
                <w:rFonts w:ascii="Arial Armenian" w:hAnsi="Arial Armenian" w:cs="Arial"/>
                <w:sz w:val="22"/>
                <w:szCs w:val="22"/>
              </w:rPr>
              <w:t xml:space="preserve"> </w:t>
            </w:r>
            <w:r w:rsidRPr="00101BCC">
              <w:rPr>
                <w:rFonts w:ascii="Calibri" w:hAnsi="Calibri" w:cs="Calibri"/>
                <w:sz w:val="22"/>
                <w:szCs w:val="22"/>
              </w:rPr>
              <w:t>ЦЕМЕНТОБЕТОННЫХ</w:t>
            </w:r>
          </w:p>
        </w:tc>
        <w:tc>
          <w:tcPr>
            <w:tcW w:w="1278" w:type="dxa"/>
            <w:tcBorders>
              <w:top w:val="nil"/>
              <w:left w:val="nil"/>
              <w:bottom w:val="single" w:sz="4" w:space="0" w:color="auto"/>
              <w:right w:val="single" w:sz="4" w:space="0" w:color="auto"/>
            </w:tcBorders>
            <w:vAlign w:val="center"/>
            <w:hideMark/>
          </w:tcPr>
          <w:p w14:paraId="564D31E5"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6A80076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90.8</w:t>
            </w:r>
          </w:p>
        </w:tc>
        <w:tc>
          <w:tcPr>
            <w:tcW w:w="1418" w:type="dxa"/>
            <w:tcBorders>
              <w:top w:val="nil"/>
              <w:left w:val="nil"/>
              <w:bottom w:val="single" w:sz="4" w:space="0" w:color="auto"/>
              <w:right w:val="single" w:sz="4" w:space="0" w:color="auto"/>
            </w:tcBorders>
            <w:noWrap/>
            <w:vAlign w:val="center"/>
            <w:hideMark/>
          </w:tcPr>
          <w:p w14:paraId="4CA8621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3.67</w:t>
            </w:r>
          </w:p>
        </w:tc>
        <w:tc>
          <w:tcPr>
            <w:tcW w:w="1847" w:type="dxa"/>
            <w:tcBorders>
              <w:top w:val="nil"/>
              <w:left w:val="nil"/>
              <w:bottom w:val="single" w:sz="4" w:space="0" w:color="auto"/>
              <w:right w:val="single" w:sz="4" w:space="0" w:color="auto"/>
            </w:tcBorders>
            <w:vAlign w:val="center"/>
            <w:hideMark/>
          </w:tcPr>
          <w:p w14:paraId="72C6FEB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333.236</w:t>
            </w:r>
          </w:p>
        </w:tc>
        <w:tc>
          <w:tcPr>
            <w:tcW w:w="222" w:type="dxa"/>
            <w:vAlign w:val="center"/>
            <w:hideMark/>
          </w:tcPr>
          <w:p w14:paraId="57278D53" w14:textId="77777777" w:rsidR="00402A13" w:rsidRPr="00101BCC" w:rsidRDefault="00402A13" w:rsidP="00BF48F5">
            <w:pPr>
              <w:rPr>
                <w:sz w:val="20"/>
                <w:szCs w:val="20"/>
              </w:rPr>
            </w:pPr>
          </w:p>
        </w:tc>
      </w:tr>
      <w:tr w:rsidR="00402A13" w:rsidRPr="00101BCC" w14:paraId="05CBDD62" w14:textId="77777777" w:rsidTr="00BF48F5">
        <w:trPr>
          <w:trHeight w:val="855"/>
        </w:trPr>
        <w:tc>
          <w:tcPr>
            <w:tcW w:w="738" w:type="dxa"/>
            <w:tcBorders>
              <w:top w:val="nil"/>
              <w:left w:val="single" w:sz="4" w:space="0" w:color="auto"/>
              <w:bottom w:val="single" w:sz="4" w:space="0" w:color="auto"/>
              <w:right w:val="single" w:sz="4" w:space="0" w:color="auto"/>
            </w:tcBorders>
            <w:noWrap/>
            <w:vAlign w:val="center"/>
            <w:hideMark/>
          </w:tcPr>
          <w:p w14:paraId="0750E81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w:t>
            </w:r>
          </w:p>
        </w:tc>
        <w:tc>
          <w:tcPr>
            <w:tcW w:w="1317" w:type="dxa"/>
            <w:tcBorders>
              <w:top w:val="nil"/>
              <w:left w:val="nil"/>
              <w:bottom w:val="single" w:sz="4" w:space="0" w:color="auto"/>
              <w:right w:val="single" w:sz="4" w:space="0" w:color="auto"/>
            </w:tcBorders>
            <w:vAlign w:val="center"/>
            <w:hideMark/>
          </w:tcPr>
          <w:p w14:paraId="45E50A9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w:t>
            </w:r>
            <w:r w:rsidRPr="00101BCC">
              <w:rPr>
                <w:rFonts w:ascii="Calibri" w:hAnsi="Calibri" w:cs="Calibri"/>
                <w:sz w:val="22"/>
                <w:szCs w:val="22"/>
              </w:rPr>
              <w:t>Р</w:t>
            </w:r>
            <w:r w:rsidRPr="00101BCC">
              <w:rPr>
                <w:rFonts w:ascii="Arial Armenian" w:hAnsi="Arial Armenian" w:cs="Arial"/>
                <w:sz w:val="22"/>
                <w:szCs w:val="22"/>
              </w:rPr>
              <w:t>13</w:t>
            </w:r>
          </w:p>
        </w:tc>
        <w:tc>
          <w:tcPr>
            <w:tcW w:w="2865" w:type="dxa"/>
            <w:tcBorders>
              <w:top w:val="nil"/>
              <w:left w:val="nil"/>
              <w:bottom w:val="single" w:sz="4" w:space="0" w:color="auto"/>
              <w:right w:val="single" w:sz="4" w:space="0" w:color="auto"/>
            </w:tcBorders>
            <w:vAlign w:val="center"/>
            <w:hideMark/>
          </w:tcPr>
          <w:p w14:paraId="7ED3C77F"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ԳՈՅՈՒԹՅՈՒՆ</w:t>
            </w:r>
            <w:r w:rsidRPr="00101BCC">
              <w:rPr>
                <w:rFonts w:ascii="Arial Armenian" w:hAnsi="Arial Armenian" w:cs="Arial"/>
                <w:sz w:val="22"/>
                <w:szCs w:val="22"/>
              </w:rPr>
              <w:t xml:space="preserve"> </w:t>
            </w:r>
            <w:r w:rsidRPr="00101BCC">
              <w:rPr>
                <w:rFonts w:ascii="Sylfaen" w:hAnsi="Sylfaen" w:cs="Sylfaen"/>
                <w:sz w:val="22"/>
                <w:szCs w:val="22"/>
              </w:rPr>
              <w:t>ՈՒՆԵՑՈՂ</w:t>
            </w:r>
            <w:r w:rsidRPr="00101BCC">
              <w:rPr>
                <w:rFonts w:ascii="Arial Armenian" w:hAnsi="Arial Armenian" w:cs="Arial"/>
                <w:sz w:val="22"/>
                <w:szCs w:val="22"/>
              </w:rPr>
              <w:t xml:space="preserve"> </w:t>
            </w:r>
            <w:r w:rsidRPr="00101BCC">
              <w:rPr>
                <w:rFonts w:ascii="Sylfaen" w:hAnsi="Sylfaen" w:cs="Sylfaen"/>
                <w:sz w:val="22"/>
                <w:szCs w:val="22"/>
              </w:rPr>
              <w:t>ՑԱՆԿԱՊԱՏԻ</w:t>
            </w:r>
            <w:r w:rsidRPr="00101BCC">
              <w:rPr>
                <w:rFonts w:ascii="Arial Armenian" w:hAnsi="Arial Armenian" w:cs="Arial"/>
                <w:sz w:val="22"/>
                <w:szCs w:val="22"/>
              </w:rPr>
              <w:t xml:space="preserve"> </w:t>
            </w:r>
            <w:r w:rsidRPr="00101BCC">
              <w:rPr>
                <w:rFonts w:ascii="Sylfaen" w:hAnsi="Sylfaen" w:cs="Sylfaen"/>
                <w:sz w:val="22"/>
                <w:szCs w:val="22"/>
              </w:rPr>
              <w:t>ԱՊԱՄՈՆՏԱԺՈՒՄ</w:t>
            </w:r>
            <w:r w:rsidRPr="00101BCC">
              <w:rPr>
                <w:rFonts w:ascii="Arial Armenian" w:hAnsi="Arial Armenian" w:cs="Arial"/>
                <w:sz w:val="22"/>
                <w:szCs w:val="22"/>
              </w:rPr>
              <w:t xml:space="preserve">   </w:t>
            </w:r>
            <w:r w:rsidRPr="00101BCC">
              <w:rPr>
                <w:rFonts w:ascii="Arial Armenian" w:hAnsi="Arial Armenian" w:cs="Arial"/>
                <w:sz w:val="22"/>
                <w:szCs w:val="22"/>
              </w:rPr>
              <w:br/>
            </w:r>
            <w:r w:rsidRPr="00101BCC">
              <w:rPr>
                <w:rFonts w:ascii="Calibri" w:hAnsi="Calibri" w:cs="Calibri"/>
                <w:sz w:val="22"/>
                <w:szCs w:val="22"/>
              </w:rPr>
              <w:t>РАЗБОРКА</w:t>
            </w:r>
            <w:r w:rsidRPr="00101BCC">
              <w:rPr>
                <w:rFonts w:ascii="Arial Armenian" w:hAnsi="Arial Armenian" w:cs="Arial"/>
                <w:sz w:val="22"/>
                <w:szCs w:val="22"/>
              </w:rPr>
              <w:t xml:space="preserve"> </w:t>
            </w:r>
            <w:r w:rsidRPr="00101BCC">
              <w:rPr>
                <w:rFonts w:ascii="Calibri" w:hAnsi="Calibri" w:cs="Calibri"/>
                <w:sz w:val="22"/>
                <w:szCs w:val="22"/>
              </w:rPr>
              <w:t>МЕТАЛЛИЧЕСКИХ</w:t>
            </w:r>
            <w:r w:rsidRPr="00101BCC">
              <w:rPr>
                <w:rFonts w:ascii="Arial Armenian" w:hAnsi="Arial Armenian" w:cs="Arial"/>
                <w:sz w:val="22"/>
                <w:szCs w:val="22"/>
              </w:rPr>
              <w:t xml:space="preserve"> </w:t>
            </w:r>
            <w:r w:rsidRPr="00101BCC">
              <w:rPr>
                <w:rFonts w:ascii="Calibri" w:hAnsi="Calibri" w:cs="Calibri"/>
                <w:sz w:val="22"/>
                <w:szCs w:val="22"/>
              </w:rPr>
              <w:t>ЛЕСТНИЧНЫХ</w:t>
            </w:r>
            <w:r w:rsidRPr="00101BCC">
              <w:rPr>
                <w:rFonts w:ascii="Arial Armenian" w:hAnsi="Arial Armenian" w:cs="Arial"/>
                <w:sz w:val="22"/>
                <w:szCs w:val="22"/>
              </w:rPr>
              <w:t xml:space="preserve"> </w:t>
            </w:r>
            <w:r w:rsidRPr="00101BCC">
              <w:rPr>
                <w:rFonts w:ascii="Calibri" w:hAnsi="Calibri" w:cs="Calibri"/>
                <w:sz w:val="22"/>
                <w:szCs w:val="22"/>
              </w:rPr>
              <w:t>РЕШЕТОК</w:t>
            </w:r>
          </w:p>
        </w:tc>
        <w:tc>
          <w:tcPr>
            <w:tcW w:w="1278" w:type="dxa"/>
            <w:tcBorders>
              <w:top w:val="nil"/>
              <w:left w:val="nil"/>
              <w:bottom w:val="single" w:sz="4" w:space="0" w:color="auto"/>
              <w:right w:val="single" w:sz="4" w:space="0" w:color="auto"/>
            </w:tcBorders>
            <w:vAlign w:val="center"/>
            <w:hideMark/>
          </w:tcPr>
          <w:p w14:paraId="1D995D62"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Calibri" w:hAnsi="Calibri" w:cs="Calibri"/>
                <w:sz w:val="22"/>
                <w:szCs w:val="22"/>
              </w:rPr>
              <w:t>м</w:t>
            </w:r>
          </w:p>
        </w:tc>
        <w:tc>
          <w:tcPr>
            <w:tcW w:w="1517" w:type="dxa"/>
            <w:tcBorders>
              <w:top w:val="nil"/>
              <w:left w:val="nil"/>
              <w:bottom w:val="single" w:sz="4" w:space="0" w:color="auto"/>
              <w:right w:val="single" w:sz="4" w:space="0" w:color="auto"/>
            </w:tcBorders>
            <w:noWrap/>
            <w:vAlign w:val="center"/>
            <w:hideMark/>
          </w:tcPr>
          <w:p w14:paraId="1FA0310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21</w:t>
            </w:r>
          </w:p>
        </w:tc>
        <w:tc>
          <w:tcPr>
            <w:tcW w:w="1418" w:type="dxa"/>
            <w:tcBorders>
              <w:top w:val="nil"/>
              <w:left w:val="nil"/>
              <w:bottom w:val="single" w:sz="4" w:space="0" w:color="auto"/>
              <w:right w:val="single" w:sz="4" w:space="0" w:color="auto"/>
            </w:tcBorders>
            <w:noWrap/>
            <w:vAlign w:val="center"/>
            <w:hideMark/>
          </w:tcPr>
          <w:p w14:paraId="5F85846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0.78</w:t>
            </w:r>
          </w:p>
        </w:tc>
        <w:tc>
          <w:tcPr>
            <w:tcW w:w="1847" w:type="dxa"/>
            <w:tcBorders>
              <w:top w:val="nil"/>
              <w:left w:val="nil"/>
              <w:bottom w:val="single" w:sz="4" w:space="0" w:color="auto"/>
              <w:right w:val="single" w:sz="4" w:space="0" w:color="auto"/>
            </w:tcBorders>
            <w:vAlign w:val="center"/>
            <w:hideMark/>
          </w:tcPr>
          <w:p w14:paraId="2035395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16.380</w:t>
            </w:r>
          </w:p>
        </w:tc>
        <w:tc>
          <w:tcPr>
            <w:tcW w:w="222" w:type="dxa"/>
            <w:vAlign w:val="center"/>
            <w:hideMark/>
          </w:tcPr>
          <w:p w14:paraId="34E66560" w14:textId="77777777" w:rsidR="00402A13" w:rsidRPr="00101BCC" w:rsidRDefault="00402A13" w:rsidP="00BF48F5">
            <w:pPr>
              <w:rPr>
                <w:sz w:val="20"/>
                <w:szCs w:val="20"/>
              </w:rPr>
            </w:pPr>
          </w:p>
        </w:tc>
      </w:tr>
      <w:tr w:rsidR="00402A13" w:rsidRPr="00101BCC" w14:paraId="1B2F1A1A" w14:textId="77777777" w:rsidTr="00BF48F5">
        <w:trPr>
          <w:trHeight w:val="570"/>
        </w:trPr>
        <w:tc>
          <w:tcPr>
            <w:tcW w:w="738" w:type="dxa"/>
            <w:tcBorders>
              <w:top w:val="nil"/>
              <w:left w:val="single" w:sz="4" w:space="0" w:color="auto"/>
              <w:bottom w:val="single" w:sz="4" w:space="0" w:color="auto"/>
              <w:right w:val="single" w:sz="4" w:space="0" w:color="auto"/>
            </w:tcBorders>
            <w:noWrap/>
            <w:vAlign w:val="center"/>
            <w:hideMark/>
          </w:tcPr>
          <w:p w14:paraId="78F8B35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10</w:t>
            </w:r>
          </w:p>
        </w:tc>
        <w:tc>
          <w:tcPr>
            <w:tcW w:w="1317" w:type="dxa"/>
            <w:tcBorders>
              <w:top w:val="nil"/>
              <w:left w:val="nil"/>
              <w:bottom w:val="single" w:sz="4" w:space="0" w:color="auto"/>
              <w:right w:val="single" w:sz="4" w:space="0" w:color="auto"/>
            </w:tcBorders>
            <w:vAlign w:val="center"/>
            <w:hideMark/>
          </w:tcPr>
          <w:p w14:paraId="7805206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1-1593</w:t>
            </w:r>
          </w:p>
        </w:tc>
        <w:tc>
          <w:tcPr>
            <w:tcW w:w="2865" w:type="dxa"/>
            <w:tcBorders>
              <w:top w:val="nil"/>
              <w:left w:val="nil"/>
              <w:bottom w:val="single" w:sz="4" w:space="0" w:color="auto"/>
              <w:right w:val="single" w:sz="4" w:space="0" w:color="auto"/>
            </w:tcBorders>
            <w:vAlign w:val="center"/>
            <w:hideMark/>
          </w:tcPr>
          <w:p w14:paraId="77B88C0B"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Շինարարական</w:t>
            </w:r>
            <w:r w:rsidRPr="00101BCC">
              <w:rPr>
                <w:rFonts w:ascii="Arial Armenian" w:hAnsi="Arial Armenian" w:cs="Arial"/>
                <w:sz w:val="22"/>
                <w:szCs w:val="22"/>
              </w:rPr>
              <w:t xml:space="preserve"> </w:t>
            </w:r>
            <w:r w:rsidRPr="00101BCC">
              <w:rPr>
                <w:rFonts w:ascii="Sylfaen" w:hAnsi="Sylfaen" w:cs="Sylfaen"/>
                <w:sz w:val="22"/>
                <w:szCs w:val="22"/>
              </w:rPr>
              <w:t>աղբի</w:t>
            </w:r>
            <w:r w:rsidRPr="00101BCC">
              <w:rPr>
                <w:rFonts w:ascii="Arial Armenian" w:hAnsi="Arial Armenian" w:cs="Arial"/>
                <w:sz w:val="22"/>
                <w:szCs w:val="22"/>
              </w:rPr>
              <w:t xml:space="preserve"> </w:t>
            </w:r>
            <w:r w:rsidRPr="00101BCC">
              <w:rPr>
                <w:rFonts w:ascii="Sylfaen" w:hAnsi="Sylfaen" w:cs="Sylfaen"/>
                <w:sz w:val="22"/>
                <w:szCs w:val="22"/>
              </w:rPr>
              <w:t>բեռնավորում</w:t>
            </w:r>
            <w:r w:rsidRPr="00101BCC">
              <w:rPr>
                <w:rFonts w:ascii="Arial Armenian" w:hAnsi="Arial Armenian" w:cs="Arial"/>
                <w:sz w:val="22"/>
                <w:szCs w:val="22"/>
              </w:rPr>
              <w:br/>
            </w:r>
            <w:r w:rsidRPr="00101BCC">
              <w:rPr>
                <w:rFonts w:ascii="Calibri" w:hAnsi="Calibri" w:cs="Calibri"/>
                <w:sz w:val="22"/>
                <w:szCs w:val="22"/>
              </w:rPr>
              <w:t>Погрузка</w:t>
            </w:r>
            <w:r w:rsidRPr="00101BCC">
              <w:rPr>
                <w:rFonts w:ascii="Arial Armenian" w:hAnsi="Arial Armenian" w:cs="Arial"/>
                <w:sz w:val="22"/>
                <w:szCs w:val="22"/>
              </w:rPr>
              <w:t xml:space="preserve"> </w:t>
            </w:r>
            <w:r w:rsidRPr="00101BCC">
              <w:rPr>
                <w:rFonts w:ascii="Calibri" w:hAnsi="Calibri" w:cs="Calibri"/>
                <w:sz w:val="22"/>
                <w:szCs w:val="22"/>
              </w:rPr>
              <w:t>строительного</w:t>
            </w:r>
            <w:r w:rsidRPr="00101BCC">
              <w:rPr>
                <w:rFonts w:ascii="Arial Armenian" w:hAnsi="Arial Armenian" w:cs="Arial"/>
                <w:sz w:val="22"/>
                <w:szCs w:val="22"/>
              </w:rPr>
              <w:t xml:space="preserve"> </w:t>
            </w:r>
            <w:r w:rsidRPr="00101BCC">
              <w:rPr>
                <w:rFonts w:ascii="Calibri" w:hAnsi="Calibri" w:cs="Calibri"/>
                <w:sz w:val="22"/>
                <w:szCs w:val="22"/>
              </w:rPr>
              <w:t>мусора</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7DE17B9A"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4E4FBBA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945.13</w:t>
            </w:r>
          </w:p>
        </w:tc>
        <w:tc>
          <w:tcPr>
            <w:tcW w:w="1418" w:type="dxa"/>
            <w:tcBorders>
              <w:top w:val="nil"/>
              <w:left w:val="nil"/>
              <w:bottom w:val="single" w:sz="4" w:space="0" w:color="auto"/>
              <w:right w:val="single" w:sz="4" w:space="0" w:color="auto"/>
            </w:tcBorders>
            <w:noWrap/>
            <w:vAlign w:val="center"/>
            <w:hideMark/>
          </w:tcPr>
          <w:p w14:paraId="63DEE77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0.873</w:t>
            </w:r>
          </w:p>
        </w:tc>
        <w:tc>
          <w:tcPr>
            <w:tcW w:w="1847" w:type="dxa"/>
            <w:tcBorders>
              <w:top w:val="nil"/>
              <w:left w:val="nil"/>
              <w:bottom w:val="single" w:sz="4" w:space="0" w:color="auto"/>
              <w:right w:val="single" w:sz="4" w:space="0" w:color="auto"/>
            </w:tcBorders>
            <w:vAlign w:val="center"/>
            <w:hideMark/>
          </w:tcPr>
          <w:p w14:paraId="7963568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825.098</w:t>
            </w:r>
          </w:p>
        </w:tc>
        <w:tc>
          <w:tcPr>
            <w:tcW w:w="222" w:type="dxa"/>
            <w:vAlign w:val="center"/>
            <w:hideMark/>
          </w:tcPr>
          <w:p w14:paraId="72FAD0F4" w14:textId="77777777" w:rsidR="00402A13" w:rsidRPr="00101BCC" w:rsidRDefault="00402A13" w:rsidP="00BF48F5">
            <w:pPr>
              <w:rPr>
                <w:sz w:val="20"/>
                <w:szCs w:val="20"/>
              </w:rPr>
            </w:pPr>
          </w:p>
        </w:tc>
      </w:tr>
      <w:tr w:rsidR="00402A13" w:rsidRPr="00101BCC" w14:paraId="5866E410" w14:textId="77777777" w:rsidTr="00BF48F5">
        <w:trPr>
          <w:trHeight w:val="570"/>
        </w:trPr>
        <w:tc>
          <w:tcPr>
            <w:tcW w:w="738" w:type="dxa"/>
            <w:tcBorders>
              <w:top w:val="nil"/>
              <w:left w:val="single" w:sz="4" w:space="0" w:color="auto"/>
              <w:bottom w:val="single" w:sz="4" w:space="0" w:color="auto"/>
              <w:right w:val="single" w:sz="4" w:space="0" w:color="auto"/>
            </w:tcBorders>
            <w:noWrap/>
            <w:vAlign w:val="center"/>
            <w:hideMark/>
          </w:tcPr>
          <w:p w14:paraId="79091BD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w:t>
            </w:r>
          </w:p>
        </w:tc>
        <w:tc>
          <w:tcPr>
            <w:tcW w:w="1317" w:type="dxa"/>
            <w:tcBorders>
              <w:top w:val="nil"/>
              <w:left w:val="nil"/>
              <w:bottom w:val="single" w:sz="4" w:space="0" w:color="auto"/>
              <w:right w:val="single" w:sz="4" w:space="0" w:color="auto"/>
            </w:tcBorders>
            <w:vAlign w:val="center"/>
            <w:hideMark/>
          </w:tcPr>
          <w:p w14:paraId="6D7E742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310-13</w:t>
            </w:r>
          </w:p>
        </w:tc>
        <w:tc>
          <w:tcPr>
            <w:tcW w:w="2865" w:type="dxa"/>
            <w:tcBorders>
              <w:top w:val="nil"/>
              <w:left w:val="nil"/>
              <w:bottom w:val="single" w:sz="4" w:space="0" w:color="auto"/>
              <w:right w:val="single" w:sz="4" w:space="0" w:color="auto"/>
            </w:tcBorders>
            <w:vAlign w:val="center"/>
            <w:hideMark/>
          </w:tcPr>
          <w:p w14:paraId="273BD776"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Տեղափոխում</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13 </w:t>
            </w:r>
            <w:r w:rsidRPr="00101BCC">
              <w:rPr>
                <w:rFonts w:ascii="Sylfaen" w:hAnsi="Sylfaen" w:cs="Sylfaen"/>
                <w:sz w:val="22"/>
                <w:szCs w:val="22"/>
              </w:rPr>
              <w:t>կմ</w:t>
            </w:r>
            <w:r w:rsidRPr="00101BCC">
              <w:rPr>
                <w:rFonts w:ascii="Arial Armenian" w:hAnsi="Arial Armenian" w:cs="Arial"/>
                <w:sz w:val="22"/>
                <w:szCs w:val="22"/>
              </w:rPr>
              <w:br/>
            </w:r>
            <w:r w:rsidRPr="00101BCC">
              <w:rPr>
                <w:rFonts w:ascii="Calibri" w:hAnsi="Calibri" w:cs="Calibri"/>
                <w:sz w:val="22"/>
                <w:szCs w:val="22"/>
              </w:rPr>
              <w:t>Перевозка</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13 </w:t>
            </w:r>
            <w:r w:rsidRPr="00101BCC">
              <w:rPr>
                <w:rFonts w:ascii="Calibri" w:hAnsi="Calibri" w:cs="Calibri"/>
                <w:sz w:val="22"/>
                <w:szCs w:val="22"/>
              </w:rPr>
              <w:t>км</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3DC5A01C"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տոննա</w:t>
            </w:r>
            <w:r w:rsidRPr="00101BCC">
              <w:rPr>
                <w:rFonts w:ascii="Arial Armenian" w:hAnsi="Arial Armenian" w:cs="Arial"/>
                <w:sz w:val="22"/>
                <w:szCs w:val="22"/>
              </w:rPr>
              <w:t xml:space="preserve"> </w:t>
            </w:r>
            <w:r w:rsidRPr="00101BCC">
              <w:rPr>
                <w:rFonts w:ascii="Calibri" w:hAnsi="Calibri" w:cs="Calibri"/>
                <w:sz w:val="22"/>
                <w:szCs w:val="22"/>
              </w:rPr>
              <w:t>тонна</w:t>
            </w:r>
          </w:p>
        </w:tc>
        <w:tc>
          <w:tcPr>
            <w:tcW w:w="1517" w:type="dxa"/>
            <w:tcBorders>
              <w:top w:val="nil"/>
              <w:left w:val="nil"/>
              <w:bottom w:val="single" w:sz="4" w:space="0" w:color="auto"/>
              <w:right w:val="single" w:sz="4" w:space="0" w:color="auto"/>
            </w:tcBorders>
            <w:noWrap/>
            <w:vAlign w:val="center"/>
            <w:hideMark/>
          </w:tcPr>
          <w:p w14:paraId="619C2EA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1613.80</w:t>
            </w:r>
          </w:p>
        </w:tc>
        <w:tc>
          <w:tcPr>
            <w:tcW w:w="1418" w:type="dxa"/>
            <w:tcBorders>
              <w:top w:val="nil"/>
              <w:left w:val="nil"/>
              <w:bottom w:val="single" w:sz="4" w:space="0" w:color="auto"/>
              <w:right w:val="single" w:sz="4" w:space="0" w:color="auto"/>
            </w:tcBorders>
            <w:noWrap/>
            <w:vAlign w:val="center"/>
            <w:hideMark/>
          </w:tcPr>
          <w:p w14:paraId="3FB5DC3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3.71</w:t>
            </w:r>
          </w:p>
        </w:tc>
        <w:tc>
          <w:tcPr>
            <w:tcW w:w="1847" w:type="dxa"/>
            <w:tcBorders>
              <w:top w:val="nil"/>
              <w:left w:val="nil"/>
              <w:bottom w:val="single" w:sz="4" w:space="0" w:color="auto"/>
              <w:right w:val="single" w:sz="4" w:space="0" w:color="auto"/>
            </w:tcBorders>
            <w:vAlign w:val="center"/>
            <w:hideMark/>
          </w:tcPr>
          <w:p w14:paraId="3ECECC6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5987.198</w:t>
            </w:r>
          </w:p>
        </w:tc>
        <w:tc>
          <w:tcPr>
            <w:tcW w:w="222" w:type="dxa"/>
            <w:vAlign w:val="center"/>
            <w:hideMark/>
          </w:tcPr>
          <w:p w14:paraId="1E8466C2" w14:textId="77777777" w:rsidR="00402A13" w:rsidRPr="00101BCC" w:rsidRDefault="00402A13" w:rsidP="00BF48F5">
            <w:pPr>
              <w:rPr>
                <w:sz w:val="20"/>
                <w:szCs w:val="20"/>
              </w:rPr>
            </w:pPr>
          </w:p>
        </w:tc>
      </w:tr>
      <w:tr w:rsidR="00402A13" w:rsidRPr="00101BCC" w14:paraId="6A416D2D" w14:textId="77777777" w:rsidTr="00BF48F5">
        <w:trPr>
          <w:trHeight w:val="600"/>
        </w:trPr>
        <w:tc>
          <w:tcPr>
            <w:tcW w:w="738" w:type="dxa"/>
            <w:tcBorders>
              <w:top w:val="nil"/>
              <w:left w:val="single" w:sz="4" w:space="0" w:color="auto"/>
              <w:bottom w:val="single" w:sz="4" w:space="0" w:color="auto"/>
              <w:right w:val="single" w:sz="4" w:space="0" w:color="auto"/>
            </w:tcBorders>
            <w:noWrap/>
            <w:vAlign w:val="center"/>
            <w:hideMark/>
          </w:tcPr>
          <w:p w14:paraId="7E480D8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lastRenderedPageBreak/>
              <w:t> </w:t>
            </w:r>
          </w:p>
        </w:tc>
        <w:tc>
          <w:tcPr>
            <w:tcW w:w="1317" w:type="dxa"/>
            <w:tcBorders>
              <w:top w:val="nil"/>
              <w:left w:val="nil"/>
              <w:bottom w:val="single" w:sz="4" w:space="0" w:color="auto"/>
              <w:right w:val="single" w:sz="4" w:space="0" w:color="auto"/>
            </w:tcBorders>
            <w:vAlign w:val="center"/>
            <w:hideMark/>
          </w:tcPr>
          <w:p w14:paraId="2D3B09F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2865" w:type="dxa"/>
            <w:tcBorders>
              <w:top w:val="nil"/>
              <w:left w:val="nil"/>
              <w:bottom w:val="single" w:sz="4" w:space="0" w:color="auto"/>
              <w:right w:val="single" w:sz="4" w:space="0" w:color="auto"/>
            </w:tcBorders>
            <w:vAlign w:val="center"/>
            <w:hideMark/>
          </w:tcPr>
          <w:p w14:paraId="4CF95AF6" w14:textId="77777777" w:rsidR="00402A13" w:rsidRPr="00101BCC" w:rsidRDefault="00402A13" w:rsidP="00BF48F5">
            <w:pPr>
              <w:jc w:val="center"/>
              <w:rPr>
                <w:rFonts w:ascii="Arial Armenian" w:hAnsi="Arial Armenian" w:cs="Arial"/>
                <w:b/>
                <w:bCs/>
              </w:rPr>
            </w:pPr>
            <w:r w:rsidRPr="00101BCC">
              <w:rPr>
                <w:rFonts w:ascii="Sylfaen" w:hAnsi="Sylfaen" w:cs="Sylfaen"/>
                <w:b/>
                <w:bCs/>
              </w:rPr>
              <w:t>Բետոնե</w:t>
            </w:r>
            <w:r w:rsidRPr="00101BCC">
              <w:rPr>
                <w:rFonts w:ascii="Arial Armenian" w:hAnsi="Arial Armenian" w:cs="Arial"/>
                <w:b/>
                <w:bCs/>
              </w:rPr>
              <w:t xml:space="preserve"> </w:t>
            </w:r>
            <w:r w:rsidRPr="00101BCC">
              <w:rPr>
                <w:rFonts w:ascii="Sylfaen" w:hAnsi="Sylfaen" w:cs="Sylfaen"/>
                <w:b/>
                <w:bCs/>
              </w:rPr>
              <w:t>ծածկով</w:t>
            </w:r>
            <w:r w:rsidRPr="00101BCC">
              <w:rPr>
                <w:rFonts w:ascii="Arial Armenian" w:hAnsi="Arial Armenian" w:cs="Arial"/>
                <w:b/>
                <w:bCs/>
              </w:rPr>
              <w:t xml:space="preserve"> </w:t>
            </w:r>
            <w:r w:rsidRPr="00101BCC">
              <w:rPr>
                <w:rFonts w:ascii="Sylfaen" w:hAnsi="Sylfaen" w:cs="Sylfaen"/>
                <w:b/>
                <w:bCs/>
              </w:rPr>
              <w:t>հարթակ</w:t>
            </w:r>
            <w:r w:rsidRPr="00101BCC">
              <w:rPr>
                <w:rFonts w:ascii="Arial Armenian" w:hAnsi="Arial Armenian" w:cs="Arial"/>
                <w:b/>
                <w:bCs/>
              </w:rPr>
              <w:t xml:space="preserve">  </w:t>
            </w:r>
            <w:r w:rsidRPr="00101BCC">
              <w:rPr>
                <w:rFonts w:ascii="Calibri" w:hAnsi="Calibri" w:cs="Calibri"/>
                <w:b/>
                <w:bCs/>
              </w:rPr>
              <w:t>Площадка</w:t>
            </w:r>
            <w:r w:rsidRPr="00101BCC">
              <w:rPr>
                <w:rFonts w:ascii="Arial Armenian" w:hAnsi="Arial Armenian" w:cs="Arial"/>
                <w:b/>
                <w:bCs/>
              </w:rPr>
              <w:t xml:space="preserve"> </w:t>
            </w:r>
            <w:r w:rsidRPr="00101BCC">
              <w:rPr>
                <w:rFonts w:ascii="Calibri" w:hAnsi="Calibri" w:cs="Calibri"/>
                <w:b/>
                <w:bCs/>
              </w:rPr>
              <w:t>с</w:t>
            </w:r>
            <w:r w:rsidRPr="00101BCC">
              <w:rPr>
                <w:rFonts w:ascii="Arial Armenian" w:hAnsi="Arial Armenian" w:cs="Arial"/>
                <w:b/>
                <w:bCs/>
              </w:rPr>
              <w:t xml:space="preserve"> </w:t>
            </w:r>
            <w:r w:rsidRPr="00101BCC">
              <w:rPr>
                <w:rFonts w:ascii="Calibri" w:hAnsi="Calibri" w:cs="Calibri"/>
                <w:b/>
                <w:bCs/>
              </w:rPr>
              <w:t>бетонным</w:t>
            </w:r>
            <w:r w:rsidRPr="00101BCC">
              <w:rPr>
                <w:rFonts w:ascii="Arial Armenian" w:hAnsi="Arial Armenian" w:cs="Arial"/>
                <w:b/>
                <w:bCs/>
              </w:rPr>
              <w:t xml:space="preserve"> </w:t>
            </w:r>
            <w:r w:rsidRPr="00101BCC">
              <w:rPr>
                <w:rFonts w:ascii="Calibri" w:hAnsi="Calibri" w:cs="Calibri"/>
                <w:b/>
                <w:bCs/>
              </w:rPr>
              <w:t>покрытием</w:t>
            </w:r>
          </w:p>
        </w:tc>
        <w:tc>
          <w:tcPr>
            <w:tcW w:w="1278" w:type="dxa"/>
            <w:tcBorders>
              <w:top w:val="nil"/>
              <w:left w:val="nil"/>
              <w:bottom w:val="single" w:sz="4" w:space="0" w:color="auto"/>
              <w:right w:val="single" w:sz="4" w:space="0" w:color="auto"/>
            </w:tcBorders>
            <w:vAlign w:val="center"/>
            <w:hideMark/>
          </w:tcPr>
          <w:p w14:paraId="1523653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517" w:type="dxa"/>
            <w:tcBorders>
              <w:top w:val="nil"/>
              <w:left w:val="nil"/>
              <w:bottom w:val="single" w:sz="4" w:space="0" w:color="auto"/>
              <w:right w:val="single" w:sz="4" w:space="0" w:color="auto"/>
            </w:tcBorders>
            <w:noWrap/>
            <w:vAlign w:val="center"/>
            <w:hideMark/>
          </w:tcPr>
          <w:p w14:paraId="09EF8EC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418" w:type="dxa"/>
            <w:tcBorders>
              <w:top w:val="nil"/>
              <w:left w:val="nil"/>
              <w:bottom w:val="single" w:sz="4" w:space="0" w:color="auto"/>
              <w:right w:val="single" w:sz="4" w:space="0" w:color="auto"/>
            </w:tcBorders>
            <w:noWrap/>
            <w:vAlign w:val="center"/>
            <w:hideMark/>
          </w:tcPr>
          <w:p w14:paraId="46455C4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847" w:type="dxa"/>
            <w:tcBorders>
              <w:top w:val="nil"/>
              <w:left w:val="nil"/>
              <w:bottom w:val="single" w:sz="4" w:space="0" w:color="auto"/>
              <w:right w:val="single" w:sz="4" w:space="0" w:color="auto"/>
            </w:tcBorders>
            <w:vAlign w:val="center"/>
            <w:hideMark/>
          </w:tcPr>
          <w:p w14:paraId="6DF216E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0.000</w:t>
            </w:r>
          </w:p>
        </w:tc>
        <w:tc>
          <w:tcPr>
            <w:tcW w:w="222" w:type="dxa"/>
            <w:vAlign w:val="center"/>
            <w:hideMark/>
          </w:tcPr>
          <w:p w14:paraId="7B64EF68" w14:textId="77777777" w:rsidR="00402A13" w:rsidRPr="00101BCC" w:rsidRDefault="00402A13" w:rsidP="00BF48F5">
            <w:pPr>
              <w:rPr>
                <w:sz w:val="20"/>
                <w:szCs w:val="20"/>
              </w:rPr>
            </w:pPr>
          </w:p>
        </w:tc>
      </w:tr>
      <w:tr w:rsidR="00402A13" w:rsidRPr="00101BCC" w14:paraId="65BDC99B" w14:textId="77777777" w:rsidTr="00BF48F5">
        <w:trPr>
          <w:trHeight w:val="1710"/>
        </w:trPr>
        <w:tc>
          <w:tcPr>
            <w:tcW w:w="738" w:type="dxa"/>
            <w:tcBorders>
              <w:top w:val="nil"/>
              <w:left w:val="single" w:sz="4" w:space="0" w:color="auto"/>
              <w:bottom w:val="single" w:sz="4" w:space="0" w:color="auto"/>
              <w:right w:val="single" w:sz="4" w:space="0" w:color="auto"/>
            </w:tcBorders>
            <w:noWrap/>
            <w:vAlign w:val="center"/>
            <w:hideMark/>
          </w:tcPr>
          <w:p w14:paraId="6B06560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w:t>
            </w:r>
          </w:p>
        </w:tc>
        <w:tc>
          <w:tcPr>
            <w:tcW w:w="1317" w:type="dxa"/>
            <w:tcBorders>
              <w:top w:val="nil"/>
              <w:left w:val="nil"/>
              <w:bottom w:val="single" w:sz="4" w:space="0" w:color="auto"/>
              <w:right w:val="single" w:sz="4" w:space="0" w:color="auto"/>
            </w:tcBorders>
            <w:vAlign w:val="center"/>
            <w:hideMark/>
          </w:tcPr>
          <w:p w14:paraId="6D20107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1-961</w:t>
            </w:r>
          </w:p>
        </w:tc>
        <w:tc>
          <w:tcPr>
            <w:tcW w:w="2865" w:type="dxa"/>
            <w:tcBorders>
              <w:top w:val="nil"/>
              <w:left w:val="nil"/>
              <w:bottom w:val="single" w:sz="4" w:space="0" w:color="auto"/>
              <w:right w:val="single" w:sz="4" w:space="0" w:color="auto"/>
            </w:tcBorders>
            <w:vAlign w:val="center"/>
            <w:hideMark/>
          </w:tcPr>
          <w:p w14:paraId="02251DEC"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Գրունտի</w:t>
            </w:r>
            <w:r w:rsidRPr="00101BCC">
              <w:rPr>
                <w:rFonts w:ascii="Arial Armenian" w:hAnsi="Arial Armenian" w:cs="Arial"/>
                <w:sz w:val="22"/>
                <w:szCs w:val="22"/>
              </w:rPr>
              <w:t xml:space="preserve"> </w:t>
            </w:r>
            <w:r w:rsidRPr="00101BCC">
              <w:rPr>
                <w:rFonts w:ascii="Sylfaen" w:hAnsi="Sylfaen" w:cs="Sylfaen"/>
                <w:sz w:val="22"/>
                <w:szCs w:val="22"/>
              </w:rPr>
              <w:t>մշակում</w:t>
            </w:r>
            <w:r w:rsidRPr="00101BCC">
              <w:rPr>
                <w:rFonts w:ascii="Arial Armenian" w:hAnsi="Arial Armenian" w:cs="Arial"/>
                <w:sz w:val="22"/>
                <w:szCs w:val="22"/>
              </w:rPr>
              <w:t xml:space="preserve"> </w:t>
            </w:r>
            <w:r w:rsidRPr="00101BCC">
              <w:rPr>
                <w:rFonts w:ascii="Sylfaen" w:hAnsi="Sylfaen" w:cs="Sylfaen"/>
                <w:sz w:val="22"/>
                <w:szCs w:val="22"/>
              </w:rPr>
              <w:t>ձեռքով</w:t>
            </w:r>
            <w:r w:rsidRPr="00101BCC">
              <w:rPr>
                <w:rFonts w:ascii="Arial Armenian" w:hAnsi="Arial Armenian" w:cs="Arial"/>
                <w:sz w:val="22"/>
                <w:szCs w:val="22"/>
              </w:rPr>
              <w:t xml:space="preserve"> </w:t>
            </w:r>
            <w:r w:rsidRPr="00101BCC">
              <w:rPr>
                <w:rFonts w:ascii="Sylfaen" w:hAnsi="Sylfaen" w:cs="Sylfaen"/>
                <w:sz w:val="22"/>
                <w:szCs w:val="22"/>
              </w:rPr>
              <w:t>խրամուղիների՝</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2</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խորությամբ</w:t>
            </w:r>
            <w:r w:rsidRPr="00101BCC">
              <w:rPr>
                <w:rFonts w:ascii="Arial Armenian" w:hAnsi="Arial Armenian" w:cs="Arial"/>
                <w:sz w:val="22"/>
                <w:szCs w:val="22"/>
              </w:rPr>
              <w:t xml:space="preserve">, </w:t>
            </w:r>
            <w:r w:rsidRPr="00101BCC">
              <w:rPr>
                <w:rFonts w:ascii="Sylfaen" w:hAnsi="Sylfaen" w:cs="Sylfaen"/>
                <w:sz w:val="22"/>
                <w:szCs w:val="22"/>
              </w:rPr>
              <w:t>առանց</w:t>
            </w:r>
            <w:r w:rsidRPr="00101BCC">
              <w:rPr>
                <w:rFonts w:ascii="Arial Armenian" w:hAnsi="Arial Armenian" w:cs="Arial"/>
                <w:sz w:val="22"/>
                <w:szCs w:val="22"/>
              </w:rPr>
              <w:t xml:space="preserve"> </w:t>
            </w:r>
            <w:r w:rsidRPr="00101BCC">
              <w:rPr>
                <w:rFonts w:ascii="Sylfaen" w:hAnsi="Sylfaen" w:cs="Sylfaen"/>
                <w:sz w:val="22"/>
                <w:szCs w:val="22"/>
              </w:rPr>
              <w:t>ամրակապման</w:t>
            </w:r>
            <w:r w:rsidRPr="00101BCC">
              <w:rPr>
                <w:rFonts w:ascii="Arial Armenian" w:hAnsi="Arial Armenian" w:cs="Arial"/>
                <w:sz w:val="22"/>
                <w:szCs w:val="22"/>
              </w:rPr>
              <w:t xml:space="preserve">, </w:t>
            </w:r>
            <w:r w:rsidRPr="00101BCC">
              <w:rPr>
                <w:rFonts w:ascii="Sylfaen" w:hAnsi="Sylfaen" w:cs="Sylfaen"/>
                <w:sz w:val="22"/>
                <w:szCs w:val="22"/>
              </w:rPr>
              <w:t>թեքություններով</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փոսերի</w:t>
            </w:r>
            <w:r w:rsidRPr="00101BCC">
              <w:rPr>
                <w:rFonts w:ascii="Arial Armenian" w:hAnsi="Arial Armenian" w:cs="Arial"/>
                <w:sz w:val="22"/>
                <w:szCs w:val="22"/>
              </w:rPr>
              <w:t xml:space="preserve"> </w:t>
            </w:r>
            <w:r w:rsidRPr="00101BCC">
              <w:rPr>
                <w:rFonts w:ascii="Sylfaen" w:hAnsi="Sylfaen" w:cs="Sylfaen"/>
                <w:sz w:val="22"/>
                <w:szCs w:val="22"/>
              </w:rPr>
              <w:t>փորում</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1,5</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խորությամբ</w:t>
            </w:r>
            <w:r w:rsidRPr="00101BCC">
              <w:rPr>
                <w:rFonts w:ascii="Arial Armenian" w:hAnsi="Arial Armenian" w:cs="Arial"/>
                <w:sz w:val="22"/>
                <w:szCs w:val="22"/>
              </w:rPr>
              <w:t xml:space="preserve">, 3 </w:t>
            </w:r>
            <w:r w:rsidRPr="00101BCC">
              <w:rPr>
                <w:rFonts w:ascii="Sylfaen" w:hAnsi="Sylfaen" w:cs="Sylfaen"/>
                <w:sz w:val="22"/>
                <w:szCs w:val="22"/>
              </w:rPr>
              <w:t>կարգ</w:t>
            </w:r>
            <w:r w:rsidRPr="00101BCC">
              <w:rPr>
                <w:rFonts w:ascii="Arial Armenian" w:hAnsi="Arial Armenian" w:cs="Arial"/>
                <w:sz w:val="22"/>
                <w:szCs w:val="22"/>
              </w:rPr>
              <w:t xml:space="preserve">  </w:t>
            </w:r>
            <w:r w:rsidRPr="00101BCC">
              <w:rPr>
                <w:rFonts w:ascii="Sylfaen" w:hAnsi="Sylfaen" w:cs="Sylfaen"/>
                <w:sz w:val="22"/>
                <w:szCs w:val="22"/>
              </w:rPr>
              <w:t>գրունտներում</w:t>
            </w:r>
            <w:r w:rsidRPr="00101BCC">
              <w:rPr>
                <w:rFonts w:ascii="Arial Armenian" w:hAnsi="Arial Armenian" w:cs="Arial"/>
                <w:sz w:val="22"/>
                <w:szCs w:val="22"/>
              </w:rPr>
              <w:br/>
            </w:r>
            <w:r w:rsidRPr="00101BCC">
              <w:rPr>
                <w:rFonts w:ascii="Calibri" w:hAnsi="Calibri" w:cs="Calibri"/>
                <w:sz w:val="22"/>
                <w:szCs w:val="22"/>
              </w:rPr>
              <w:t>РАЗРАБОТКА</w:t>
            </w:r>
            <w:r w:rsidRPr="00101BCC">
              <w:rPr>
                <w:rFonts w:ascii="Arial Armenian" w:hAnsi="Arial Armenian" w:cs="Arial"/>
                <w:sz w:val="22"/>
                <w:szCs w:val="22"/>
              </w:rPr>
              <w:t xml:space="preserve"> </w:t>
            </w:r>
            <w:r w:rsidRPr="00101BCC">
              <w:rPr>
                <w:rFonts w:ascii="Calibri" w:hAnsi="Calibri" w:cs="Calibri"/>
                <w:sz w:val="22"/>
                <w:szCs w:val="22"/>
              </w:rPr>
              <w:t>ГРУНТА</w:t>
            </w:r>
            <w:r w:rsidRPr="00101BCC">
              <w:rPr>
                <w:rFonts w:ascii="Arial Armenian" w:hAnsi="Arial Armenian" w:cs="Arial"/>
                <w:sz w:val="22"/>
                <w:szCs w:val="22"/>
              </w:rPr>
              <w:t xml:space="preserve"> </w:t>
            </w:r>
            <w:r w:rsidRPr="00101BCC">
              <w:rPr>
                <w:rFonts w:ascii="Calibri" w:hAnsi="Calibri" w:cs="Calibri"/>
                <w:sz w:val="22"/>
                <w:szCs w:val="22"/>
              </w:rPr>
              <w:t>ВРУЧНУЮ</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ТРАНШЕЯХ</w:t>
            </w:r>
            <w:r w:rsidRPr="00101BCC">
              <w:rPr>
                <w:rFonts w:ascii="Arial Armenian" w:hAnsi="Arial Armenian" w:cs="Arial"/>
                <w:sz w:val="22"/>
                <w:szCs w:val="22"/>
              </w:rPr>
              <w:t xml:space="preserve"> </w:t>
            </w:r>
            <w:r w:rsidRPr="00101BCC">
              <w:rPr>
                <w:rFonts w:ascii="Calibri" w:hAnsi="Calibri" w:cs="Calibri"/>
                <w:sz w:val="22"/>
                <w:szCs w:val="22"/>
              </w:rPr>
              <w:t>ГЛУБИНОЙ</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2 </w:t>
            </w:r>
            <w:r w:rsidRPr="00101BCC">
              <w:rPr>
                <w:rFonts w:ascii="Calibri" w:hAnsi="Calibri" w:cs="Calibri"/>
                <w:sz w:val="22"/>
                <w:szCs w:val="22"/>
              </w:rPr>
              <w:t>М</w:t>
            </w:r>
            <w:r w:rsidRPr="00101BCC">
              <w:rPr>
                <w:rFonts w:ascii="Arial Armenian" w:hAnsi="Arial Armenian" w:cs="Arial"/>
                <w:sz w:val="22"/>
                <w:szCs w:val="22"/>
              </w:rPr>
              <w:t xml:space="preserve"> </w:t>
            </w:r>
            <w:r w:rsidRPr="00101BCC">
              <w:rPr>
                <w:rFonts w:ascii="Calibri" w:hAnsi="Calibri" w:cs="Calibri"/>
                <w:sz w:val="22"/>
                <w:szCs w:val="22"/>
              </w:rPr>
              <w:t>БЕЗ</w:t>
            </w:r>
            <w:r w:rsidRPr="00101BCC">
              <w:rPr>
                <w:rFonts w:ascii="Arial Armenian" w:hAnsi="Arial Armenian" w:cs="Arial"/>
                <w:sz w:val="22"/>
                <w:szCs w:val="22"/>
              </w:rPr>
              <w:t xml:space="preserve"> </w:t>
            </w:r>
            <w:r w:rsidRPr="00101BCC">
              <w:rPr>
                <w:rFonts w:ascii="Calibri" w:hAnsi="Calibri" w:cs="Calibri"/>
                <w:sz w:val="22"/>
                <w:szCs w:val="22"/>
              </w:rPr>
              <w:t>КРЕПЛЕНИЙ</w:t>
            </w:r>
            <w:r w:rsidRPr="00101BCC">
              <w:rPr>
                <w:rFonts w:ascii="Arial Armenian" w:hAnsi="Arial Armenian" w:cs="Arial"/>
                <w:sz w:val="22"/>
                <w:szCs w:val="22"/>
              </w:rPr>
              <w:t xml:space="preserve"> </w:t>
            </w:r>
            <w:r w:rsidRPr="00101BCC">
              <w:rPr>
                <w:rFonts w:ascii="Calibri" w:hAnsi="Calibri" w:cs="Calibri"/>
                <w:sz w:val="22"/>
                <w:szCs w:val="22"/>
              </w:rPr>
              <w:t>С</w:t>
            </w:r>
            <w:r w:rsidRPr="00101BCC">
              <w:rPr>
                <w:rFonts w:ascii="Arial Armenian" w:hAnsi="Arial Armenian" w:cs="Arial"/>
                <w:sz w:val="22"/>
                <w:szCs w:val="22"/>
              </w:rPr>
              <w:t xml:space="preserve"> </w:t>
            </w:r>
            <w:r w:rsidRPr="00101BCC">
              <w:rPr>
                <w:rFonts w:ascii="Calibri" w:hAnsi="Calibri" w:cs="Calibri"/>
                <w:sz w:val="22"/>
                <w:szCs w:val="22"/>
              </w:rPr>
              <w:t>ОТКОСАМИ</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КОПАНИЕ</w:t>
            </w:r>
            <w:r w:rsidRPr="00101BCC">
              <w:rPr>
                <w:rFonts w:ascii="Arial Armenian" w:hAnsi="Arial Armenian" w:cs="Arial"/>
                <w:sz w:val="22"/>
                <w:szCs w:val="22"/>
              </w:rPr>
              <w:t xml:space="preserve"> </w:t>
            </w:r>
            <w:r w:rsidRPr="00101BCC">
              <w:rPr>
                <w:rFonts w:ascii="Calibri" w:hAnsi="Calibri" w:cs="Calibri"/>
                <w:sz w:val="22"/>
                <w:szCs w:val="22"/>
              </w:rPr>
              <w:t>ЯМ</w:t>
            </w:r>
            <w:r w:rsidRPr="00101BCC">
              <w:rPr>
                <w:rFonts w:ascii="Arial Armenian" w:hAnsi="Arial Armenian" w:cs="Arial"/>
                <w:sz w:val="22"/>
                <w:szCs w:val="22"/>
              </w:rPr>
              <w:t xml:space="preserve"> </w:t>
            </w:r>
            <w:r w:rsidRPr="00101BCC">
              <w:rPr>
                <w:rFonts w:ascii="Calibri" w:hAnsi="Calibri" w:cs="Calibri"/>
                <w:sz w:val="22"/>
                <w:szCs w:val="22"/>
              </w:rPr>
              <w:t>ГЛУБИНОЙ</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1,5 </w:t>
            </w:r>
            <w:r w:rsidRPr="00101BCC">
              <w:rPr>
                <w:rFonts w:ascii="Calibri" w:hAnsi="Calibri" w:cs="Calibri"/>
                <w:sz w:val="22"/>
                <w:szCs w:val="22"/>
              </w:rPr>
              <w:t>М</w:t>
            </w:r>
            <w:r w:rsidRPr="00101BCC">
              <w:rPr>
                <w:rFonts w:ascii="Arial Armenian" w:hAnsi="Arial Armenian" w:cs="Arial"/>
                <w:sz w:val="22"/>
                <w:szCs w:val="22"/>
              </w:rPr>
              <w:t xml:space="preserve"> </w:t>
            </w:r>
            <w:r w:rsidRPr="00101BCC">
              <w:rPr>
                <w:rFonts w:ascii="Calibri" w:hAnsi="Calibri" w:cs="Calibri"/>
                <w:sz w:val="22"/>
                <w:szCs w:val="22"/>
              </w:rPr>
              <w:t>ГРУНТ</w:t>
            </w:r>
            <w:r w:rsidRPr="00101BCC">
              <w:rPr>
                <w:rFonts w:ascii="Arial Armenian" w:hAnsi="Arial Armenian" w:cs="Arial"/>
                <w:sz w:val="22"/>
                <w:szCs w:val="22"/>
              </w:rPr>
              <w:t xml:space="preserve"> 3 </w:t>
            </w:r>
            <w:r w:rsidRPr="00101BCC">
              <w:rPr>
                <w:rFonts w:ascii="Calibri" w:hAnsi="Calibri" w:cs="Calibri"/>
                <w:sz w:val="22"/>
                <w:szCs w:val="22"/>
              </w:rPr>
              <w:t>ГРУППЫ</w:t>
            </w:r>
          </w:p>
        </w:tc>
        <w:tc>
          <w:tcPr>
            <w:tcW w:w="1278" w:type="dxa"/>
            <w:tcBorders>
              <w:top w:val="nil"/>
              <w:left w:val="nil"/>
              <w:bottom w:val="single" w:sz="4" w:space="0" w:color="auto"/>
              <w:right w:val="single" w:sz="4" w:space="0" w:color="auto"/>
            </w:tcBorders>
            <w:vAlign w:val="center"/>
            <w:hideMark/>
          </w:tcPr>
          <w:p w14:paraId="64F9951D"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55DA641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68.286</w:t>
            </w:r>
          </w:p>
        </w:tc>
        <w:tc>
          <w:tcPr>
            <w:tcW w:w="1418" w:type="dxa"/>
            <w:tcBorders>
              <w:top w:val="nil"/>
              <w:left w:val="nil"/>
              <w:bottom w:val="single" w:sz="4" w:space="0" w:color="auto"/>
              <w:right w:val="single" w:sz="4" w:space="0" w:color="auto"/>
            </w:tcBorders>
            <w:noWrap/>
            <w:vAlign w:val="center"/>
            <w:hideMark/>
          </w:tcPr>
          <w:p w14:paraId="363E75B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3.668</w:t>
            </w:r>
          </w:p>
        </w:tc>
        <w:tc>
          <w:tcPr>
            <w:tcW w:w="1847" w:type="dxa"/>
            <w:tcBorders>
              <w:top w:val="nil"/>
              <w:left w:val="nil"/>
              <w:bottom w:val="single" w:sz="4" w:space="0" w:color="auto"/>
              <w:right w:val="single" w:sz="4" w:space="0" w:color="auto"/>
            </w:tcBorders>
            <w:vAlign w:val="center"/>
            <w:hideMark/>
          </w:tcPr>
          <w:p w14:paraId="1536992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250.473</w:t>
            </w:r>
          </w:p>
        </w:tc>
        <w:tc>
          <w:tcPr>
            <w:tcW w:w="222" w:type="dxa"/>
            <w:vAlign w:val="center"/>
            <w:hideMark/>
          </w:tcPr>
          <w:p w14:paraId="6A9EB620" w14:textId="77777777" w:rsidR="00402A13" w:rsidRPr="00101BCC" w:rsidRDefault="00402A13" w:rsidP="00BF48F5">
            <w:pPr>
              <w:rPr>
                <w:sz w:val="20"/>
                <w:szCs w:val="20"/>
              </w:rPr>
            </w:pPr>
          </w:p>
        </w:tc>
      </w:tr>
      <w:tr w:rsidR="00402A13" w:rsidRPr="00101BCC" w14:paraId="0299ECC5" w14:textId="77777777" w:rsidTr="00BF48F5">
        <w:trPr>
          <w:trHeight w:val="855"/>
        </w:trPr>
        <w:tc>
          <w:tcPr>
            <w:tcW w:w="738" w:type="dxa"/>
            <w:tcBorders>
              <w:top w:val="nil"/>
              <w:left w:val="single" w:sz="4" w:space="0" w:color="auto"/>
              <w:bottom w:val="single" w:sz="4" w:space="0" w:color="auto"/>
              <w:right w:val="single" w:sz="4" w:space="0" w:color="auto"/>
            </w:tcBorders>
            <w:noWrap/>
            <w:vAlign w:val="center"/>
            <w:hideMark/>
          </w:tcPr>
          <w:p w14:paraId="3CEC334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w:t>
            </w:r>
          </w:p>
        </w:tc>
        <w:tc>
          <w:tcPr>
            <w:tcW w:w="1317" w:type="dxa"/>
            <w:tcBorders>
              <w:top w:val="nil"/>
              <w:left w:val="nil"/>
              <w:bottom w:val="single" w:sz="4" w:space="0" w:color="auto"/>
              <w:right w:val="single" w:sz="4" w:space="0" w:color="auto"/>
            </w:tcBorders>
            <w:vAlign w:val="center"/>
            <w:hideMark/>
          </w:tcPr>
          <w:p w14:paraId="4C78CB5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1-1184</w:t>
            </w:r>
          </w:p>
        </w:tc>
        <w:tc>
          <w:tcPr>
            <w:tcW w:w="2865" w:type="dxa"/>
            <w:tcBorders>
              <w:top w:val="nil"/>
              <w:left w:val="nil"/>
              <w:bottom w:val="single" w:sz="4" w:space="0" w:color="auto"/>
              <w:right w:val="single" w:sz="4" w:space="0" w:color="auto"/>
            </w:tcBorders>
            <w:vAlign w:val="center"/>
            <w:hideMark/>
          </w:tcPr>
          <w:p w14:paraId="511DB58D"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Հողի</w:t>
            </w:r>
            <w:r w:rsidRPr="00101BCC">
              <w:rPr>
                <w:rFonts w:ascii="Arial Armenian" w:hAnsi="Arial Armenian" w:cs="Arial"/>
                <w:sz w:val="22"/>
                <w:szCs w:val="22"/>
              </w:rPr>
              <w:t xml:space="preserve"> </w:t>
            </w:r>
            <w:r w:rsidRPr="00101BCC">
              <w:rPr>
                <w:rFonts w:ascii="Sylfaen" w:hAnsi="Sylfaen" w:cs="Sylfaen"/>
                <w:sz w:val="22"/>
                <w:szCs w:val="22"/>
              </w:rPr>
              <w:t>խտացում</w:t>
            </w:r>
            <w:r w:rsidRPr="00101BCC">
              <w:rPr>
                <w:rFonts w:ascii="Arial Armenian" w:hAnsi="Arial Armenian" w:cs="Arial"/>
                <w:sz w:val="22"/>
                <w:szCs w:val="22"/>
              </w:rPr>
              <w:t xml:space="preserve"> </w:t>
            </w:r>
            <w:r w:rsidRPr="00101BCC">
              <w:rPr>
                <w:rFonts w:ascii="Sylfaen" w:hAnsi="Sylfaen" w:cs="Sylfaen"/>
                <w:sz w:val="22"/>
                <w:szCs w:val="22"/>
              </w:rPr>
              <w:t>պնևմատիկ</w:t>
            </w:r>
            <w:r w:rsidRPr="00101BCC">
              <w:rPr>
                <w:rFonts w:ascii="Arial Armenian" w:hAnsi="Arial Armenian" w:cs="Arial"/>
                <w:sz w:val="22"/>
                <w:szCs w:val="22"/>
              </w:rPr>
              <w:t xml:space="preserve"> </w:t>
            </w:r>
            <w:r w:rsidRPr="00101BCC">
              <w:rPr>
                <w:rFonts w:ascii="Sylfaen" w:hAnsi="Sylfaen" w:cs="Sylfaen"/>
                <w:sz w:val="22"/>
                <w:szCs w:val="22"/>
              </w:rPr>
              <w:t>խցաններով</w:t>
            </w:r>
            <w:r w:rsidRPr="00101BCC">
              <w:rPr>
                <w:rFonts w:ascii="Arial Armenian" w:hAnsi="Arial Armenian" w:cs="Arial"/>
                <w:sz w:val="22"/>
                <w:szCs w:val="22"/>
              </w:rPr>
              <w:t xml:space="preserve">. 1, 2 </w:t>
            </w:r>
            <w:r w:rsidRPr="00101BCC">
              <w:rPr>
                <w:rFonts w:ascii="Sylfaen" w:hAnsi="Sylfaen" w:cs="Sylfaen"/>
                <w:sz w:val="22"/>
                <w:szCs w:val="22"/>
              </w:rPr>
              <w:t>խմբերի</w:t>
            </w:r>
            <w:r w:rsidRPr="00101BCC">
              <w:rPr>
                <w:rFonts w:ascii="Arial Armenian" w:hAnsi="Arial Armenian" w:cs="Arial"/>
                <w:sz w:val="22"/>
                <w:szCs w:val="22"/>
              </w:rPr>
              <w:t xml:space="preserve"> </w:t>
            </w:r>
            <w:r w:rsidRPr="00101BCC">
              <w:rPr>
                <w:rFonts w:ascii="Sylfaen" w:hAnsi="Sylfaen" w:cs="Sylfaen"/>
                <w:sz w:val="22"/>
                <w:szCs w:val="22"/>
              </w:rPr>
              <w:t>հողեր</w:t>
            </w:r>
            <w:r w:rsidRPr="00101BCC">
              <w:rPr>
                <w:rFonts w:ascii="Arial Armenian" w:hAnsi="Arial Armenian" w:cs="Arial"/>
                <w:sz w:val="22"/>
                <w:szCs w:val="22"/>
              </w:rPr>
              <w:t xml:space="preserve"> /</w:t>
            </w:r>
            <w:r w:rsidRPr="00101BCC">
              <w:rPr>
                <w:rFonts w:ascii="Calibri" w:hAnsi="Calibri" w:cs="Calibri"/>
                <w:sz w:val="22"/>
                <w:szCs w:val="22"/>
              </w:rPr>
              <w:t>УПЛОТНЕНИЕ</w:t>
            </w:r>
            <w:r w:rsidRPr="00101BCC">
              <w:rPr>
                <w:rFonts w:ascii="Arial Armenian" w:hAnsi="Arial Armenian" w:cs="Arial"/>
                <w:sz w:val="22"/>
                <w:szCs w:val="22"/>
              </w:rPr>
              <w:t xml:space="preserve"> </w:t>
            </w:r>
            <w:r w:rsidRPr="00101BCC">
              <w:rPr>
                <w:rFonts w:ascii="Calibri" w:hAnsi="Calibri" w:cs="Calibri"/>
                <w:sz w:val="22"/>
                <w:szCs w:val="22"/>
              </w:rPr>
              <w:t>ГРУНТА</w:t>
            </w:r>
            <w:r w:rsidRPr="00101BCC">
              <w:rPr>
                <w:rFonts w:ascii="Arial Armenian" w:hAnsi="Arial Armenian" w:cs="Arial"/>
                <w:sz w:val="22"/>
                <w:szCs w:val="22"/>
              </w:rPr>
              <w:t xml:space="preserve"> </w:t>
            </w:r>
            <w:r w:rsidRPr="00101BCC">
              <w:rPr>
                <w:rFonts w:ascii="Calibri" w:hAnsi="Calibri" w:cs="Calibri"/>
                <w:sz w:val="22"/>
                <w:szCs w:val="22"/>
              </w:rPr>
              <w:t>ПНЕВМАТИЧЕСКИМИ</w:t>
            </w:r>
            <w:r w:rsidRPr="00101BCC">
              <w:rPr>
                <w:rFonts w:ascii="Arial Armenian" w:hAnsi="Arial Armenian" w:cs="Arial"/>
                <w:sz w:val="22"/>
                <w:szCs w:val="22"/>
              </w:rPr>
              <w:t xml:space="preserve"> </w:t>
            </w:r>
            <w:r w:rsidRPr="00101BCC">
              <w:rPr>
                <w:rFonts w:ascii="Calibri" w:hAnsi="Calibri" w:cs="Calibri"/>
                <w:sz w:val="22"/>
                <w:szCs w:val="22"/>
              </w:rPr>
              <w:t>ТРАМБОВКАМИ</w:t>
            </w:r>
            <w:r w:rsidRPr="00101BCC">
              <w:rPr>
                <w:rFonts w:ascii="Arial Armenian" w:hAnsi="Arial Armenian" w:cs="Arial"/>
                <w:sz w:val="22"/>
                <w:szCs w:val="22"/>
              </w:rPr>
              <w:t xml:space="preserve">: </w:t>
            </w:r>
            <w:r w:rsidRPr="00101BCC">
              <w:rPr>
                <w:rFonts w:ascii="Calibri" w:hAnsi="Calibri" w:cs="Calibri"/>
                <w:sz w:val="22"/>
                <w:szCs w:val="22"/>
              </w:rPr>
              <w:t>ГРУНТЫ</w:t>
            </w:r>
            <w:r w:rsidRPr="00101BCC">
              <w:rPr>
                <w:rFonts w:ascii="Arial Armenian" w:hAnsi="Arial Armenian" w:cs="Arial"/>
                <w:sz w:val="22"/>
                <w:szCs w:val="22"/>
              </w:rPr>
              <w:t xml:space="preserve"> 1,2 </w:t>
            </w:r>
            <w:r w:rsidRPr="00101BCC">
              <w:rPr>
                <w:rFonts w:ascii="Calibri" w:hAnsi="Calibri" w:cs="Calibri"/>
                <w:sz w:val="22"/>
                <w:szCs w:val="22"/>
              </w:rPr>
              <w:t>ГРУПП</w:t>
            </w:r>
          </w:p>
        </w:tc>
        <w:tc>
          <w:tcPr>
            <w:tcW w:w="1278" w:type="dxa"/>
            <w:tcBorders>
              <w:top w:val="nil"/>
              <w:left w:val="nil"/>
              <w:bottom w:val="single" w:sz="4" w:space="0" w:color="auto"/>
              <w:right w:val="single" w:sz="4" w:space="0" w:color="auto"/>
            </w:tcBorders>
            <w:vAlign w:val="center"/>
            <w:hideMark/>
          </w:tcPr>
          <w:p w14:paraId="7BCAC01B"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2C38BC8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68.286</w:t>
            </w:r>
          </w:p>
        </w:tc>
        <w:tc>
          <w:tcPr>
            <w:tcW w:w="1418" w:type="dxa"/>
            <w:tcBorders>
              <w:top w:val="nil"/>
              <w:left w:val="nil"/>
              <w:bottom w:val="single" w:sz="4" w:space="0" w:color="auto"/>
              <w:right w:val="single" w:sz="4" w:space="0" w:color="auto"/>
            </w:tcBorders>
            <w:noWrap/>
            <w:vAlign w:val="center"/>
            <w:hideMark/>
          </w:tcPr>
          <w:p w14:paraId="17A45B8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0.351</w:t>
            </w:r>
          </w:p>
        </w:tc>
        <w:tc>
          <w:tcPr>
            <w:tcW w:w="1847" w:type="dxa"/>
            <w:tcBorders>
              <w:top w:val="nil"/>
              <w:left w:val="nil"/>
              <w:bottom w:val="single" w:sz="4" w:space="0" w:color="auto"/>
              <w:right w:val="single" w:sz="4" w:space="0" w:color="auto"/>
            </w:tcBorders>
            <w:vAlign w:val="center"/>
            <w:hideMark/>
          </w:tcPr>
          <w:p w14:paraId="175852D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23.968</w:t>
            </w:r>
          </w:p>
        </w:tc>
        <w:tc>
          <w:tcPr>
            <w:tcW w:w="222" w:type="dxa"/>
            <w:vAlign w:val="center"/>
            <w:hideMark/>
          </w:tcPr>
          <w:p w14:paraId="326FB5B0" w14:textId="77777777" w:rsidR="00402A13" w:rsidRPr="00101BCC" w:rsidRDefault="00402A13" w:rsidP="00BF48F5">
            <w:pPr>
              <w:rPr>
                <w:sz w:val="20"/>
                <w:szCs w:val="20"/>
              </w:rPr>
            </w:pPr>
          </w:p>
        </w:tc>
      </w:tr>
      <w:tr w:rsidR="00402A13" w:rsidRPr="00101BCC" w14:paraId="7355026F" w14:textId="77777777" w:rsidTr="00BF48F5">
        <w:trPr>
          <w:trHeight w:val="570"/>
        </w:trPr>
        <w:tc>
          <w:tcPr>
            <w:tcW w:w="738" w:type="dxa"/>
            <w:tcBorders>
              <w:top w:val="nil"/>
              <w:left w:val="single" w:sz="4" w:space="0" w:color="auto"/>
              <w:bottom w:val="single" w:sz="4" w:space="0" w:color="auto"/>
              <w:right w:val="single" w:sz="4" w:space="0" w:color="auto"/>
            </w:tcBorders>
            <w:noWrap/>
            <w:vAlign w:val="center"/>
            <w:hideMark/>
          </w:tcPr>
          <w:p w14:paraId="661CEE2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w:t>
            </w:r>
          </w:p>
        </w:tc>
        <w:tc>
          <w:tcPr>
            <w:tcW w:w="1317" w:type="dxa"/>
            <w:tcBorders>
              <w:top w:val="nil"/>
              <w:left w:val="nil"/>
              <w:bottom w:val="single" w:sz="4" w:space="0" w:color="auto"/>
              <w:right w:val="single" w:sz="4" w:space="0" w:color="auto"/>
            </w:tcBorders>
            <w:vAlign w:val="center"/>
            <w:hideMark/>
          </w:tcPr>
          <w:p w14:paraId="7EE9049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1-1593</w:t>
            </w:r>
          </w:p>
        </w:tc>
        <w:tc>
          <w:tcPr>
            <w:tcW w:w="2865" w:type="dxa"/>
            <w:tcBorders>
              <w:top w:val="nil"/>
              <w:left w:val="nil"/>
              <w:bottom w:val="single" w:sz="4" w:space="0" w:color="auto"/>
              <w:right w:val="single" w:sz="4" w:space="0" w:color="auto"/>
            </w:tcBorders>
            <w:vAlign w:val="center"/>
            <w:hideMark/>
          </w:tcPr>
          <w:p w14:paraId="4C611A92"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Շինարարական</w:t>
            </w:r>
            <w:r w:rsidRPr="00101BCC">
              <w:rPr>
                <w:rFonts w:ascii="Arial Armenian" w:hAnsi="Arial Armenian" w:cs="Arial"/>
                <w:sz w:val="22"/>
                <w:szCs w:val="22"/>
              </w:rPr>
              <w:t xml:space="preserve"> </w:t>
            </w:r>
            <w:r w:rsidRPr="00101BCC">
              <w:rPr>
                <w:rFonts w:ascii="Sylfaen" w:hAnsi="Sylfaen" w:cs="Sylfaen"/>
                <w:sz w:val="22"/>
                <w:szCs w:val="22"/>
              </w:rPr>
              <w:t>աղբի</w:t>
            </w:r>
            <w:r w:rsidRPr="00101BCC">
              <w:rPr>
                <w:rFonts w:ascii="Arial Armenian" w:hAnsi="Arial Armenian" w:cs="Arial"/>
                <w:sz w:val="22"/>
                <w:szCs w:val="22"/>
              </w:rPr>
              <w:t xml:space="preserve"> </w:t>
            </w:r>
            <w:r w:rsidRPr="00101BCC">
              <w:rPr>
                <w:rFonts w:ascii="Sylfaen" w:hAnsi="Sylfaen" w:cs="Sylfaen"/>
                <w:sz w:val="22"/>
                <w:szCs w:val="22"/>
              </w:rPr>
              <w:t>բեռնավորում</w:t>
            </w:r>
            <w:r w:rsidRPr="00101BCC">
              <w:rPr>
                <w:rFonts w:ascii="Arial Armenian" w:hAnsi="Arial Armenian" w:cs="Arial"/>
                <w:sz w:val="22"/>
                <w:szCs w:val="22"/>
              </w:rPr>
              <w:br/>
            </w:r>
            <w:r w:rsidRPr="00101BCC">
              <w:rPr>
                <w:rFonts w:ascii="Calibri" w:hAnsi="Calibri" w:cs="Calibri"/>
                <w:sz w:val="22"/>
                <w:szCs w:val="22"/>
              </w:rPr>
              <w:t>Погрузка</w:t>
            </w:r>
            <w:r w:rsidRPr="00101BCC">
              <w:rPr>
                <w:rFonts w:ascii="Arial Armenian" w:hAnsi="Arial Armenian" w:cs="Arial"/>
                <w:sz w:val="22"/>
                <w:szCs w:val="22"/>
              </w:rPr>
              <w:t xml:space="preserve"> </w:t>
            </w:r>
            <w:r w:rsidRPr="00101BCC">
              <w:rPr>
                <w:rFonts w:ascii="Calibri" w:hAnsi="Calibri" w:cs="Calibri"/>
                <w:sz w:val="22"/>
                <w:szCs w:val="22"/>
              </w:rPr>
              <w:t>строительного</w:t>
            </w:r>
            <w:r w:rsidRPr="00101BCC">
              <w:rPr>
                <w:rFonts w:ascii="Arial Armenian" w:hAnsi="Arial Armenian" w:cs="Arial"/>
                <w:sz w:val="22"/>
                <w:szCs w:val="22"/>
              </w:rPr>
              <w:t xml:space="preserve"> </w:t>
            </w:r>
            <w:r w:rsidRPr="00101BCC">
              <w:rPr>
                <w:rFonts w:ascii="Calibri" w:hAnsi="Calibri" w:cs="Calibri"/>
                <w:sz w:val="22"/>
                <w:szCs w:val="22"/>
              </w:rPr>
              <w:t>мусора</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44454275"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3013602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68.286</w:t>
            </w:r>
          </w:p>
        </w:tc>
        <w:tc>
          <w:tcPr>
            <w:tcW w:w="1418" w:type="dxa"/>
            <w:tcBorders>
              <w:top w:val="nil"/>
              <w:left w:val="nil"/>
              <w:bottom w:val="single" w:sz="4" w:space="0" w:color="auto"/>
              <w:right w:val="single" w:sz="4" w:space="0" w:color="auto"/>
            </w:tcBorders>
            <w:noWrap/>
            <w:vAlign w:val="center"/>
            <w:hideMark/>
          </w:tcPr>
          <w:p w14:paraId="725D070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0.873</w:t>
            </w:r>
          </w:p>
        </w:tc>
        <w:tc>
          <w:tcPr>
            <w:tcW w:w="1847" w:type="dxa"/>
            <w:tcBorders>
              <w:top w:val="nil"/>
              <w:left w:val="nil"/>
              <w:bottom w:val="single" w:sz="4" w:space="0" w:color="auto"/>
              <w:right w:val="single" w:sz="4" w:space="0" w:color="auto"/>
            </w:tcBorders>
            <w:vAlign w:val="center"/>
            <w:hideMark/>
          </w:tcPr>
          <w:p w14:paraId="75E41E6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59.614</w:t>
            </w:r>
          </w:p>
        </w:tc>
        <w:tc>
          <w:tcPr>
            <w:tcW w:w="222" w:type="dxa"/>
            <w:vAlign w:val="center"/>
            <w:hideMark/>
          </w:tcPr>
          <w:p w14:paraId="4B6EC3A9" w14:textId="77777777" w:rsidR="00402A13" w:rsidRPr="00101BCC" w:rsidRDefault="00402A13" w:rsidP="00BF48F5">
            <w:pPr>
              <w:rPr>
                <w:sz w:val="20"/>
                <w:szCs w:val="20"/>
              </w:rPr>
            </w:pPr>
          </w:p>
        </w:tc>
      </w:tr>
      <w:tr w:rsidR="00402A13" w:rsidRPr="00101BCC" w14:paraId="7BA53BE3" w14:textId="77777777" w:rsidTr="00BF48F5">
        <w:trPr>
          <w:trHeight w:val="570"/>
        </w:trPr>
        <w:tc>
          <w:tcPr>
            <w:tcW w:w="738" w:type="dxa"/>
            <w:tcBorders>
              <w:top w:val="nil"/>
              <w:left w:val="single" w:sz="4" w:space="0" w:color="auto"/>
              <w:bottom w:val="single" w:sz="4" w:space="0" w:color="auto"/>
              <w:right w:val="single" w:sz="4" w:space="0" w:color="auto"/>
            </w:tcBorders>
            <w:noWrap/>
            <w:vAlign w:val="center"/>
            <w:hideMark/>
          </w:tcPr>
          <w:p w14:paraId="1F4B469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w:t>
            </w:r>
          </w:p>
        </w:tc>
        <w:tc>
          <w:tcPr>
            <w:tcW w:w="1317" w:type="dxa"/>
            <w:tcBorders>
              <w:top w:val="nil"/>
              <w:left w:val="nil"/>
              <w:bottom w:val="single" w:sz="4" w:space="0" w:color="auto"/>
              <w:right w:val="single" w:sz="4" w:space="0" w:color="auto"/>
            </w:tcBorders>
            <w:vAlign w:val="center"/>
            <w:hideMark/>
          </w:tcPr>
          <w:p w14:paraId="25DF3EC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310-13</w:t>
            </w:r>
          </w:p>
        </w:tc>
        <w:tc>
          <w:tcPr>
            <w:tcW w:w="2865" w:type="dxa"/>
            <w:tcBorders>
              <w:top w:val="nil"/>
              <w:left w:val="nil"/>
              <w:bottom w:val="single" w:sz="4" w:space="0" w:color="auto"/>
              <w:right w:val="single" w:sz="4" w:space="0" w:color="auto"/>
            </w:tcBorders>
            <w:vAlign w:val="center"/>
            <w:hideMark/>
          </w:tcPr>
          <w:p w14:paraId="00776BA7"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Տեղափոխում</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13 </w:t>
            </w:r>
            <w:r w:rsidRPr="00101BCC">
              <w:rPr>
                <w:rFonts w:ascii="Sylfaen" w:hAnsi="Sylfaen" w:cs="Sylfaen"/>
                <w:sz w:val="22"/>
                <w:szCs w:val="22"/>
              </w:rPr>
              <w:t>կմ</w:t>
            </w:r>
            <w:r w:rsidRPr="00101BCC">
              <w:rPr>
                <w:rFonts w:ascii="Arial Armenian" w:hAnsi="Arial Armenian" w:cs="Arial"/>
                <w:sz w:val="22"/>
                <w:szCs w:val="22"/>
              </w:rPr>
              <w:br/>
            </w:r>
            <w:r w:rsidRPr="00101BCC">
              <w:rPr>
                <w:rFonts w:ascii="Calibri" w:hAnsi="Calibri" w:cs="Calibri"/>
                <w:sz w:val="22"/>
                <w:szCs w:val="22"/>
              </w:rPr>
              <w:t>Перевозка</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13 </w:t>
            </w:r>
            <w:r w:rsidRPr="00101BCC">
              <w:rPr>
                <w:rFonts w:ascii="Calibri" w:hAnsi="Calibri" w:cs="Calibri"/>
                <w:sz w:val="22"/>
                <w:szCs w:val="22"/>
              </w:rPr>
              <w:t>км</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00698A9D"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տոննա</w:t>
            </w:r>
            <w:r w:rsidRPr="00101BCC">
              <w:rPr>
                <w:rFonts w:ascii="Arial Armenian" w:hAnsi="Arial Armenian" w:cs="Arial"/>
                <w:sz w:val="22"/>
                <w:szCs w:val="22"/>
              </w:rPr>
              <w:t xml:space="preserve"> </w:t>
            </w:r>
            <w:r w:rsidRPr="00101BCC">
              <w:rPr>
                <w:rFonts w:ascii="Calibri" w:hAnsi="Calibri" w:cs="Calibri"/>
                <w:sz w:val="22"/>
                <w:szCs w:val="22"/>
              </w:rPr>
              <w:t>тонна</w:t>
            </w:r>
          </w:p>
        </w:tc>
        <w:tc>
          <w:tcPr>
            <w:tcW w:w="1517" w:type="dxa"/>
            <w:tcBorders>
              <w:top w:val="nil"/>
              <w:left w:val="nil"/>
              <w:bottom w:val="single" w:sz="4" w:space="0" w:color="auto"/>
              <w:right w:val="single" w:sz="4" w:space="0" w:color="auto"/>
            </w:tcBorders>
            <w:noWrap/>
            <w:vAlign w:val="center"/>
            <w:hideMark/>
          </w:tcPr>
          <w:p w14:paraId="6BF74B3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122.9148</w:t>
            </w:r>
          </w:p>
        </w:tc>
        <w:tc>
          <w:tcPr>
            <w:tcW w:w="1418" w:type="dxa"/>
            <w:tcBorders>
              <w:top w:val="nil"/>
              <w:left w:val="nil"/>
              <w:bottom w:val="single" w:sz="4" w:space="0" w:color="auto"/>
              <w:right w:val="single" w:sz="4" w:space="0" w:color="auto"/>
            </w:tcBorders>
            <w:noWrap/>
            <w:vAlign w:val="center"/>
            <w:hideMark/>
          </w:tcPr>
          <w:p w14:paraId="090CE8A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3.71</w:t>
            </w:r>
          </w:p>
        </w:tc>
        <w:tc>
          <w:tcPr>
            <w:tcW w:w="1847" w:type="dxa"/>
            <w:tcBorders>
              <w:top w:val="nil"/>
              <w:left w:val="nil"/>
              <w:bottom w:val="single" w:sz="4" w:space="0" w:color="auto"/>
              <w:right w:val="single" w:sz="4" w:space="0" w:color="auto"/>
            </w:tcBorders>
            <w:vAlign w:val="center"/>
            <w:hideMark/>
          </w:tcPr>
          <w:p w14:paraId="4F45820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456.014</w:t>
            </w:r>
          </w:p>
        </w:tc>
        <w:tc>
          <w:tcPr>
            <w:tcW w:w="222" w:type="dxa"/>
            <w:vAlign w:val="center"/>
            <w:hideMark/>
          </w:tcPr>
          <w:p w14:paraId="3899B443" w14:textId="77777777" w:rsidR="00402A13" w:rsidRPr="00101BCC" w:rsidRDefault="00402A13" w:rsidP="00BF48F5">
            <w:pPr>
              <w:rPr>
                <w:sz w:val="20"/>
                <w:szCs w:val="20"/>
              </w:rPr>
            </w:pPr>
          </w:p>
        </w:tc>
      </w:tr>
      <w:tr w:rsidR="00402A13" w:rsidRPr="00101BCC" w14:paraId="48783F17" w14:textId="77777777" w:rsidTr="00BF48F5">
        <w:trPr>
          <w:trHeight w:val="1140"/>
        </w:trPr>
        <w:tc>
          <w:tcPr>
            <w:tcW w:w="738" w:type="dxa"/>
            <w:tcBorders>
              <w:top w:val="nil"/>
              <w:left w:val="single" w:sz="4" w:space="0" w:color="auto"/>
              <w:bottom w:val="nil"/>
              <w:right w:val="single" w:sz="4" w:space="0" w:color="auto"/>
            </w:tcBorders>
            <w:noWrap/>
            <w:vAlign w:val="center"/>
            <w:hideMark/>
          </w:tcPr>
          <w:p w14:paraId="0CF7739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lastRenderedPageBreak/>
              <w:t>5</w:t>
            </w:r>
          </w:p>
        </w:tc>
        <w:tc>
          <w:tcPr>
            <w:tcW w:w="1317" w:type="dxa"/>
            <w:tcBorders>
              <w:top w:val="nil"/>
              <w:left w:val="nil"/>
              <w:bottom w:val="nil"/>
              <w:right w:val="single" w:sz="4" w:space="0" w:color="auto"/>
            </w:tcBorders>
            <w:vAlign w:val="center"/>
            <w:hideMark/>
          </w:tcPr>
          <w:p w14:paraId="0C1A591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27-312</w:t>
            </w:r>
          </w:p>
        </w:tc>
        <w:tc>
          <w:tcPr>
            <w:tcW w:w="2865" w:type="dxa"/>
            <w:tcBorders>
              <w:top w:val="nil"/>
              <w:left w:val="nil"/>
              <w:bottom w:val="nil"/>
              <w:right w:val="single" w:sz="4" w:space="0" w:color="auto"/>
            </w:tcBorders>
            <w:vAlign w:val="center"/>
            <w:hideMark/>
          </w:tcPr>
          <w:p w14:paraId="69D7F2FC"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Հողային</w:t>
            </w:r>
            <w:r w:rsidRPr="00101BCC">
              <w:rPr>
                <w:rFonts w:ascii="Arial Armenian" w:hAnsi="Arial Armenian" w:cs="Arial"/>
                <w:sz w:val="22"/>
                <w:szCs w:val="22"/>
              </w:rPr>
              <w:t xml:space="preserve"> </w:t>
            </w:r>
            <w:r w:rsidRPr="00101BCC">
              <w:rPr>
                <w:rFonts w:ascii="Sylfaen" w:hAnsi="Sylfaen" w:cs="Sylfaen"/>
                <w:sz w:val="22"/>
                <w:szCs w:val="22"/>
              </w:rPr>
              <w:t>շերտում</w:t>
            </w:r>
            <w:r w:rsidRPr="00101BCC">
              <w:rPr>
                <w:rFonts w:ascii="Arial Armenian" w:hAnsi="Arial Armenian" w:cs="Arial"/>
                <w:sz w:val="22"/>
                <w:szCs w:val="22"/>
              </w:rPr>
              <w:t xml:space="preserve"> </w:t>
            </w:r>
            <w:r w:rsidRPr="00101BCC">
              <w:rPr>
                <w:rFonts w:ascii="Sylfaen" w:hAnsi="Sylfaen" w:cs="Sylfaen"/>
                <w:sz w:val="22"/>
                <w:szCs w:val="22"/>
              </w:rPr>
              <w:t>ոչ</w:t>
            </w:r>
            <w:r w:rsidRPr="00101BCC">
              <w:rPr>
                <w:rFonts w:ascii="Arial Armenian" w:hAnsi="Arial Armenian" w:cs="Arial"/>
                <w:sz w:val="22"/>
                <w:szCs w:val="22"/>
              </w:rPr>
              <w:t xml:space="preserve"> </w:t>
            </w:r>
            <w:r w:rsidRPr="00101BCC">
              <w:rPr>
                <w:rFonts w:ascii="Sylfaen" w:hAnsi="Sylfaen" w:cs="Sylfaen"/>
                <w:sz w:val="22"/>
                <w:szCs w:val="22"/>
              </w:rPr>
              <w:t>հյուսված</w:t>
            </w:r>
            <w:r w:rsidRPr="00101BCC">
              <w:rPr>
                <w:rFonts w:ascii="Arial Armenian" w:hAnsi="Arial Armenian" w:cs="Arial"/>
                <w:sz w:val="22"/>
                <w:szCs w:val="22"/>
              </w:rPr>
              <w:t xml:space="preserve"> </w:t>
            </w:r>
            <w:r w:rsidRPr="00101BCC">
              <w:rPr>
                <w:rFonts w:ascii="Sylfaen" w:hAnsi="Sylfaen" w:cs="Sylfaen"/>
                <w:sz w:val="22"/>
                <w:szCs w:val="22"/>
              </w:rPr>
              <w:t>սինթետիկ</w:t>
            </w:r>
            <w:r w:rsidRPr="00101BCC">
              <w:rPr>
                <w:rFonts w:ascii="Arial Armenian" w:hAnsi="Arial Armenian" w:cs="Arial"/>
                <w:sz w:val="22"/>
                <w:szCs w:val="22"/>
              </w:rPr>
              <w:t xml:space="preserve"> </w:t>
            </w:r>
            <w:r w:rsidRPr="00101BCC">
              <w:rPr>
                <w:rFonts w:ascii="Sylfaen" w:hAnsi="Sylfaen" w:cs="Sylfaen"/>
                <w:sz w:val="22"/>
                <w:szCs w:val="22"/>
              </w:rPr>
              <w:t>նյութից</w:t>
            </w:r>
            <w:r w:rsidRPr="00101BCC">
              <w:rPr>
                <w:rFonts w:ascii="Arial Armenian" w:hAnsi="Arial Armenian" w:cs="Arial"/>
                <w:sz w:val="22"/>
                <w:szCs w:val="22"/>
              </w:rPr>
              <w:t xml:space="preserve"> </w:t>
            </w:r>
            <w:r w:rsidRPr="00101BCC">
              <w:rPr>
                <w:rFonts w:ascii="Sylfaen" w:hAnsi="Sylfaen" w:cs="Sylfaen"/>
                <w:sz w:val="22"/>
                <w:szCs w:val="22"/>
              </w:rPr>
              <w:t>միջշերտերի</w:t>
            </w:r>
            <w:r w:rsidRPr="00101BCC">
              <w:rPr>
                <w:rFonts w:ascii="Arial Armenian" w:hAnsi="Arial Armenian" w:cs="Arial"/>
                <w:sz w:val="22"/>
                <w:szCs w:val="22"/>
              </w:rPr>
              <w:t xml:space="preserve"> </w:t>
            </w:r>
            <w:r w:rsidRPr="00101BCC">
              <w:rPr>
                <w:rFonts w:ascii="Sylfaen" w:hAnsi="Sylfaen" w:cs="Sylfaen"/>
                <w:sz w:val="22"/>
                <w:szCs w:val="22"/>
              </w:rPr>
              <w:t>կառուցում՝</w:t>
            </w:r>
            <w:r w:rsidRPr="00101BCC">
              <w:rPr>
                <w:rFonts w:ascii="Arial Armenian" w:hAnsi="Arial Armenian" w:cs="Arial"/>
                <w:sz w:val="22"/>
                <w:szCs w:val="22"/>
              </w:rPr>
              <w:t xml:space="preserve"> </w:t>
            </w:r>
            <w:r w:rsidRPr="00101BCC">
              <w:rPr>
                <w:rFonts w:ascii="Sylfaen" w:hAnsi="Sylfaen" w:cs="Sylfaen"/>
                <w:sz w:val="22"/>
                <w:szCs w:val="22"/>
              </w:rPr>
              <w:t>պատյանում</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ПРОСЛОЕК</w:t>
            </w:r>
            <w:r w:rsidRPr="00101BCC">
              <w:rPr>
                <w:rFonts w:ascii="Arial Armenian" w:hAnsi="Arial Armenian" w:cs="Arial"/>
                <w:sz w:val="22"/>
                <w:szCs w:val="22"/>
              </w:rPr>
              <w:t xml:space="preserve"> </w:t>
            </w:r>
            <w:r w:rsidRPr="00101BCC">
              <w:rPr>
                <w:rFonts w:ascii="Calibri" w:hAnsi="Calibri" w:cs="Calibri"/>
                <w:sz w:val="22"/>
                <w:szCs w:val="22"/>
              </w:rPr>
              <w:t>ИЗ</w:t>
            </w:r>
            <w:r w:rsidRPr="00101BCC">
              <w:rPr>
                <w:rFonts w:ascii="Arial Armenian" w:hAnsi="Arial Armenian" w:cs="Arial"/>
                <w:sz w:val="22"/>
                <w:szCs w:val="22"/>
              </w:rPr>
              <w:t xml:space="preserve"> </w:t>
            </w:r>
            <w:r w:rsidRPr="00101BCC">
              <w:rPr>
                <w:rFonts w:ascii="Calibri" w:hAnsi="Calibri" w:cs="Calibri"/>
                <w:sz w:val="22"/>
                <w:szCs w:val="22"/>
              </w:rPr>
              <w:t>НЕТКАНОГО</w:t>
            </w:r>
            <w:r w:rsidRPr="00101BCC">
              <w:rPr>
                <w:rFonts w:ascii="Arial Armenian" w:hAnsi="Arial Armenian" w:cs="Arial"/>
                <w:sz w:val="22"/>
                <w:szCs w:val="22"/>
              </w:rPr>
              <w:t xml:space="preserve"> </w:t>
            </w:r>
            <w:r w:rsidRPr="00101BCC">
              <w:rPr>
                <w:rFonts w:ascii="Calibri" w:hAnsi="Calibri" w:cs="Calibri"/>
                <w:sz w:val="22"/>
                <w:szCs w:val="22"/>
              </w:rPr>
              <w:t>СИНТЕТИЧЕСКОГО</w:t>
            </w:r>
            <w:r w:rsidRPr="00101BCC">
              <w:rPr>
                <w:rFonts w:ascii="Arial Armenian" w:hAnsi="Arial Armenian" w:cs="Arial"/>
                <w:sz w:val="22"/>
                <w:szCs w:val="22"/>
              </w:rPr>
              <w:t xml:space="preserve"> </w:t>
            </w:r>
            <w:r w:rsidRPr="00101BCC">
              <w:rPr>
                <w:rFonts w:ascii="Calibri" w:hAnsi="Calibri" w:cs="Calibri"/>
                <w:sz w:val="22"/>
                <w:szCs w:val="22"/>
              </w:rPr>
              <w:t>МАТЕРИАЛА</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ЗЕМЛЯНОМ</w:t>
            </w:r>
            <w:r w:rsidRPr="00101BCC">
              <w:rPr>
                <w:rFonts w:ascii="Arial Armenian" w:hAnsi="Arial Armenian" w:cs="Arial"/>
                <w:sz w:val="22"/>
                <w:szCs w:val="22"/>
              </w:rPr>
              <w:t xml:space="preserve"> </w:t>
            </w:r>
            <w:r w:rsidRPr="00101BCC">
              <w:rPr>
                <w:rFonts w:ascii="Calibri" w:hAnsi="Calibri" w:cs="Calibri"/>
                <w:sz w:val="22"/>
                <w:szCs w:val="22"/>
              </w:rPr>
              <w:t>ПОЛОТНЕ</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ОБОЙМЕ</w:t>
            </w:r>
          </w:p>
        </w:tc>
        <w:tc>
          <w:tcPr>
            <w:tcW w:w="1278" w:type="dxa"/>
            <w:tcBorders>
              <w:top w:val="nil"/>
              <w:left w:val="nil"/>
              <w:bottom w:val="single" w:sz="4" w:space="0" w:color="auto"/>
              <w:right w:val="single" w:sz="4" w:space="0" w:color="auto"/>
            </w:tcBorders>
            <w:vAlign w:val="center"/>
            <w:hideMark/>
          </w:tcPr>
          <w:p w14:paraId="1C919985"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Calibri" w:hAnsi="Calibri" w:cs="Calibri"/>
                <w:sz w:val="22"/>
                <w:szCs w:val="22"/>
              </w:rPr>
              <w:t>м</w:t>
            </w:r>
          </w:p>
        </w:tc>
        <w:tc>
          <w:tcPr>
            <w:tcW w:w="1517" w:type="dxa"/>
            <w:tcBorders>
              <w:top w:val="nil"/>
              <w:left w:val="nil"/>
              <w:bottom w:val="single" w:sz="4" w:space="0" w:color="auto"/>
              <w:right w:val="single" w:sz="4" w:space="0" w:color="auto"/>
            </w:tcBorders>
            <w:noWrap/>
            <w:vAlign w:val="center"/>
            <w:hideMark/>
          </w:tcPr>
          <w:p w14:paraId="18BB535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113.81</w:t>
            </w:r>
          </w:p>
        </w:tc>
        <w:tc>
          <w:tcPr>
            <w:tcW w:w="1418" w:type="dxa"/>
            <w:tcBorders>
              <w:top w:val="nil"/>
              <w:left w:val="nil"/>
              <w:bottom w:val="single" w:sz="4" w:space="0" w:color="auto"/>
              <w:right w:val="single" w:sz="4" w:space="0" w:color="auto"/>
            </w:tcBorders>
            <w:noWrap/>
            <w:vAlign w:val="center"/>
            <w:hideMark/>
          </w:tcPr>
          <w:p w14:paraId="65790A2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0.202</w:t>
            </w:r>
          </w:p>
        </w:tc>
        <w:tc>
          <w:tcPr>
            <w:tcW w:w="1847" w:type="dxa"/>
            <w:tcBorders>
              <w:top w:val="nil"/>
              <w:left w:val="nil"/>
              <w:bottom w:val="single" w:sz="4" w:space="0" w:color="auto"/>
              <w:right w:val="single" w:sz="4" w:space="0" w:color="auto"/>
            </w:tcBorders>
            <w:vAlign w:val="center"/>
            <w:hideMark/>
          </w:tcPr>
          <w:p w14:paraId="6F87099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22.990</w:t>
            </w:r>
          </w:p>
        </w:tc>
        <w:tc>
          <w:tcPr>
            <w:tcW w:w="222" w:type="dxa"/>
            <w:vAlign w:val="center"/>
            <w:hideMark/>
          </w:tcPr>
          <w:p w14:paraId="2A8842D2" w14:textId="77777777" w:rsidR="00402A13" w:rsidRPr="00101BCC" w:rsidRDefault="00402A13" w:rsidP="00BF48F5">
            <w:pPr>
              <w:rPr>
                <w:sz w:val="20"/>
                <w:szCs w:val="20"/>
              </w:rPr>
            </w:pPr>
          </w:p>
        </w:tc>
      </w:tr>
      <w:tr w:rsidR="00402A13" w:rsidRPr="00101BCC" w14:paraId="55D51E11" w14:textId="77777777" w:rsidTr="00BF48F5">
        <w:trPr>
          <w:trHeight w:val="1140"/>
        </w:trPr>
        <w:tc>
          <w:tcPr>
            <w:tcW w:w="738" w:type="dxa"/>
            <w:tcBorders>
              <w:top w:val="single" w:sz="4" w:space="0" w:color="auto"/>
              <w:left w:val="single" w:sz="4" w:space="0" w:color="auto"/>
              <w:bottom w:val="nil"/>
              <w:right w:val="single" w:sz="4" w:space="0" w:color="auto"/>
            </w:tcBorders>
            <w:noWrap/>
            <w:vAlign w:val="center"/>
            <w:hideMark/>
          </w:tcPr>
          <w:p w14:paraId="4819362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w:t>
            </w:r>
          </w:p>
        </w:tc>
        <w:tc>
          <w:tcPr>
            <w:tcW w:w="1317" w:type="dxa"/>
            <w:tcBorders>
              <w:top w:val="single" w:sz="4" w:space="0" w:color="auto"/>
              <w:left w:val="nil"/>
              <w:bottom w:val="nil"/>
              <w:right w:val="single" w:sz="4" w:space="0" w:color="auto"/>
            </w:tcBorders>
            <w:vAlign w:val="center"/>
            <w:hideMark/>
          </w:tcPr>
          <w:p w14:paraId="0A3FB6D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27-19</w:t>
            </w:r>
          </w:p>
        </w:tc>
        <w:tc>
          <w:tcPr>
            <w:tcW w:w="2865" w:type="dxa"/>
            <w:tcBorders>
              <w:top w:val="single" w:sz="4" w:space="0" w:color="auto"/>
              <w:left w:val="nil"/>
              <w:bottom w:val="nil"/>
              <w:right w:val="single" w:sz="4" w:space="0" w:color="auto"/>
            </w:tcBorders>
            <w:vAlign w:val="center"/>
            <w:hideMark/>
          </w:tcPr>
          <w:p w14:paraId="4954FCF7"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Հիմքերի</w:t>
            </w:r>
            <w:r w:rsidRPr="00101BCC">
              <w:rPr>
                <w:rFonts w:ascii="Arial Armenian" w:hAnsi="Arial Armenian" w:cs="Arial"/>
                <w:sz w:val="22"/>
                <w:szCs w:val="22"/>
              </w:rPr>
              <w:t xml:space="preserve"> </w:t>
            </w:r>
            <w:r w:rsidRPr="00101BCC">
              <w:rPr>
                <w:rFonts w:ascii="Sylfaen" w:hAnsi="Sylfaen" w:cs="Sylfaen"/>
                <w:sz w:val="22"/>
                <w:szCs w:val="22"/>
              </w:rPr>
              <w:t>տակ</w:t>
            </w:r>
            <w:r w:rsidRPr="00101BCC">
              <w:rPr>
                <w:rFonts w:ascii="Arial Armenian" w:hAnsi="Arial Armenian" w:cs="Arial"/>
                <w:sz w:val="22"/>
                <w:szCs w:val="22"/>
              </w:rPr>
              <w:t xml:space="preserve"> </w:t>
            </w:r>
            <w:r w:rsidRPr="00101BCC">
              <w:rPr>
                <w:rFonts w:ascii="Sylfaen" w:hAnsi="Sylfaen" w:cs="Sylfaen"/>
                <w:sz w:val="22"/>
                <w:szCs w:val="22"/>
              </w:rPr>
              <w:t>պատրաստող</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հարթեցնող</w:t>
            </w:r>
            <w:r w:rsidRPr="00101BCC">
              <w:rPr>
                <w:rFonts w:ascii="Arial Armenian" w:hAnsi="Arial Armenian" w:cs="Arial"/>
                <w:sz w:val="22"/>
                <w:szCs w:val="22"/>
              </w:rPr>
              <w:t xml:space="preserve"> </w:t>
            </w:r>
            <w:r w:rsidRPr="00101BCC">
              <w:rPr>
                <w:rFonts w:ascii="Sylfaen" w:hAnsi="Sylfaen" w:cs="Sylfaen"/>
                <w:sz w:val="22"/>
                <w:szCs w:val="22"/>
              </w:rPr>
              <w:t>շերտերի</w:t>
            </w:r>
            <w:r w:rsidRPr="00101BCC">
              <w:rPr>
                <w:rFonts w:ascii="Arial Armenian" w:hAnsi="Arial Armenian" w:cs="Arial"/>
                <w:sz w:val="22"/>
                <w:szCs w:val="22"/>
              </w:rPr>
              <w:t xml:space="preserve"> </w:t>
            </w:r>
            <w:r w:rsidRPr="00101BCC">
              <w:rPr>
                <w:rFonts w:ascii="Sylfaen" w:hAnsi="Sylfaen" w:cs="Sylfaen"/>
                <w:sz w:val="22"/>
                <w:szCs w:val="22"/>
              </w:rPr>
              <w:t>կառուցում՝</w:t>
            </w:r>
            <w:r w:rsidRPr="00101BCC">
              <w:rPr>
                <w:rFonts w:ascii="Arial Armenian" w:hAnsi="Arial Armenian" w:cs="Arial"/>
                <w:sz w:val="22"/>
                <w:szCs w:val="22"/>
              </w:rPr>
              <w:t xml:space="preserve"> </w:t>
            </w:r>
            <w:r w:rsidRPr="00101BCC">
              <w:rPr>
                <w:rFonts w:ascii="Sylfaen" w:hAnsi="Sylfaen" w:cs="Sylfaen"/>
                <w:sz w:val="22"/>
                <w:szCs w:val="22"/>
              </w:rPr>
              <w:t>ավազից</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ПОДСТИЛАЮЩИХ</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ВЫРАВНИВАЮЩИХ</w:t>
            </w:r>
            <w:r w:rsidRPr="00101BCC">
              <w:rPr>
                <w:rFonts w:ascii="Arial Armenian" w:hAnsi="Arial Armenian" w:cs="Arial"/>
                <w:sz w:val="22"/>
                <w:szCs w:val="22"/>
              </w:rPr>
              <w:t xml:space="preserve"> </w:t>
            </w:r>
            <w:r w:rsidRPr="00101BCC">
              <w:rPr>
                <w:rFonts w:ascii="Calibri" w:hAnsi="Calibri" w:cs="Calibri"/>
                <w:sz w:val="22"/>
                <w:szCs w:val="22"/>
              </w:rPr>
              <w:t>СЛОЕВ</w:t>
            </w:r>
            <w:r w:rsidRPr="00101BCC">
              <w:rPr>
                <w:rFonts w:ascii="Arial Armenian" w:hAnsi="Arial Armenian" w:cs="Arial"/>
                <w:sz w:val="22"/>
                <w:szCs w:val="22"/>
              </w:rPr>
              <w:t xml:space="preserve"> </w:t>
            </w:r>
            <w:r w:rsidRPr="00101BCC">
              <w:rPr>
                <w:rFonts w:ascii="Calibri" w:hAnsi="Calibri" w:cs="Calibri"/>
                <w:sz w:val="22"/>
                <w:szCs w:val="22"/>
              </w:rPr>
              <w:t>ОСНОВАНИЙ</w:t>
            </w:r>
            <w:r w:rsidRPr="00101BCC">
              <w:rPr>
                <w:rFonts w:ascii="Arial Armenian" w:hAnsi="Arial Armenian" w:cs="Arial"/>
                <w:sz w:val="22"/>
                <w:szCs w:val="22"/>
              </w:rPr>
              <w:t xml:space="preserve"> </w:t>
            </w:r>
            <w:r w:rsidRPr="00101BCC">
              <w:rPr>
                <w:rFonts w:ascii="Calibri" w:hAnsi="Calibri" w:cs="Calibri"/>
                <w:sz w:val="22"/>
                <w:szCs w:val="22"/>
              </w:rPr>
              <w:t>ИЗ</w:t>
            </w:r>
            <w:r w:rsidRPr="00101BCC">
              <w:rPr>
                <w:rFonts w:ascii="Arial Armenian" w:hAnsi="Arial Armenian" w:cs="Arial"/>
                <w:sz w:val="22"/>
                <w:szCs w:val="22"/>
              </w:rPr>
              <w:t xml:space="preserve"> </w:t>
            </w:r>
            <w:r w:rsidRPr="00101BCC">
              <w:rPr>
                <w:rFonts w:ascii="Calibri" w:hAnsi="Calibri" w:cs="Calibri"/>
                <w:sz w:val="22"/>
                <w:szCs w:val="22"/>
              </w:rPr>
              <w:t>ПЕСКА</w:t>
            </w:r>
          </w:p>
        </w:tc>
        <w:tc>
          <w:tcPr>
            <w:tcW w:w="1278" w:type="dxa"/>
            <w:tcBorders>
              <w:top w:val="nil"/>
              <w:left w:val="nil"/>
              <w:bottom w:val="single" w:sz="4" w:space="0" w:color="auto"/>
              <w:right w:val="single" w:sz="4" w:space="0" w:color="auto"/>
            </w:tcBorders>
            <w:vAlign w:val="center"/>
            <w:hideMark/>
          </w:tcPr>
          <w:p w14:paraId="5C795A6F"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368F31D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45.52</w:t>
            </w:r>
          </w:p>
        </w:tc>
        <w:tc>
          <w:tcPr>
            <w:tcW w:w="1418" w:type="dxa"/>
            <w:tcBorders>
              <w:top w:val="nil"/>
              <w:left w:val="nil"/>
              <w:bottom w:val="single" w:sz="4" w:space="0" w:color="auto"/>
              <w:right w:val="single" w:sz="4" w:space="0" w:color="auto"/>
            </w:tcBorders>
            <w:noWrap/>
            <w:vAlign w:val="center"/>
            <w:hideMark/>
          </w:tcPr>
          <w:p w14:paraId="2E77AC9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12.00</w:t>
            </w:r>
          </w:p>
        </w:tc>
        <w:tc>
          <w:tcPr>
            <w:tcW w:w="1847" w:type="dxa"/>
            <w:tcBorders>
              <w:top w:val="nil"/>
              <w:left w:val="nil"/>
              <w:bottom w:val="single" w:sz="4" w:space="0" w:color="auto"/>
              <w:right w:val="single" w:sz="4" w:space="0" w:color="auto"/>
            </w:tcBorders>
            <w:vAlign w:val="center"/>
            <w:hideMark/>
          </w:tcPr>
          <w:p w14:paraId="4025127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546.240</w:t>
            </w:r>
          </w:p>
        </w:tc>
        <w:tc>
          <w:tcPr>
            <w:tcW w:w="222" w:type="dxa"/>
            <w:vAlign w:val="center"/>
            <w:hideMark/>
          </w:tcPr>
          <w:p w14:paraId="69434C5B" w14:textId="77777777" w:rsidR="00402A13" w:rsidRPr="00101BCC" w:rsidRDefault="00402A13" w:rsidP="00BF48F5">
            <w:pPr>
              <w:rPr>
                <w:sz w:val="20"/>
                <w:szCs w:val="20"/>
              </w:rPr>
            </w:pPr>
          </w:p>
        </w:tc>
      </w:tr>
      <w:tr w:rsidR="00402A13" w:rsidRPr="00101BCC" w14:paraId="32BDAA18" w14:textId="77777777" w:rsidTr="00BF48F5">
        <w:trPr>
          <w:trHeight w:val="570"/>
        </w:trPr>
        <w:tc>
          <w:tcPr>
            <w:tcW w:w="738" w:type="dxa"/>
            <w:tcBorders>
              <w:top w:val="single" w:sz="4" w:space="0" w:color="auto"/>
              <w:left w:val="single" w:sz="4" w:space="0" w:color="auto"/>
              <w:bottom w:val="nil"/>
              <w:right w:val="single" w:sz="4" w:space="0" w:color="auto"/>
            </w:tcBorders>
            <w:noWrap/>
            <w:vAlign w:val="center"/>
            <w:hideMark/>
          </w:tcPr>
          <w:p w14:paraId="6BEF584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w:t>
            </w:r>
          </w:p>
        </w:tc>
        <w:tc>
          <w:tcPr>
            <w:tcW w:w="1317" w:type="dxa"/>
            <w:tcBorders>
              <w:top w:val="single" w:sz="4" w:space="0" w:color="auto"/>
              <w:left w:val="nil"/>
              <w:bottom w:val="nil"/>
              <w:right w:val="single" w:sz="4" w:space="0" w:color="auto"/>
            </w:tcBorders>
            <w:vAlign w:val="center"/>
            <w:hideMark/>
          </w:tcPr>
          <w:p w14:paraId="581B71E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6-1</w:t>
            </w:r>
          </w:p>
        </w:tc>
        <w:tc>
          <w:tcPr>
            <w:tcW w:w="2865" w:type="dxa"/>
            <w:tcBorders>
              <w:top w:val="single" w:sz="4" w:space="0" w:color="auto"/>
              <w:left w:val="nil"/>
              <w:bottom w:val="nil"/>
              <w:right w:val="single" w:sz="4" w:space="0" w:color="auto"/>
            </w:tcBorders>
            <w:vAlign w:val="center"/>
            <w:hideMark/>
          </w:tcPr>
          <w:p w14:paraId="2FEE063C"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Բետոնի</w:t>
            </w:r>
            <w:r w:rsidRPr="00101BCC">
              <w:rPr>
                <w:rFonts w:ascii="Arial Armenian" w:hAnsi="Arial Armenian" w:cs="Arial"/>
                <w:sz w:val="22"/>
                <w:szCs w:val="22"/>
              </w:rPr>
              <w:t xml:space="preserve"> </w:t>
            </w:r>
            <w:r w:rsidRPr="00101BCC">
              <w:rPr>
                <w:rFonts w:ascii="Sylfaen" w:hAnsi="Sylfaen" w:cs="Sylfaen"/>
                <w:sz w:val="22"/>
                <w:szCs w:val="22"/>
              </w:rPr>
              <w:t>նախապատրաստում</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БЕТОННОЙ</w:t>
            </w:r>
            <w:r w:rsidRPr="00101BCC">
              <w:rPr>
                <w:rFonts w:ascii="Arial Armenian" w:hAnsi="Arial Armenian" w:cs="Arial"/>
                <w:sz w:val="22"/>
                <w:szCs w:val="22"/>
              </w:rPr>
              <w:t xml:space="preserve"> </w:t>
            </w:r>
            <w:r w:rsidRPr="00101BCC">
              <w:rPr>
                <w:rFonts w:ascii="Calibri" w:hAnsi="Calibri" w:cs="Calibri"/>
                <w:sz w:val="22"/>
                <w:szCs w:val="22"/>
              </w:rPr>
              <w:t>ПОДГОТОВКИ</w:t>
            </w:r>
          </w:p>
        </w:tc>
        <w:tc>
          <w:tcPr>
            <w:tcW w:w="1278" w:type="dxa"/>
            <w:tcBorders>
              <w:top w:val="nil"/>
              <w:left w:val="nil"/>
              <w:bottom w:val="single" w:sz="4" w:space="0" w:color="auto"/>
              <w:right w:val="single" w:sz="4" w:space="0" w:color="auto"/>
            </w:tcBorders>
            <w:vAlign w:val="center"/>
            <w:hideMark/>
          </w:tcPr>
          <w:p w14:paraId="5971F8AC"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045DC64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22.762</w:t>
            </w:r>
          </w:p>
        </w:tc>
        <w:tc>
          <w:tcPr>
            <w:tcW w:w="1418" w:type="dxa"/>
            <w:tcBorders>
              <w:top w:val="nil"/>
              <w:left w:val="nil"/>
              <w:bottom w:val="single" w:sz="4" w:space="0" w:color="auto"/>
              <w:right w:val="single" w:sz="4" w:space="0" w:color="auto"/>
            </w:tcBorders>
            <w:noWrap/>
            <w:vAlign w:val="center"/>
            <w:hideMark/>
          </w:tcPr>
          <w:p w14:paraId="1C8BC1C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6.56</w:t>
            </w:r>
          </w:p>
        </w:tc>
        <w:tc>
          <w:tcPr>
            <w:tcW w:w="1847" w:type="dxa"/>
            <w:tcBorders>
              <w:top w:val="nil"/>
              <w:left w:val="nil"/>
              <w:bottom w:val="single" w:sz="4" w:space="0" w:color="auto"/>
              <w:right w:val="single" w:sz="4" w:space="0" w:color="auto"/>
            </w:tcBorders>
            <w:vAlign w:val="center"/>
            <w:hideMark/>
          </w:tcPr>
          <w:p w14:paraId="38957CB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149.319</w:t>
            </w:r>
          </w:p>
        </w:tc>
        <w:tc>
          <w:tcPr>
            <w:tcW w:w="222" w:type="dxa"/>
            <w:vAlign w:val="center"/>
            <w:hideMark/>
          </w:tcPr>
          <w:p w14:paraId="59DDF2EF" w14:textId="77777777" w:rsidR="00402A13" w:rsidRPr="00101BCC" w:rsidRDefault="00402A13" w:rsidP="00BF48F5">
            <w:pPr>
              <w:rPr>
                <w:sz w:val="20"/>
                <w:szCs w:val="20"/>
              </w:rPr>
            </w:pPr>
          </w:p>
        </w:tc>
      </w:tr>
      <w:tr w:rsidR="00402A13" w:rsidRPr="00101BCC" w14:paraId="51514BBA" w14:textId="77777777" w:rsidTr="00BF48F5">
        <w:trPr>
          <w:trHeight w:val="1140"/>
        </w:trPr>
        <w:tc>
          <w:tcPr>
            <w:tcW w:w="738" w:type="dxa"/>
            <w:tcBorders>
              <w:top w:val="single" w:sz="4" w:space="0" w:color="auto"/>
              <w:left w:val="single" w:sz="4" w:space="0" w:color="auto"/>
              <w:bottom w:val="nil"/>
              <w:right w:val="single" w:sz="4" w:space="0" w:color="auto"/>
            </w:tcBorders>
            <w:noWrap/>
            <w:vAlign w:val="center"/>
            <w:hideMark/>
          </w:tcPr>
          <w:p w14:paraId="31332A7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w:t>
            </w:r>
          </w:p>
        </w:tc>
        <w:tc>
          <w:tcPr>
            <w:tcW w:w="1317" w:type="dxa"/>
            <w:tcBorders>
              <w:top w:val="single" w:sz="4" w:space="0" w:color="auto"/>
              <w:left w:val="nil"/>
              <w:bottom w:val="nil"/>
              <w:right w:val="single" w:sz="4" w:space="0" w:color="auto"/>
            </w:tcBorders>
            <w:vAlign w:val="center"/>
            <w:hideMark/>
          </w:tcPr>
          <w:p w14:paraId="12F0151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27-126</w:t>
            </w:r>
          </w:p>
        </w:tc>
        <w:tc>
          <w:tcPr>
            <w:tcW w:w="2865" w:type="dxa"/>
            <w:tcBorders>
              <w:top w:val="single" w:sz="4" w:space="0" w:color="auto"/>
              <w:left w:val="nil"/>
              <w:bottom w:val="nil"/>
              <w:right w:val="single" w:sz="4" w:space="0" w:color="auto"/>
            </w:tcBorders>
            <w:vAlign w:val="center"/>
            <w:hideMark/>
          </w:tcPr>
          <w:p w14:paraId="1F658CEA"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Մետաղական</w:t>
            </w:r>
            <w:r w:rsidRPr="00101BCC">
              <w:rPr>
                <w:rFonts w:ascii="Arial Armenian" w:hAnsi="Arial Armenian" w:cs="Arial"/>
                <w:sz w:val="22"/>
                <w:szCs w:val="22"/>
              </w:rPr>
              <w:t xml:space="preserve"> </w:t>
            </w:r>
            <w:r w:rsidRPr="00101BCC">
              <w:rPr>
                <w:rFonts w:ascii="Sylfaen" w:hAnsi="Sylfaen" w:cs="Sylfaen"/>
                <w:sz w:val="22"/>
                <w:szCs w:val="22"/>
              </w:rPr>
              <w:t>ցանցի</w:t>
            </w:r>
            <w:r w:rsidRPr="00101BCC">
              <w:rPr>
                <w:rFonts w:ascii="Arial Armenian" w:hAnsi="Arial Armenian" w:cs="Arial"/>
                <w:sz w:val="22"/>
                <w:szCs w:val="22"/>
              </w:rPr>
              <w:t xml:space="preserve"> </w:t>
            </w:r>
            <w:r w:rsidRPr="00101BCC">
              <w:rPr>
                <w:rFonts w:ascii="Sylfaen" w:hAnsi="Sylfaen" w:cs="Sylfaen"/>
                <w:sz w:val="22"/>
                <w:szCs w:val="22"/>
              </w:rPr>
              <w:t>տեղադրում</w:t>
            </w:r>
            <w:r w:rsidRPr="00101BCC">
              <w:rPr>
                <w:rFonts w:ascii="Arial Armenian" w:hAnsi="Arial Armenian" w:cs="Arial"/>
                <w:sz w:val="22"/>
                <w:szCs w:val="22"/>
              </w:rPr>
              <w:t xml:space="preserve"> </w:t>
            </w:r>
            <w:r w:rsidRPr="00101BCC">
              <w:rPr>
                <w:rFonts w:ascii="Sylfaen" w:hAnsi="Sylfaen" w:cs="Sylfaen"/>
                <w:sz w:val="22"/>
                <w:szCs w:val="22"/>
              </w:rPr>
              <w:t>ցեմենտաբետոնե</w:t>
            </w:r>
            <w:r w:rsidRPr="00101BCC">
              <w:rPr>
                <w:rFonts w:ascii="Arial Armenian" w:hAnsi="Arial Armenian" w:cs="Arial"/>
                <w:sz w:val="22"/>
                <w:szCs w:val="22"/>
              </w:rPr>
              <w:t xml:space="preserve"> </w:t>
            </w:r>
            <w:r w:rsidRPr="00101BCC">
              <w:rPr>
                <w:rFonts w:ascii="Sylfaen" w:hAnsi="Sylfaen" w:cs="Sylfaen"/>
                <w:sz w:val="22"/>
                <w:szCs w:val="22"/>
              </w:rPr>
              <w:t>ծածկույթի</w:t>
            </w:r>
            <w:r w:rsidRPr="00101BCC">
              <w:rPr>
                <w:rFonts w:ascii="Arial Armenian" w:hAnsi="Arial Armenian" w:cs="Arial"/>
                <w:sz w:val="22"/>
                <w:szCs w:val="22"/>
              </w:rPr>
              <w:t xml:space="preserve"> </w:t>
            </w:r>
            <w:r w:rsidRPr="00101BCC">
              <w:rPr>
                <w:rFonts w:ascii="Sylfaen" w:hAnsi="Sylfaen" w:cs="Sylfaen"/>
                <w:sz w:val="22"/>
                <w:szCs w:val="22"/>
              </w:rPr>
              <w:t>մեջ</w:t>
            </w:r>
            <w:r w:rsidRPr="00101BCC">
              <w:rPr>
                <w:rFonts w:ascii="Arial Armenian" w:hAnsi="Arial Armenian" w:cs="Arial"/>
                <w:sz w:val="22"/>
                <w:szCs w:val="22"/>
              </w:rPr>
              <w:br/>
            </w:r>
            <w:r w:rsidRPr="00101BCC">
              <w:rPr>
                <w:rFonts w:ascii="Calibri" w:hAnsi="Calibri" w:cs="Calibri"/>
                <w:sz w:val="22"/>
                <w:szCs w:val="22"/>
              </w:rPr>
              <w:t>УКЛАДКА</w:t>
            </w:r>
            <w:r w:rsidRPr="00101BCC">
              <w:rPr>
                <w:rFonts w:ascii="Arial Armenian" w:hAnsi="Arial Armenian" w:cs="Arial"/>
                <w:sz w:val="22"/>
                <w:szCs w:val="22"/>
              </w:rPr>
              <w:t xml:space="preserve"> </w:t>
            </w:r>
            <w:r w:rsidRPr="00101BCC">
              <w:rPr>
                <w:rFonts w:ascii="Calibri" w:hAnsi="Calibri" w:cs="Calibri"/>
                <w:sz w:val="22"/>
                <w:szCs w:val="22"/>
              </w:rPr>
              <w:t>МЕТАЛЛИЧЕСКОЙ</w:t>
            </w:r>
            <w:r w:rsidRPr="00101BCC">
              <w:rPr>
                <w:rFonts w:ascii="Arial Armenian" w:hAnsi="Arial Armenian" w:cs="Arial"/>
                <w:sz w:val="22"/>
                <w:szCs w:val="22"/>
              </w:rPr>
              <w:t xml:space="preserve"> </w:t>
            </w:r>
            <w:r w:rsidRPr="00101BCC">
              <w:rPr>
                <w:rFonts w:ascii="Calibri" w:hAnsi="Calibri" w:cs="Calibri"/>
                <w:sz w:val="22"/>
                <w:szCs w:val="22"/>
              </w:rPr>
              <w:t>СЕТКИ</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ЦЕМЕНТОБЕТОННОЕ</w:t>
            </w:r>
            <w:r w:rsidRPr="00101BCC">
              <w:rPr>
                <w:rFonts w:ascii="Arial Armenian" w:hAnsi="Arial Armenian" w:cs="Arial"/>
                <w:sz w:val="22"/>
                <w:szCs w:val="22"/>
              </w:rPr>
              <w:t xml:space="preserve"> </w:t>
            </w:r>
            <w:r w:rsidRPr="00101BCC">
              <w:rPr>
                <w:rFonts w:ascii="Calibri" w:hAnsi="Calibri" w:cs="Calibri"/>
                <w:sz w:val="22"/>
                <w:szCs w:val="22"/>
              </w:rPr>
              <w:t>ПОКРЫТИЕ</w:t>
            </w:r>
          </w:p>
        </w:tc>
        <w:tc>
          <w:tcPr>
            <w:tcW w:w="1278" w:type="dxa"/>
            <w:tcBorders>
              <w:top w:val="nil"/>
              <w:left w:val="nil"/>
              <w:bottom w:val="single" w:sz="4" w:space="0" w:color="auto"/>
              <w:right w:val="single" w:sz="4" w:space="0" w:color="auto"/>
            </w:tcBorders>
            <w:vAlign w:val="center"/>
            <w:hideMark/>
          </w:tcPr>
          <w:p w14:paraId="15DBAF06"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2 </w:t>
            </w:r>
            <w:r w:rsidRPr="00101BCC">
              <w:rPr>
                <w:rFonts w:ascii="Calibri" w:hAnsi="Calibri" w:cs="Calibri"/>
                <w:sz w:val="22"/>
                <w:szCs w:val="22"/>
              </w:rPr>
              <w:t>м</w:t>
            </w:r>
            <w:r w:rsidRPr="00101BCC">
              <w:rPr>
                <w:rFonts w:ascii="Arial Armenian" w:hAnsi="Arial Armenian" w:cs="Arial"/>
                <w:sz w:val="22"/>
                <w:szCs w:val="22"/>
              </w:rPr>
              <w:t>2</w:t>
            </w:r>
          </w:p>
        </w:tc>
        <w:tc>
          <w:tcPr>
            <w:tcW w:w="1517" w:type="dxa"/>
            <w:tcBorders>
              <w:top w:val="nil"/>
              <w:left w:val="nil"/>
              <w:bottom w:val="single" w:sz="4" w:space="0" w:color="auto"/>
              <w:right w:val="single" w:sz="4" w:space="0" w:color="auto"/>
            </w:tcBorders>
            <w:noWrap/>
            <w:vAlign w:val="center"/>
            <w:hideMark/>
          </w:tcPr>
          <w:p w14:paraId="27D62DA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227.62</w:t>
            </w:r>
          </w:p>
        </w:tc>
        <w:tc>
          <w:tcPr>
            <w:tcW w:w="1418" w:type="dxa"/>
            <w:tcBorders>
              <w:top w:val="nil"/>
              <w:left w:val="nil"/>
              <w:bottom w:val="single" w:sz="4" w:space="0" w:color="auto"/>
              <w:right w:val="single" w:sz="4" w:space="0" w:color="auto"/>
            </w:tcBorders>
            <w:noWrap/>
            <w:vAlign w:val="center"/>
            <w:hideMark/>
          </w:tcPr>
          <w:p w14:paraId="5EA1590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1.081</w:t>
            </w:r>
          </w:p>
        </w:tc>
        <w:tc>
          <w:tcPr>
            <w:tcW w:w="1847" w:type="dxa"/>
            <w:tcBorders>
              <w:top w:val="nil"/>
              <w:left w:val="nil"/>
              <w:bottom w:val="single" w:sz="4" w:space="0" w:color="auto"/>
              <w:right w:val="single" w:sz="4" w:space="0" w:color="auto"/>
            </w:tcBorders>
            <w:vAlign w:val="center"/>
            <w:hideMark/>
          </w:tcPr>
          <w:p w14:paraId="6EE1055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246.057</w:t>
            </w:r>
          </w:p>
        </w:tc>
        <w:tc>
          <w:tcPr>
            <w:tcW w:w="222" w:type="dxa"/>
            <w:vAlign w:val="center"/>
            <w:hideMark/>
          </w:tcPr>
          <w:p w14:paraId="49976D84" w14:textId="77777777" w:rsidR="00402A13" w:rsidRPr="00101BCC" w:rsidRDefault="00402A13" w:rsidP="00BF48F5">
            <w:pPr>
              <w:rPr>
                <w:sz w:val="20"/>
                <w:szCs w:val="20"/>
              </w:rPr>
            </w:pPr>
          </w:p>
        </w:tc>
      </w:tr>
      <w:tr w:rsidR="00402A13" w:rsidRPr="00101BCC" w14:paraId="17B4153E" w14:textId="77777777" w:rsidTr="00BF48F5">
        <w:trPr>
          <w:trHeight w:val="855"/>
        </w:trPr>
        <w:tc>
          <w:tcPr>
            <w:tcW w:w="738" w:type="dxa"/>
            <w:tcBorders>
              <w:top w:val="single" w:sz="4" w:space="0" w:color="auto"/>
              <w:left w:val="single" w:sz="4" w:space="0" w:color="auto"/>
              <w:bottom w:val="nil"/>
              <w:right w:val="single" w:sz="4" w:space="0" w:color="auto"/>
            </w:tcBorders>
            <w:noWrap/>
            <w:vAlign w:val="center"/>
            <w:hideMark/>
          </w:tcPr>
          <w:p w14:paraId="36D2F23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w:t>
            </w:r>
          </w:p>
        </w:tc>
        <w:tc>
          <w:tcPr>
            <w:tcW w:w="1317" w:type="dxa"/>
            <w:tcBorders>
              <w:top w:val="single" w:sz="4" w:space="0" w:color="auto"/>
              <w:left w:val="nil"/>
              <w:bottom w:val="nil"/>
              <w:right w:val="single" w:sz="4" w:space="0" w:color="auto"/>
            </w:tcBorders>
            <w:vAlign w:val="center"/>
            <w:hideMark/>
          </w:tcPr>
          <w:p w14:paraId="55A2108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11-56</w:t>
            </w:r>
          </w:p>
        </w:tc>
        <w:tc>
          <w:tcPr>
            <w:tcW w:w="2865" w:type="dxa"/>
            <w:tcBorders>
              <w:top w:val="single" w:sz="4" w:space="0" w:color="auto"/>
              <w:left w:val="nil"/>
              <w:bottom w:val="nil"/>
              <w:right w:val="single" w:sz="4" w:space="0" w:color="auto"/>
            </w:tcBorders>
            <w:vAlign w:val="center"/>
            <w:hideMark/>
          </w:tcPr>
          <w:p w14:paraId="4561C764"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Ցեմենտե</w:t>
            </w:r>
            <w:r w:rsidRPr="00101BCC">
              <w:rPr>
                <w:rFonts w:ascii="Arial Armenian" w:hAnsi="Arial Armenian" w:cs="Arial"/>
                <w:sz w:val="22"/>
                <w:szCs w:val="22"/>
              </w:rPr>
              <w:t xml:space="preserve"> </w:t>
            </w:r>
            <w:r w:rsidRPr="00101BCC">
              <w:rPr>
                <w:rFonts w:ascii="Sylfaen" w:hAnsi="Sylfaen" w:cs="Sylfaen"/>
                <w:sz w:val="22"/>
                <w:szCs w:val="22"/>
              </w:rPr>
              <w:t>երեսասվաղի</w:t>
            </w:r>
            <w:r w:rsidRPr="00101BCC">
              <w:rPr>
                <w:rFonts w:ascii="Arial Armenian" w:hAnsi="Arial Armenian" w:cs="Arial"/>
                <w:sz w:val="22"/>
                <w:szCs w:val="22"/>
              </w:rPr>
              <w:t xml:space="preserve"> /</w:t>
            </w:r>
            <w:r w:rsidRPr="00101BCC">
              <w:rPr>
                <w:rFonts w:ascii="Calibri" w:hAnsi="Calibri" w:cs="Calibri"/>
                <w:sz w:val="22"/>
                <w:szCs w:val="22"/>
              </w:rPr>
              <w:t>стяжка</w:t>
            </w:r>
            <w:r w:rsidRPr="00101BCC">
              <w:rPr>
                <w:rFonts w:ascii="Arial Armenian" w:hAnsi="Arial Armenian" w:cs="Arial"/>
                <w:sz w:val="22"/>
                <w:szCs w:val="22"/>
              </w:rPr>
              <w:t xml:space="preserve">/ </w:t>
            </w:r>
            <w:r w:rsidRPr="00101BCC">
              <w:rPr>
                <w:rFonts w:ascii="Sylfaen" w:hAnsi="Sylfaen" w:cs="Sylfaen"/>
                <w:sz w:val="22"/>
                <w:szCs w:val="22"/>
              </w:rPr>
              <w:t>իրականացում</w:t>
            </w:r>
            <w:r w:rsidRPr="00101BCC">
              <w:rPr>
                <w:rFonts w:ascii="Arial Armenian" w:hAnsi="Arial Armenian" w:cs="Arial"/>
                <w:sz w:val="22"/>
                <w:szCs w:val="22"/>
              </w:rPr>
              <w:t xml:space="preserve"> 5 </w:t>
            </w:r>
            <w:r w:rsidRPr="00101BCC">
              <w:rPr>
                <w:rFonts w:ascii="Sylfaen" w:hAnsi="Sylfaen" w:cs="Sylfaen"/>
                <w:sz w:val="22"/>
                <w:szCs w:val="22"/>
              </w:rPr>
              <w:t>մմ</w:t>
            </w:r>
            <w:r w:rsidRPr="00101BCC">
              <w:rPr>
                <w:rFonts w:ascii="Arial Armenian" w:hAnsi="Arial Armenian" w:cs="Arial"/>
                <w:sz w:val="22"/>
                <w:szCs w:val="22"/>
              </w:rPr>
              <w:t xml:space="preserve"> </w:t>
            </w:r>
            <w:r w:rsidRPr="00101BCC">
              <w:rPr>
                <w:rFonts w:ascii="Sylfaen" w:hAnsi="Sylfaen" w:cs="Sylfaen"/>
                <w:sz w:val="22"/>
                <w:szCs w:val="22"/>
              </w:rPr>
              <w:t>հաստությամբ</w:t>
            </w:r>
            <w:r w:rsidRPr="00101BCC">
              <w:rPr>
                <w:rFonts w:ascii="Arial Armenian" w:hAnsi="Arial Armenian" w:cs="Arial"/>
                <w:sz w:val="22"/>
                <w:szCs w:val="22"/>
              </w:rPr>
              <w:t xml:space="preserve">       </w:t>
            </w:r>
            <w:r w:rsidRPr="00101BCC">
              <w:rPr>
                <w:rFonts w:ascii="Arial Armenian" w:hAnsi="Arial Armenian" w:cs="Arial"/>
                <w:sz w:val="22"/>
                <w:szCs w:val="22"/>
              </w:rPr>
              <w:lastRenderedPageBreak/>
              <w:t>/</w:t>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СТЯЖЕК</w:t>
            </w:r>
            <w:r w:rsidRPr="00101BCC">
              <w:rPr>
                <w:rFonts w:ascii="Arial Armenian" w:hAnsi="Arial Armenian" w:cs="Arial"/>
                <w:sz w:val="22"/>
                <w:szCs w:val="22"/>
              </w:rPr>
              <w:t xml:space="preserve"> </w:t>
            </w:r>
            <w:r w:rsidRPr="00101BCC">
              <w:rPr>
                <w:rFonts w:ascii="Calibri" w:hAnsi="Calibri" w:cs="Calibri"/>
                <w:sz w:val="22"/>
                <w:szCs w:val="22"/>
              </w:rPr>
              <w:t>ЦЕМЕНТНЫХ</w:t>
            </w:r>
            <w:r w:rsidRPr="00101BCC">
              <w:rPr>
                <w:rFonts w:ascii="Arial Armenian" w:hAnsi="Arial Armenian" w:cs="Arial"/>
                <w:sz w:val="22"/>
                <w:szCs w:val="22"/>
              </w:rPr>
              <w:t xml:space="preserve"> </w:t>
            </w:r>
            <w:r w:rsidRPr="00101BCC">
              <w:rPr>
                <w:rFonts w:ascii="Calibri" w:hAnsi="Calibri" w:cs="Calibri"/>
                <w:sz w:val="22"/>
                <w:szCs w:val="22"/>
              </w:rPr>
              <w:t>ТОЛЩИНОЙ</w:t>
            </w:r>
            <w:r w:rsidRPr="00101BCC">
              <w:rPr>
                <w:rFonts w:ascii="Arial Armenian" w:hAnsi="Arial Armenian" w:cs="Arial"/>
                <w:sz w:val="22"/>
                <w:szCs w:val="22"/>
              </w:rPr>
              <w:t xml:space="preserve"> 5 </w:t>
            </w:r>
            <w:r w:rsidRPr="00101BCC">
              <w:rPr>
                <w:rFonts w:ascii="Calibri" w:hAnsi="Calibri" w:cs="Calibri"/>
                <w:sz w:val="22"/>
                <w:szCs w:val="22"/>
              </w:rPr>
              <w:t>ММ</w:t>
            </w:r>
          </w:p>
        </w:tc>
        <w:tc>
          <w:tcPr>
            <w:tcW w:w="1278" w:type="dxa"/>
            <w:tcBorders>
              <w:top w:val="nil"/>
              <w:left w:val="nil"/>
              <w:bottom w:val="single" w:sz="4" w:space="0" w:color="auto"/>
              <w:right w:val="single" w:sz="4" w:space="0" w:color="auto"/>
            </w:tcBorders>
            <w:vAlign w:val="center"/>
            <w:hideMark/>
          </w:tcPr>
          <w:p w14:paraId="532B1CD2"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lastRenderedPageBreak/>
              <w:t>մ</w:t>
            </w:r>
            <w:r w:rsidRPr="00101BCC">
              <w:rPr>
                <w:rFonts w:ascii="Arial Armenian" w:hAnsi="Arial Armenian" w:cs="Arial"/>
                <w:sz w:val="22"/>
                <w:szCs w:val="22"/>
              </w:rPr>
              <w:t xml:space="preserve">2 </w:t>
            </w:r>
            <w:r w:rsidRPr="00101BCC">
              <w:rPr>
                <w:rFonts w:ascii="Calibri" w:hAnsi="Calibri" w:cs="Calibri"/>
                <w:sz w:val="22"/>
                <w:szCs w:val="22"/>
              </w:rPr>
              <w:t>м</w:t>
            </w:r>
            <w:r w:rsidRPr="00101BCC">
              <w:rPr>
                <w:rFonts w:ascii="Arial Armenian" w:hAnsi="Arial Armenian" w:cs="Arial"/>
                <w:sz w:val="22"/>
                <w:szCs w:val="22"/>
              </w:rPr>
              <w:t>2</w:t>
            </w:r>
          </w:p>
        </w:tc>
        <w:tc>
          <w:tcPr>
            <w:tcW w:w="1517" w:type="dxa"/>
            <w:tcBorders>
              <w:top w:val="nil"/>
              <w:left w:val="nil"/>
              <w:bottom w:val="single" w:sz="4" w:space="0" w:color="auto"/>
              <w:right w:val="single" w:sz="4" w:space="0" w:color="auto"/>
            </w:tcBorders>
            <w:noWrap/>
            <w:vAlign w:val="center"/>
            <w:hideMark/>
          </w:tcPr>
          <w:p w14:paraId="37FD87C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22762</w:t>
            </w:r>
          </w:p>
        </w:tc>
        <w:tc>
          <w:tcPr>
            <w:tcW w:w="1418" w:type="dxa"/>
            <w:tcBorders>
              <w:top w:val="nil"/>
              <w:left w:val="nil"/>
              <w:bottom w:val="single" w:sz="4" w:space="0" w:color="auto"/>
              <w:right w:val="single" w:sz="4" w:space="0" w:color="auto"/>
            </w:tcBorders>
            <w:noWrap/>
            <w:vAlign w:val="center"/>
            <w:hideMark/>
          </w:tcPr>
          <w:p w14:paraId="144F58F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0.199</w:t>
            </w:r>
          </w:p>
        </w:tc>
        <w:tc>
          <w:tcPr>
            <w:tcW w:w="1847" w:type="dxa"/>
            <w:tcBorders>
              <w:top w:val="nil"/>
              <w:left w:val="nil"/>
              <w:bottom w:val="single" w:sz="4" w:space="0" w:color="auto"/>
              <w:right w:val="single" w:sz="4" w:space="0" w:color="auto"/>
            </w:tcBorders>
            <w:vAlign w:val="center"/>
            <w:hideMark/>
          </w:tcPr>
          <w:p w14:paraId="43154DA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4529.638</w:t>
            </w:r>
          </w:p>
        </w:tc>
        <w:tc>
          <w:tcPr>
            <w:tcW w:w="222" w:type="dxa"/>
            <w:vAlign w:val="center"/>
            <w:hideMark/>
          </w:tcPr>
          <w:p w14:paraId="2351E467" w14:textId="77777777" w:rsidR="00402A13" w:rsidRPr="00101BCC" w:rsidRDefault="00402A13" w:rsidP="00BF48F5">
            <w:pPr>
              <w:rPr>
                <w:sz w:val="20"/>
                <w:szCs w:val="20"/>
              </w:rPr>
            </w:pPr>
          </w:p>
        </w:tc>
      </w:tr>
      <w:tr w:rsidR="00402A13" w:rsidRPr="00101BCC" w14:paraId="59771A3F" w14:textId="77777777" w:rsidTr="00BF48F5">
        <w:trPr>
          <w:trHeight w:val="300"/>
        </w:trPr>
        <w:tc>
          <w:tcPr>
            <w:tcW w:w="738" w:type="dxa"/>
            <w:tcBorders>
              <w:top w:val="single" w:sz="4" w:space="0" w:color="auto"/>
              <w:left w:val="single" w:sz="4" w:space="0" w:color="auto"/>
              <w:bottom w:val="single" w:sz="4" w:space="0" w:color="auto"/>
              <w:right w:val="single" w:sz="4" w:space="0" w:color="auto"/>
            </w:tcBorders>
            <w:noWrap/>
            <w:vAlign w:val="center"/>
            <w:hideMark/>
          </w:tcPr>
          <w:p w14:paraId="729FAC7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317" w:type="dxa"/>
            <w:tcBorders>
              <w:top w:val="single" w:sz="4" w:space="0" w:color="auto"/>
              <w:left w:val="nil"/>
              <w:bottom w:val="single" w:sz="4" w:space="0" w:color="auto"/>
              <w:right w:val="single" w:sz="4" w:space="0" w:color="auto"/>
            </w:tcBorders>
            <w:vAlign w:val="center"/>
            <w:hideMark/>
          </w:tcPr>
          <w:p w14:paraId="72A8FD6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2865" w:type="dxa"/>
            <w:tcBorders>
              <w:top w:val="single" w:sz="4" w:space="0" w:color="auto"/>
              <w:left w:val="nil"/>
              <w:bottom w:val="single" w:sz="4" w:space="0" w:color="auto"/>
              <w:right w:val="single" w:sz="4" w:space="0" w:color="auto"/>
            </w:tcBorders>
            <w:vAlign w:val="center"/>
            <w:hideMark/>
          </w:tcPr>
          <w:p w14:paraId="580DD858" w14:textId="77777777" w:rsidR="00402A13" w:rsidRPr="00101BCC" w:rsidRDefault="00402A13" w:rsidP="00BF48F5">
            <w:pPr>
              <w:jc w:val="center"/>
              <w:rPr>
                <w:rFonts w:ascii="Arial Armenian" w:hAnsi="Arial Armenian" w:cs="Arial"/>
                <w:b/>
                <w:bCs/>
              </w:rPr>
            </w:pPr>
            <w:r w:rsidRPr="00101BCC">
              <w:rPr>
                <w:rFonts w:ascii="Sylfaen" w:hAnsi="Sylfaen" w:cs="Sylfaen"/>
                <w:b/>
                <w:bCs/>
              </w:rPr>
              <w:t>Ռետինե</w:t>
            </w:r>
            <w:r w:rsidRPr="00101BCC">
              <w:rPr>
                <w:rFonts w:ascii="Arial Armenian" w:hAnsi="Arial Armenian" w:cs="Arial"/>
                <w:b/>
                <w:bCs/>
              </w:rPr>
              <w:t xml:space="preserve"> </w:t>
            </w:r>
            <w:r w:rsidRPr="00101BCC">
              <w:rPr>
                <w:rFonts w:ascii="Sylfaen" w:hAnsi="Sylfaen" w:cs="Sylfaen"/>
                <w:b/>
                <w:bCs/>
              </w:rPr>
              <w:t>ծածկույթ</w:t>
            </w:r>
          </w:p>
        </w:tc>
        <w:tc>
          <w:tcPr>
            <w:tcW w:w="1278" w:type="dxa"/>
            <w:tcBorders>
              <w:top w:val="nil"/>
              <w:left w:val="nil"/>
              <w:bottom w:val="single" w:sz="4" w:space="0" w:color="auto"/>
              <w:right w:val="single" w:sz="4" w:space="0" w:color="auto"/>
            </w:tcBorders>
            <w:vAlign w:val="center"/>
            <w:hideMark/>
          </w:tcPr>
          <w:p w14:paraId="26317AE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517" w:type="dxa"/>
            <w:tcBorders>
              <w:top w:val="nil"/>
              <w:left w:val="nil"/>
              <w:bottom w:val="single" w:sz="4" w:space="0" w:color="auto"/>
              <w:right w:val="single" w:sz="4" w:space="0" w:color="auto"/>
            </w:tcBorders>
            <w:noWrap/>
            <w:vAlign w:val="center"/>
            <w:hideMark/>
          </w:tcPr>
          <w:p w14:paraId="53453FC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418" w:type="dxa"/>
            <w:tcBorders>
              <w:top w:val="nil"/>
              <w:left w:val="nil"/>
              <w:bottom w:val="single" w:sz="4" w:space="0" w:color="auto"/>
              <w:right w:val="single" w:sz="4" w:space="0" w:color="auto"/>
            </w:tcBorders>
            <w:noWrap/>
            <w:vAlign w:val="center"/>
            <w:hideMark/>
          </w:tcPr>
          <w:p w14:paraId="22AC3D7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847" w:type="dxa"/>
            <w:tcBorders>
              <w:top w:val="nil"/>
              <w:left w:val="nil"/>
              <w:bottom w:val="single" w:sz="4" w:space="0" w:color="auto"/>
              <w:right w:val="single" w:sz="4" w:space="0" w:color="auto"/>
            </w:tcBorders>
            <w:vAlign w:val="center"/>
            <w:hideMark/>
          </w:tcPr>
          <w:p w14:paraId="44BEA9F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0.000</w:t>
            </w:r>
          </w:p>
        </w:tc>
        <w:tc>
          <w:tcPr>
            <w:tcW w:w="222" w:type="dxa"/>
            <w:vAlign w:val="center"/>
            <w:hideMark/>
          </w:tcPr>
          <w:p w14:paraId="618C2BBF" w14:textId="77777777" w:rsidR="00402A13" w:rsidRPr="00101BCC" w:rsidRDefault="00402A13" w:rsidP="00BF48F5">
            <w:pPr>
              <w:rPr>
                <w:sz w:val="20"/>
                <w:szCs w:val="20"/>
              </w:rPr>
            </w:pPr>
          </w:p>
        </w:tc>
      </w:tr>
      <w:tr w:rsidR="00402A13" w:rsidRPr="00101BCC" w14:paraId="7BD709B3" w14:textId="77777777" w:rsidTr="00BF48F5">
        <w:trPr>
          <w:trHeight w:val="1710"/>
        </w:trPr>
        <w:tc>
          <w:tcPr>
            <w:tcW w:w="738" w:type="dxa"/>
            <w:tcBorders>
              <w:top w:val="nil"/>
              <w:left w:val="single" w:sz="4" w:space="0" w:color="auto"/>
              <w:bottom w:val="single" w:sz="4" w:space="0" w:color="auto"/>
              <w:right w:val="single" w:sz="4" w:space="0" w:color="auto"/>
            </w:tcBorders>
            <w:noWrap/>
            <w:vAlign w:val="center"/>
            <w:hideMark/>
          </w:tcPr>
          <w:p w14:paraId="4936D74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w:t>
            </w:r>
          </w:p>
        </w:tc>
        <w:tc>
          <w:tcPr>
            <w:tcW w:w="1317" w:type="dxa"/>
            <w:tcBorders>
              <w:top w:val="nil"/>
              <w:left w:val="nil"/>
              <w:bottom w:val="single" w:sz="4" w:space="0" w:color="auto"/>
              <w:right w:val="single" w:sz="4" w:space="0" w:color="auto"/>
            </w:tcBorders>
            <w:vAlign w:val="center"/>
            <w:hideMark/>
          </w:tcPr>
          <w:p w14:paraId="57EC8F7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1-961</w:t>
            </w:r>
          </w:p>
        </w:tc>
        <w:tc>
          <w:tcPr>
            <w:tcW w:w="2865" w:type="dxa"/>
            <w:tcBorders>
              <w:top w:val="nil"/>
              <w:left w:val="nil"/>
              <w:bottom w:val="single" w:sz="4" w:space="0" w:color="auto"/>
              <w:right w:val="single" w:sz="4" w:space="0" w:color="auto"/>
            </w:tcBorders>
            <w:vAlign w:val="center"/>
            <w:hideMark/>
          </w:tcPr>
          <w:p w14:paraId="29487A36"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Գրունտի</w:t>
            </w:r>
            <w:r w:rsidRPr="00101BCC">
              <w:rPr>
                <w:rFonts w:ascii="Arial Armenian" w:hAnsi="Arial Armenian" w:cs="Arial"/>
                <w:sz w:val="22"/>
                <w:szCs w:val="22"/>
              </w:rPr>
              <w:t xml:space="preserve"> </w:t>
            </w:r>
            <w:r w:rsidRPr="00101BCC">
              <w:rPr>
                <w:rFonts w:ascii="Sylfaen" w:hAnsi="Sylfaen" w:cs="Sylfaen"/>
                <w:sz w:val="22"/>
                <w:szCs w:val="22"/>
              </w:rPr>
              <w:t>մշակում</w:t>
            </w:r>
            <w:r w:rsidRPr="00101BCC">
              <w:rPr>
                <w:rFonts w:ascii="Arial Armenian" w:hAnsi="Arial Armenian" w:cs="Arial"/>
                <w:sz w:val="22"/>
                <w:szCs w:val="22"/>
              </w:rPr>
              <w:t xml:space="preserve"> </w:t>
            </w:r>
            <w:r w:rsidRPr="00101BCC">
              <w:rPr>
                <w:rFonts w:ascii="Sylfaen" w:hAnsi="Sylfaen" w:cs="Sylfaen"/>
                <w:sz w:val="22"/>
                <w:szCs w:val="22"/>
              </w:rPr>
              <w:t>ձեռքով</w:t>
            </w:r>
            <w:r w:rsidRPr="00101BCC">
              <w:rPr>
                <w:rFonts w:ascii="Arial Armenian" w:hAnsi="Arial Armenian" w:cs="Arial"/>
                <w:sz w:val="22"/>
                <w:szCs w:val="22"/>
              </w:rPr>
              <w:t xml:space="preserve"> </w:t>
            </w:r>
            <w:r w:rsidRPr="00101BCC">
              <w:rPr>
                <w:rFonts w:ascii="Sylfaen" w:hAnsi="Sylfaen" w:cs="Sylfaen"/>
                <w:sz w:val="22"/>
                <w:szCs w:val="22"/>
              </w:rPr>
              <w:t>խրամուղիների՝</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2</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խորությամբ</w:t>
            </w:r>
            <w:r w:rsidRPr="00101BCC">
              <w:rPr>
                <w:rFonts w:ascii="Arial Armenian" w:hAnsi="Arial Armenian" w:cs="Arial"/>
                <w:sz w:val="22"/>
                <w:szCs w:val="22"/>
              </w:rPr>
              <w:t xml:space="preserve">, </w:t>
            </w:r>
            <w:r w:rsidRPr="00101BCC">
              <w:rPr>
                <w:rFonts w:ascii="Sylfaen" w:hAnsi="Sylfaen" w:cs="Sylfaen"/>
                <w:sz w:val="22"/>
                <w:szCs w:val="22"/>
              </w:rPr>
              <w:t>առանց</w:t>
            </w:r>
            <w:r w:rsidRPr="00101BCC">
              <w:rPr>
                <w:rFonts w:ascii="Arial Armenian" w:hAnsi="Arial Armenian" w:cs="Arial"/>
                <w:sz w:val="22"/>
                <w:szCs w:val="22"/>
              </w:rPr>
              <w:t xml:space="preserve"> </w:t>
            </w:r>
            <w:r w:rsidRPr="00101BCC">
              <w:rPr>
                <w:rFonts w:ascii="Sylfaen" w:hAnsi="Sylfaen" w:cs="Sylfaen"/>
                <w:sz w:val="22"/>
                <w:szCs w:val="22"/>
              </w:rPr>
              <w:t>ամրակապման</w:t>
            </w:r>
            <w:r w:rsidRPr="00101BCC">
              <w:rPr>
                <w:rFonts w:ascii="Arial Armenian" w:hAnsi="Arial Armenian" w:cs="Arial"/>
                <w:sz w:val="22"/>
                <w:szCs w:val="22"/>
              </w:rPr>
              <w:t xml:space="preserve">, </w:t>
            </w:r>
            <w:r w:rsidRPr="00101BCC">
              <w:rPr>
                <w:rFonts w:ascii="Sylfaen" w:hAnsi="Sylfaen" w:cs="Sylfaen"/>
                <w:sz w:val="22"/>
                <w:szCs w:val="22"/>
              </w:rPr>
              <w:t>թեքություններով</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փոսերի</w:t>
            </w:r>
            <w:r w:rsidRPr="00101BCC">
              <w:rPr>
                <w:rFonts w:ascii="Arial Armenian" w:hAnsi="Arial Armenian" w:cs="Arial"/>
                <w:sz w:val="22"/>
                <w:szCs w:val="22"/>
              </w:rPr>
              <w:t xml:space="preserve"> </w:t>
            </w:r>
            <w:r w:rsidRPr="00101BCC">
              <w:rPr>
                <w:rFonts w:ascii="Sylfaen" w:hAnsi="Sylfaen" w:cs="Sylfaen"/>
                <w:sz w:val="22"/>
                <w:szCs w:val="22"/>
              </w:rPr>
              <w:t>փորում</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1,5</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խորությամբ</w:t>
            </w:r>
            <w:r w:rsidRPr="00101BCC">
              <w:rPr>
                <w:rFonts w:ascii="Arial Armenian" w:hAnsi="Arial Armenian" w:cs="Arial"/>
                <w:sz w:val="22"/>
                <w:szCs w:val="22"/>
              </w:rPr>
              <w:t xml:space="preserve">, 3 </w:t>
            </w:r>
            <w:r w:rsidRPr="00101BCC">
              <w:rPr>
                <w:rFonts w:ascii="Sylfaen" w:hAnsi="Sylfaen" w:cs="Sylfaen"/>
                <w:sz w:val="22"/>
                <w:szCs w:val="22"/>
              </w:rPr>
              <w:t>կարգ</w:t>
            </w:r>
            <w:r w:rsidRPr="00101BCC">
              <w:rPr>
                <w:rFonts w:ascii="Arial Armenian" w:hAnsi="Arial Armenian" w:cs="Arial"/>
                <w:sz w:val="22"/>
                <w:szCs w:val="22"/>
              </w:rPr>
              <w:t xml:space="preserve">  </w:t>
            </w:r>
            <w:r w:rsidRPr="00101BCC">
              <w:rPr>
                <w:rFonts w:ascii="Sylfaen" w:hAnsi="Sylfaen" w:cs="Sylfaen"/>
                <w:sz w:val="22"/>
                <w:szCs w:val="22"/>
              </w:rPr>
              <w:t>գրունտներում</w:t>
            </w:r>
            <w:r w:rsidRPr="00101BCC">
              <w:rPr>
                <w:rFonts w:ascii="Arial Armenian" w:hAnsi="Arial Armenian" w:cs="Arial"/>
                <w:sz w:val="22"/>
                <w:szCs w:val="22"/>
              </w:rPr>
              <w:br/>
            </w:r>
            <w:r w:rsidRPr="00101BCC">
              <w:rPr>
                <w:rFonts w:ascii="Calibri" w:hAnsi="Calibri" w:cs="Calibri"/>
                <w:sz w:val="22"/>
                <w:szCs w:val="22"/>
              </w:rPr>
              <w:t>РАЗРАБОТКА</w:t>
            </w:r>
            <w:r w:rsidRPr="00101BCC">
              <w:rPr>
                <w:rFonts w:ascii="Arial Armenian" w:hAnsi="Arial Armenian" w:cs="Arial"/>
                <w:sz w:val="22"/>
                <w:szCs w:val="22"/>
              </w:rPr>
              <w:t xml:space="preserve"> </w:t>
            </w:r>
            <w:r w:rsidRPr="00101BCC">
              <w:rPr>
                <w:rFonts w:ascii="Calibri" w:hAnsi="Calibri" w:cs="Calibri"/>
                <w:sz w:val="22"/>
                <w:szCs w:val="22"/>
              </w:rPr>
              <w:t>ГРУНТА</w:t>
            </w:r>
            <w:r w:rsidRPr="00101BCC">
              <w:rPr>
                <w:rFonts w:ascii="Arial Armenian" w:hAnsi="Arial Armenian" w:cs="Arial"/>
                <w:sz w:val="22"/>
                <w:szCs w:val="22"/>
              </w:rPr>
              <w:t xml:space="preserve"> </w:t>
            </w:r>
            <w:r w:rsidRPr="00101BCC">
              <w:rPr>
                <w:rFonts w:ascii="Calibri" w:hAnsi="Calibri" w:cs="Calibri"/>
                <w:sz w:val="22"/>
                <w:szCs w:val="22"/>
              </w:rPr>
              <w:t>ВРУЧНУЮ</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ТРАНШЕЯХ</w:t>
            </w:r>
            <w:r w:rsidRPr="00101BCC">
              <w:rPr>
                <w:rFonts w:ascii="Arial Armenian" w:hAnsi="Arial Armenian" w:cs="Arial"/>
                <w:sz w:val="22"/>
                <w:szCs w:val="22"/>
              </w:rPr>
              <w:t xml:space="preserve"> </w:t>
            </w:r>
            <w:r w:rsidRPr="00101BCC">
              <w:rPr>
                <w:rFonts w:ascii="Calibri" w:hAnsi="Calibri" w:cs="Calibri"/>
                <w:sz w:val="22"/>
                <w:szCs w:val="22"/>
              </w:rPr>
              <w:t>ГЛУБИНОЙ</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2 </w:t>
            </w:r>
            <w:r w:rsidRPr="00101BCC">
              <w:rPr>
                <w:rFonts w:ascii="Calibri" w:hAnsi="Calibri" w:cs="Calibri"/>
                <w:sz w:val="22"/>
                <w:szCs w:val="22"/>
              </w:rPr>
              <w:t>М</w:t>
            </w:r>
            <w:r w:rsidRPr="00101BCC">
              <w:rPr>
                <w:rFonts w:ascii="Arial Armenian" w:hAnsi="Arial Armenian" w:cs="Arial"/>
                <w:sz w:val="22"/>
                <w:szCs w:val="22"/>
              </w:rPr>
              <w:t xml:space="preserve"> </w:t>
            </w:r>
            <w:r w:rsidRPr="00101BCC">
              <w:rPr>
                <w:rFonts w:ascii="Calibri" w:hAnsi="Calibri" w:cs="Calibri"/>
                <w:sz w:val="22"/>
                <w:szCs w:val="22"/>
              </w:rPr>
              <w:t>БЕЗ</w:t>
            </w:r>
            <w:r w:rsidRPr="00101BCC">
              <w:rPr>
                <w:rFonts w:ascii="Arial Armenian" w:hAnsi="Arial Armenian" w:cs="Arial"/>
                <w:sz w:val="22"/>
                <w:szCs w:val="22"/>
              </w:rPr>
              <w:t xml:space="preserve"> </w:t>
            </w:r>
            <w:r w:rsidRPr="00101BCC">
              <w:rPr>
                <w:rFonts w:ascii="Calibri" w:hAnsi="Calibri" w:cs="Calibri"/>
                <w:sz w:val="22"/>
                <w:szCs w:val="22"/>
              </w:rPr>
              <w:t>КРЕПЛЕНИЙ</w:t>
            </w:r>
            <w:r w:rsidRPr="00101BCC">
              <w:rPr>
                <w:rFonts w:ascii="Arial Armenian" w:hAnsi="Arial Armenian" w:cs="Arial"/>
                <w:sz w:val="22"/>
                <w:szCs w:val="22"/>
              </w:rPr>
              <w:t xml:space="preserve"> </w:t>
            </w:r>
            <w:r w:rsidRPr="00101BCC">
              <w:rPr>
                <w:rFonts w:ascii="Calibri" w:hAnsi="Calibri" w:cs="Calibri"/>
                <w:sz w:val="22"/>
                <w:szCs w:val="22"/>
              </w:rPr>
              <w:t>С</w:t>
            </w:r>
            <w:r w:rsidRPr="00101BCC">
              <w:rPr>
                <w:rFonts w:ascii="Arial Armenian" w:hAnsi="Arial Armenian" w:cs="Arial"/>
                <w:sz w:val="22"/>
                <w:szCs w:val="22"/>
              </w:rPr>
              <w:t xml:space="preserve"> </w:t>
            </w:r>
            <w:r w:rsidRPr="00101BCC">
              <w:rPr>
                <w:rFonts w:ascii="Calibri" w:hAnsi="Calibri" w:cs="Calibri"/>
                <w:sz w:val="22"/>
                <w:szCs w:val="22"/>
              </w:rPr>
              <w:t>ОТКОСАМИ</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КОПАНИЕ</w:t>
            </w:r>
            <w:r w:rsidRPr="00101BCC">
              <w:rPr>
                <w:rFonts w:ascii="Arial Armenian" w:hAnsi="Arial Armenian" w:cs="Arial"/>
                <w:sz w:val="22"/>
                <w:szCs w:val="22"/>
              </w:rPr>
              <w:t xml:space="preserve"> </w:t>
            </w:r>
            <w:r w:rsidRPr="00101BCC">
              <w:rPr>
                <w:rFonts w:ascii="Calibri" w:hAnsi="Calibri" w:cs="Calibri"/>
                <w:sz w:val="22"/>
                <w:szCs w:val="22"/>
              </w:rPr>
              <w:t>ЯМ</w:t>
            </w:r>
            <w:r w:rsidRPr="00101BCC">
              <w:rPr>
                <w:rFonts w:ascii="Arial Armenian" w:hAnsi="Arial Armenian" w:cs="Arial"/>
                <w:sz w:val="22"/>
                <w:szCs w:val="22"/>
              </w:rPr>
              <w:t xml:space="preserve"> </w:t>
            </w:r>
            <w:r w:rsidRPr="00101BCC">
              <w:rPr>
                <w:rFonts w:ascii="Calibri" w:hAnsi="Calibri" w:cs="Calibri"/>
                <w:sz w:val="22"/>
                <w:szCs w:val="22"/>
              </w:rPr>
              <w:t>ГЛУБИНОЙ</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1,5 </w:t>
            </w:r>
            <w:r w:rsidRPr="00101BCC">
              <w:rPr>
                <w:rFonts w:ascii="Calibri" w:hAnsi="Calibri" w:cs="Calibri"/>
                <w:sz w:val="22"/>
                <w:szCs w:val="22"/>
              </w:rPr>
              <w:t>М</w:t>
            </w:r>
            <w:r w:rsidRPr="00101BCC">
              <w:rPr>
                <w:rFonts w:ascii="Arial Armenian" w:hAnsi="Arial Armenian" w:cs="Arial"/>
                <w:sz w:val="22"/>
                <w:szCs w:val="22"/>
              </w:rPr>
              <w:t xml:space="preserve"> </w:t>
            </w:r>
            <w:r w:rsidRPr="00101BCC">
              <w:rPr>
                <w:rFonts w:ascii="Calibri" w:hAnsi="Calibri" w:cs="Calibri"/>
                <w:sz w:val="22"/>
                <w:szCs w:val="22"/>
              </w:rPr>
              <w:t>ГРУНТ</w:t>
            </w:r>
            <w:r w:rsidRPr="00101BCC">
              <w:rPr>
                <w:rFonts w:ascii="Arial Armenian" w:hAnsi="Arial Armenian" w:cs="Arial"/>
                <w:sz w:val="22"/>
                <w:szCs w:val="22"/>
              </w:rPr>
              <w:t xml:space="preserve"> 3 </w:t>
            </w:r>
            <w:r w:rsidRPr="00101BCC">
              <w:rPr>
                <w:rFonts w:ascii="Calibri" w:hAnsi="Calibri" w:cs="Calibri"/>
                <w:sz w:val="22"/>
                <w:szCs w:val="22"/>
              </w:rPr>
              <w:t>ГРУППЫ</w:t>
            </w:r>
          </w:p>
        </w:tc>
        <w:tc>
          <w:tcPr>
            <w:tcW w:w="1278" w:type="dxa"/>
            <w:tcBorders>
              <w:top w:val="nil"/>
              <w:left w:val="nil"/>
              <w:bottom w:val="single" w:sz="4" w:space="0" w:color="auto"/>
              <w:right w:val="single" w:sz="4" w:space="0" w:color="auto"/>
            </w:tcBorders>
            <w:vAlign w:val="center"/>
            <w:hideMark/>
          </w:tcPr>
          <w:p w14:paraId="5C852303"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7A9D092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70.339</w:t>
            </w:r>
          </w:p>
        </w:tc>
        <w:tc>
          <w:tcPr>
            <w:tcW w:w="1418" w:type="dxa"/>
            <w:tcBorders>
              <w:top w:val="nil"/>
              <w:left w:val="nil"/>
              <w:bottom w:val="single" w:sz="4" w:space="0" w:color="auto"/>
              <w:right w:val="single" w:sz="4" w:space="0" w:color="auto"/>
            </w:tcBorders>
            <w:noWrap/>
            <w:vAlign w:val="center"/>
            <w:hideMark/>
          </w:tcPr>
          <w:p w14:paraId="7575CA1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3.668</w:t>
            </w:r>
          </w:p>
        </w:tc>
        <w:tc>
          <w:tcPr>
            <w:tcW w:w="1847" w:type="dxa"/>
            <w:tcBorders>
              <w:top w:val="nil"/>
              <w:left w:val="nil"/>
              <w:bottom w:val="single" w:sz="4" w:space="0" w:color="auto"/>
              <w:right w:val="single" w:sz="4" w:space="0" w:color="auto"/>
            </w:tcBorders>
            <w:vAlign w:val="center"/>
            <w:hideMark/>
          </w:tcPr>
          <w:p w14:paraId="42D64D1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258.003</w:t>
            </w:r>
          </w:p>
        </w:tc>
        <w:tc>
          <w:tcPr>
            <w:tcW w:w="222" w:type="dxa"/>
            <w:vAlign w:val="center"/>
            <w:hideMark/>
          </w:tcPr>
          <w:p w14:paraId="32582D85" w14:textId="77777777" w:rsidR="00402A13" w:rsidRPr="00101BCC" w:rsidRDefault="00402A13" w:rsidP="00BF48F5">
            <w:pPr>
              <w:rPr>
                <w:sz w:val="20"/>
                <w:szCs w:val="20"/>
              </w:rPr>
            </w:pPr>
          </w:p>
        </w:tc>
      </w:tr>
      <w:tr w:rsidR="00402A13" w:rsidRPr="00101BCC" w14:paraId="0E84C8B3" w14:textId="77777777" w:rsidTr="00BF48F5">
        <w:trPr>
          <w:trHeight w:val="855"/>
        </w:trPr>
        <w:tc>
          <w:tcPr>
            <w:tcW w:w="738" w:type="dxa"/>
            <w:tcBorders>
              <w:top w:val="nil"/>
              <w:left w:val="single" w:sz="4" w:space="0" w:color="auto"/>
              <w:bottom w:val="single" w:sz="4" w:space="0" w:color="auto"/>
              <w:right w:val="single" w:sz="4" w:space="0" w:color="auto"/>
            </w:tcBorders>
            <w:noWrap/>
            <w:vAlign w:val="center"/>
            <w:hideMark/>
          </w:tcPr>
          <w:p w14:paraId="039C15B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w:t>
            </w:r>
          </w:p>
        </w:tc>
        <w:tc>
          <w:tcPr>
            <w:tcW w:w="1317" w:type="dxa"/>
            <w:tcBorders>
              <w:top w:val="nil"/>
              <w:left w:val="nil"/>
              <w:bottom w:val="single" w:sz="4" w:space="0" w:color="auto"/>
              <w:right w:val="single" w:sz="4" w:space="0" w:color="auto"/>
            </w:tcBorders>
            <w:vAlign w:val="center"/>
            <w:hideMark/>
          </w:tcPr>
          <w:p w14:paraId="15F8A59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1-1184</w:t>
            </w:r>
          </w:p>
        </w:tc>
        <w:tc>
          <w:tcPr>
            <w:tcW w:w="2865" w:type="dxa"/>
            <w:tcBorders>
              <w:top w:val="nil"/>
              <w:left w:val="nil"/>
              <w:bottom w:val="single" w:sz="4" w:space="0" w:color="auto"/>
              <w:right w:val="single" w:sz="4" w:space="0" w:color="auto"/>
            </w:tcBorders>
            <w:vAlign w:val="center"/>
            <w:hideMark/>
          </w:tcPr>
          <w:p w14:paraId="7EF4F1C8"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Հողի</w:t>
            </w:r>
            <w:r w:rsidRPr="00101BCC">
              <w:rPr>
                <w:rFonts w:ascii="Arial Armenian" w:hAnsi="Arial Armenian" w:cs="Arial"/>
                <w:sz w:val="22"/>
                <w:szCs w:val="22"/>
              </w:rPr>
              <w:t xml:space="preserve"> </w:t>
            </w:r>
            <w:r w:rsidRPr="00101BCC">
              <w:rPr>
                <w:rFonts w:ascii="Sylfaen" w:hAnsi="Sylfaen" w:cs="Sylfaen"/>
                <w:sz w:val="22"/>
                <w:szCs w:val="22"/>
              </w:rPr>
              <w:t>խտացում</w:t>
            </w:r>
            <w:r w:rsidRPr="00101BCC">
              <w:rPr>
                <w:rFonts w:ascii="Arial Armenian" w:hAnsi="Arial Armenian" w:cs="Arial"/>
                <w:sz w:val="22"/>
                <w:szCs w:val="22"/>
              </w:rPr>
              <w:t xml:space="preserve"> </w:t>
            </w:r>
            <w:r w:rsidRPr="00101BCC">
              <w:rPr>
                <w:rFonts w:ascii="Sylfaen" w:hAnsi="Sylfaen" w:cs="Sylfaen"/>
                <w:sz w:val="22"/>
                <w:szCs w:val="22"/>
              </w:rPr>
              <w:t>պնևմատիկ</w:t>
            </w:r>
            <w:r w:rsidRPr="00101BCC">
              <w:rPr>
                <w:rFonts w:ascii="Arial Armenian" w:hAnsi="Arial Armenian" w:cs="Arial"/>
                <w:sz w:val="22"/>
                <w:szCs w:val="22"/>
              </w:rPr>
              <w:t xml:space="preserve"> </w:t>
            </w:r>
            <w:r w:rsidRPr="00101BCC">
              <w:rPr>
                <w:rFonts w:ascii="Sylfaen" w:hAnsi="Sylfaen" w:cs="Sylfaen"/>
                <w:sz w:val="22"/>
                <w:szCs w:val="22"/>
              </w:rPr>
              <w:t>խցաններով</w:t>
            </w:r>
            <w:r w:rsidRPr="00101BCC">
              <w:rPr>
                <w:rFonts w:ascii="Arial Armenian" w:hAnsi="Arial Armenian" w:cs="Arial"/>
                <w:sz w:val="22"/>
                <w:szCs w:val="22"/>
              </w:rPr>
              <w:t xml:space="preserve">. 1, 2 </w:t>
            </w:r>
            <w:r w:rsidRPr="00101BCC">
              <w:rPr>
                <w:rFonts w:ascii="Sylfaen" w:hAnsi="Sylfaen" w:cs="Sylfaen"/>
                <w:sz w:val="22"/>
                <w:szCs w:val="22"/>
              </w:rPr>
              <w:t>խմբերի</w:t>
            </w:r>
            <w:r w:rsidRPr="00101BCC">
              <w:rPr>
                <w:rFonts w:ascii="Arial Armenian" w:hAnsi="Arial Armenian" w:cs="Arial"/>
                <w:sz w:val="22"/>
                <w:szCs w:val="22"/>
              </w:rPr>
              <w:t xml:space="preserve"> </w:t>
            </w:r>
            <w:r w:rsidRPr="00101BCC">
              <w:rPr>
                <w:rFonts w:ascii="Sylfaen" w:hAnsi="Sylfaen" w:cs="Sylfaen"/>
                <w:sz w:val="22"/>
                <w:szCs w:val="22"/>
              </w:rPr>
              <w:t>հողեր</w:t>
            </w:r>
            <w:r w:rsidRPr="00101BCC">
              <w:rPr>
                <w:rFonts w:ascii="Arial Armenian" w:hAnsi="Arial Armenian" w:cs="Arial"/>
                <w:sz w:val="22"/>
                <w:szCs w:val="22"/>
              </w:rPr>
              <w:t xml:space="preserve"> /</w:t>
            </w:r>
            <w:r w:rsidRPr="00101BCC">
              <w:rPr>
                <w:rFonts w:ascii="Calibri" w:hAnsi="Calibri" w:cs="Calibri"/>
                <w:sz w:val="22"/>
                <w:szCs w:val="22"/>
              </w:rPr>
              <w:t>УПЛОТНЕНИЕ</w:t>
            </w:r>
            <w:r w:rsidRPr="00101BCC">
              <w:rPr>
                <w:rFonts w:ascii="Arial Armenian" w:hAnsi="Arial Armenian" w:cs="Arial"/>
                <w:sz w:val="22"/>
                <w:szCs w:val="22"/>
              </w:rPr>
              <w:t xml:space="preserve"> </w:t>
            </w:r>
            <w:r w:rsidRPr="00101BCC">
              <w:rPr>
                <w:rFonts w:ascii="Calibri" w:hAnsi="Calibri" w:cs="Calibri"/>
                <w:sz w:val="22"/>
                <w:szCs w:val="22"/>
              </w:rPr>
              <w:t>ГРУНТА</w:t>
            </w:r>
            <w:r w:rsidRPr="00101BCC">
              <w:rPr>
                <w:rFonts w:ascii="Arial Armenian" w:hAnsi="Arial Armenian" w:cs="Arial"/>
                <w:sz w:val="22"/>
                <w:szCs w:val="22"/>
              </w:rPr>
              <w:t xml:space="preserve"> </w:t>
            </w:r>
            <w:r w:rsidRPr="00101BCC">
              <w:rPr>
                <w:rFonts w:ascii="Calibri" w:hAnsi="Calibri" w:cs="Calibri"/>
                <w:sz w:val="22"/>
                <w:szCs w:val="22"/>
              </w:rPr>
              <w:t>ПНЕВМАТИЧЕСКИМИ</w:t>
            </w:r>
            <w:r w:rsidRPr="00101BCC">
              <w:rPr>
                <w:rFonts w:ascii="Arial Armenian" w:hAnsi="Arial Armenian" w:cs="Arial"/>
                <w:sz w:val="22"/>
                <w:szCs w:val="22"/>
              </w:rPr>
              <w:t xml:space="preserve"> </w:t>
            </w:r>
            <w:r w:rsidRPr="00101BCC">
              <w:rPr>
                <w:rFonts w:ascii="Calibri" w:hAnsi="Calibri" w:cs="Calibri"/>
                <w:sz w:val="22"/>
                <w:szCs w:val="22"/>
              </w:rPr>
              <w:t>ТРАМБОВКАМИ</w:t>
            </w:r>
            <w:r w:rsidRPr="00101BCC">
              <w:rPr>
                <w:rFonts w:ascii="Arial Armenian" w:hAnsi="Arial Armenian" w:cs="Arial"/>
                <w:sz w:val="22"/>
                <w:szCs w:val="22"/>
              </w:rPr>
              <w:t xml:space="preserve">: </w:t>
            </w:r>
            <w:r w:rsidRPr="00101BCC">
              <w:rPr>
                <w:rFonts w:ascii="Calibri" w:hAnsi="Calibri" w:cs="Calibri"/>
                <w:sz w:val="22"/>
                <w:szCs w:val="22"/>
              </w:rPr>
              <w:t>ГРУНТЫ</w:t>
            </w:r>
            <w:r w:rsidRPr="00101BCC">
              <w:rPr>
                <w:rFonts w:ascii="Arial Armenian" w:hAnsi="Arial Armenian" w:cs="Arial"/>
                <w:sz w:val="22"/>
                <w:szCs w:val="22"/>
              </w:rPr>
              <w:t xml:space="preserve"> 1,2 </w:t>
            </w:r>
            <w:r w:rsidRPr="00101BCC">
              <w:rPr>
                <w:rFonts w:ascii="Calibri" w:hAnsi="Calibri" w:cs="Calibri"/>
                <w:sz w:val="22"/>
                <w:szCs w:val="22"/>
              </w:rPr>
              <w:t>ГРУПП</w:t>
            </w:r>
          </w:p>
        </w:tc>
        <w:tc>
          <w:tcPr>
            <w:tcW w:w="1278" w:type="dxa"/>
            <w:tcBorders>
              <w:top w:val="nil"/>
              <w:left w:val="nil"/>
              <w:bottom w:val="single" w:sz="4" w:space="0" w:color="auto"/>
              <w:right w:val="single" w:sz="4" w:space="0" w:color="auto"/>
            </w:tcBorders>
            <w:vAlign w:val="center"/>
            <w:hideMark/>
          </w:tcPr>
          <w:p w14:paraId="15EC8FC1"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2F53899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70.339</w:t>
            </w:r>
          </w:p>
        </w:tc>
        <w:tc>
          <w:tcPr>
            <w:tcW w:w="1418" w:type="dxa"/>
            <w:tcBorders>
              <w:top w:val="nil"/>
              <w:left w:val="nil"/>
              <w:bottom w:val="single" w:sz="4" w:space="0" w:color="auto"/>
              <w:right w:val="single" w:sz="4" w:space="0" w:color="auto"/>
            </w:tcBorders>
            <w:noWrap/>
            <w:vAlign w:val="center"/>
            <w:hideMark/>
          </w:tcPr>
          <w:p w14:paraId="32D28C0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0.351</w:t>
            </w:r>
          </w:p>
        </w:tc>
        <w:tc>
          <w:tcPr>
            <w:tcW w:w="1847" w:type="dxa"/>
            <w:tcBorders>
              <w:top w:val="nil"/>
              <w:left w:val="nil"/>
              <w:bottom w:val="single" w:sz="4" w:space="0" w:color="auto"/>
              <w:right w:val="single" w:sz="4" w:space="0" w:color="auto"/>
            </w:tcBorders>
            <w:vAlign w:val="center"/>
            <w:hideMark/>
          </w:tcPr>
          <w:p w14:paraId="52537D8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24.689</w:t>
            </w:r>
          </w:p>
        </w:tc>
        <w:tc>
          <w:tcPr>
            <w:tcW w:w="222" w:type="dxa"/>
            <w:vAlign w:val="center"/>
            <w:hideMark/>
          </w:tcPr>
          <w:p w14:paraId="68047837" w14:textId="77777777" w:rsidR="00402A13" w:rsidRPr="00101BCC" w:rsidRDefault="00402A13" w:rsidP="00BF48F5">
            <w:pPr>
              <w:rPr>
                <w:sz w:val="20"/>
                <w:szCs w:val="20"/>
              </w:rPr>
            </w:pPr>
          </w:p>
        </w:tc>
      </w:tr>
      <w:tr w:rsidR="00402A13" w:rsidRPr="00101BCC" w14:paraId="2A2675F2" w14:textId="77777777" w:rsidTr="00BF48F5">
        <w:trPr>
          <w:trHeight w:val="570"/>
        </w:trPr>
        <w:tc>
          <w:tcPr>
            <w:tcW w:w="738" w:type="dxa"/>
            <w:tcBorders>
              <w:top w:val="nil"/>
              <w:left w:val="single" w:sz="4" w:space="0" w:color="auto"/>
              <w:bottom w:val="single" w:sz="4" w:space="0" w:color="auto"/>
              <w:right w:val="single" w:sz="4" w:space="0" w:color="auto"/>
            </w:tcBorders>
            <w:noWrap/>
            <w:vAlign w:val="center"/>
            <w:hideMark/>
          </w:tcPr>
          <w:p w14:paraId="1714320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w:t>
            </w:r>
          </w:p>
        </w:tc>
        <w:tc>
          <w:tcPr>
            <w:tcW w:w="1317" w:type="dxa"/>
            <w:tcBorders>
              <w:top w:val="nil"/>
              <w:left w:val="nil"/>
              <w:bottom w:val="single" w:sz="4" w:space="0" w:color="auto"/>
              <w:right w:val="single" w:sz="4" w:space="0" w:color="auto"/>
            </w:tcBorders>
            <w:vAlign w:val="center"/>
            <w:hideMark/>
          </w:tcPr>
          <w:p w14:paraId="7CCFF67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1-1593</w:t>
            </w:r>
          </w:p>
        </w:tc>
        <w:tc>
          <w:tcPr>
            <w:tcW w:w="2865" w:type="dxa"/>
            <w:tcBorders>
              <w:top w:val="nil"/>
              <w:left w:val="nil"/>
              <w:bottom w:val="single" w:sz="4" w:space="0" w:color="auto"/>
              <w:right w:val="single" w:sz="4" w:space="0" w:color="auto"/>
            </w:tcBorders>
            <w:vAlign w:val="center"/>
            <w:hideMark/>
          </w:tcPr>
          <w:p w14:paraId="512EBE05"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Շինարարական</w:t>
            </w:r>
            <w:r w:rsidRPr="00101BCC">
              <w:rPr>
                <w:rFonts w:ascii="Arial Armenian" w:hAnsi="Arial Armenian" w:cs="Arial"/>
                <w:sz w:val="22"/>
                <w:szCs w:val="22"/>
              </w:rPr>
              <w:t xml:space="preserve"> </w:t>
            </w:r>
            <w:r w:rsidRPr="00101BCC">
              <w:rPr>
                <w:rFonts w:ascii="Sylfaen" w:hAnsi="Sylfaen" w:cs="Sylfaen"/>
                <w:sz w:val="22"/>
                <w:szCs w:val="22"/>
              </w:rPr>
              <w:t>աղբի</w:t>
            </w:r>
            <w:r w:rsidRPr="00101BCC">
              <w:rPr>
                <w:rFonts w:ascii="Arial Armenian" w:hAnsi="Arial Armenian" w:cs="Arial"/>
                <w:sz w:val="22"/>
                <w:szCs w:val="22"/>
              </w:rPr>
              <w:t xml:space="preserve"> </w:t>
            </w:r>
            <w:r w:rsidRPr="00101BCC">
              <w:rPr>
                <w:rFonts w:ascii="Sylfaen" w:hAnsi="Sylfaen" w:cs="Sylfaen"/>
                <w:sz w:val="22"/>
                <w:szCs w:val="22"/>
              </w:rPr>
              <w:t>բեռնավորում</w:t>
            </w:r>
            <w:r w:rsidRPr="00101BCC">
              <w:rPr>
                <w:rFonts w:ascii="Arial Armenian" w:hAnsi="Arial Armenian" w:cs="Arial"/>
                <w:sz w:val="22"/>
                <w:szCs w:val="22"/>
              </w:rPr>
              <w:br/>
            </w:r>
            <w:r w:rsidRPr="00101BCC">
              <w:rPr>
                <w:rFonts w:ascii="Calibri" w:hAnsi="Calibri" w:cs="Calibri"/>
                <w:sz w:val="22"/>
                <w:szCs w:val="22"/>
              </w:rPr>
              <w:t>Погрузка</w:t>
            </w:r>
            <w:r w:rsidRPr="00101BCC">
              <w:rPr>
                <w:rFonts w:ascii="Arial Armenian" w:hAnsi="Arial Armenian" w:cs="Arial"/>
                <w:sz w:val="22"/>
                <w:szCs w:val="22"/>
              </w:rPr>
              <w:t xml:space="preserve"> </w:t>
            </w:r>
            <w:r w:rsidRPr="00101BCC">
              <w:rPr>
                <w:rFonts w:ascii="Calibri" w:hAnsi="Calibri" w:cs="Calibri"/>
                <w:sz w:val="22"/>
                <w:szCs w:val="22"/>
              </w:rPr>
              <w:t>строительного</w:t>
            </w:r>
            <w:r w:rsidRPr="00101BCC">
              <w:rPr>
                <w:rFonts w:ascii="Arial Armenian" w:hAnsi="Arial Armenian" w:cs="Arial"/>
                <w:sz w:val="22"/>
                <w:szCs w:val="22"/>
              </w:rPr>
              <w:t xml:space="preserve"> </w:t>
            </w:r>
            <w:r w:rsidRPr="00101BCC">
              <w:rPr>
                <w:rFonts w:ascii="Calibri" w:hAnsi="Calibri" w:cs="Calibri"/>
                <w:sz w:val="22"/>
                <w:szCs w:val="22"/>
              </w:rPr>
              <w:t>мусора</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093CA5A7"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76ABB75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70.339</w:t>
            </w:r>
          </w:p>
        </w:tc>
        <w:tc>
          <w:tcPr>
            <w:tcW w:w="1418" w:type="dxa"/>
            <w:tcBorders>
              <w:top w:val="nil"/>
              <w:left w:val="nil"/>
              <w:bottom w:val="single" w:sz="4" w:space="0" w:color="auto"/>
              <w:right w:val="single" w:sz="4" w:space="0" w:color="auto"/>
            </w:tcBorders>
            <w:noWrap/>
            <w:vAlign w:val="center"/>
            <w:hideMark/>
          </w:tcPr>
          <w:p w14:paraId="34A6070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0.873</w:t>
            </w:r>
          </w:p>
        </w:tc>
        <w:tc>
          <w:tcPr>
            <w:tcW w:w="1847" w:type="dxa"/>
            <w:tcBorders>
              <w:top w:val="nil"/>
              <w:left w:val="nil"/>
              <w:bottom w:val="single" w:sz="4" w:space="0" w:color="auto"/>
              <w:right w:val="single" w:sz="4" w:space="0" w:color="auto"/>
            </w:tcBorders>
            <w:vAlign w:val="center"/>
            <w:hideMark/>
          </w:tcPr>
          <w:p w14:paraId="6068AA2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61.406</w:t>
            </w:r>
          </w:p>
        </w:tc>
        <w:tc>
          <w:tcPr>
            <w:tcW w:w="222" w:type="dxa"/>
            <w:vAlign w:val="center"/>
            <w:hideMark/>
          </w:tcPr>
          <w:p w14:paraId="2A556C3F" w14:textId="77777777" w:rsidR="00402A13" w:rsidRPr="00101BCC" w:rsidRDefault="00402A13" w:rsidP="00BF48F5">
            <w:pPr>
              <w:rPr>
                <w:sz w:val="20"/>
                <w:szCs w:val="20"/>
              </w:rPr>
            </w:pPr>
          </w:p>
        </w:tc>
      </w:tr>
      <w:tr w:rsidR="00402A13" w:rsidRPr="00101BCC" w14:paraId="0217A302" w14:textId="77777777" w:rsidTr="00BF48F5">
        <w:trPr>
          <w:trHeight w:val="570"/>
        </w:trPr>
        <w:tc>
          <w:tcPr>
            <w:tcW w:w="738" w:type="dxa"/>
            <w:tcBorders>
              <w:top w:val="nil"/>
              <w:left w:val="single" w:sz="4" w:space="0" w:color="auto"/>
              <w:bottom w:val="single" w:sz="4" w:space="0" w:color="auto"/>
              <w:right w:val="single" w:sz="4" w:space="0" w:color="auto"/>
            </w:tcBorders>
            <w:noWrap/>
            <w:vAlign w:val="center"/>
            <w:hideMark/>
          </w:tcPr>
          <w:p w14:paraId="20877C3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w:t>
            </w:r>
          </w:p>
        </w:tc>
        <w:tc>
          <w:tcPr>
            <w:tcW w:w="1317" w:type="dxa"/>
            <w:tcBorders>
              <w:top w:val="nil"/>
              <w:left w:val="nil"/>
              <w:bottom w:val="single" w:sz="4" w:space="0" w:color="auto"/>
              <w:right w:val="single" w:sz="4" w:space="0" w:color="auto"/>
            </w:tcBorders>
            <w:vAlign w:val="center"/>
            <w:hideMark/>
          </w:tcPr>
          <w:p w14:paraId="08B4FF6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310-13</w:t>
            </w:r>
          </w:p>
        </w:tc>
        <w:tc>
          <w:tcPr>
            <w:tcW w:w="2865" w:type="dxa"/>
            <w:tcBorders>
              <w:top w:val="nil"/>
              <w:left w:val="nil"/>
              <w:bottom w:val="single" w:sz="4" w:space="0" w:color="auto"/>
              <w:right w:val="single" w:sz="4" w:space="0" w:color="auto"/>
            </w:tcBorders>
            <w:vAlign w:val="center"/>
            <w:hideMark/>
          </w:tcPr>
          <w:p w14:paraId="22B6FFD1"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Տեղափոխում</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13 </w:t>
            </w:r>
            <w:r w:rsidRPr="00101BCC">
              <w:rPr>
                <w:rFonts w:ascii="Sylfaen" w:hAnsi="Sylfaen" w:cs="Sylfaen"/>
                <w:sz w:val="22"/>
                <w:szCs w:val="22"/>
              </w:rPr>
              <w:t>կմ</w:t>
            </w:r>
            <w:r w:rsidRPr="00101BCC">
              <w:rPr>
                <w:rFonts w:ascii="Arial Armenian" w:hAnsi="Arial Armenian" w:cs="Arial"/>
                <w:sz w:val="22"/>
                <w:szCs w:val="22"/>
              </w:rPr>
              <w:br/>
            </w:r>
            <w:r w:rsidRPr="00101BCC">
              <w:rPr>
                <w:rFonts w:ascii="Calibri" w:hAnsi="Calibri" w:cs="Calibri"/>
                <w:sz w:val="22"/>
                <w:szCs w:val="22"/>
              </w:rPr>
              <w:t>Перевозка</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13 </w:t>
            </w:r>
            <w:r w:rsidRPr="00101BCC">
              <w:rPr>
                <w:rFonts w:ascii="Calibri" w:hAnsi="Calibri" w:cs="Calibri"/>
                <w:sz w:val="22"/>
                <w:szCs w:val="22"/>
              </w:rPr>
              <w:t>км</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6180AFE5"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տոննա</w:t>
            </w:r>
            <w:r w:rsidRPr="00101BCC">
              <w:rPr>
                <w:rFonts w:ascii="Arial Armenian" w:hAnsi="Arial Armenian" w:cs="Arial"/>
                <w:sz w:val="22"/>
                <w:szCs w:val="22"/>
              </w:rPr>
              <w:t xml:space="preserve"> </w:t>
            </w:r>
            <w:r w:rsidRPr="00101BCC">
              <w:rPr>
                <w:rFonts w:ascii="Calibri" w:hAnsi="Calibri" w:cs="Calibri"/>
                <w:sz w:val="22"/>
                <w:szCs w:val="22"/>
              </w:rPr>
              <w:t>тонна</w:t>
            </w:r>
          </w:p>
        </w:tc>
        <w:tc>
          <w:tcPr>
            <w:tcW w:w="1517" w:type="dxa"/>
            <w:tcBorders>
              <w:top w:val="nil"/>
              <w:left w:val="nil"/>
              <w:bottom w:val="single" w:sz="4" w:space="0" w:color="auto"/>
              <w:right w:val="single" w:sz="4" w:space="0" w:color="auto"/>
            </w:tcBorders>
            <w:noWrap/>
            <w:vAlign w:val="center"/>
            <w:hideMark/>
          </w:tcPr>
          <w:p w14:paraId="20E8BC2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126.6102</w:t>
            </w:r>
          </w:p>
        </w:tc>
        <w:tc>
          <w:tcPr>
            <w:tcW w:w="1418" w:type="dxa"/>
            <w:tcBorders>
              <w:top w:val="nil"/>
              <w:left w:val="nil"/>
              <w:bottom w:val="single" w:sz="4" w:space="0" w:color="auto"/>
              <w:right w:val="single" w:sz="4" w:space="0" w:color="auto"/>
            </w:tcBorders>
            <w:noWrap/>
            <w:vAlign w:val="center"/>
            <w:hideMark/>
          </w:tcPr>
          <w:p w14:paraId="1B872DD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3.71</w:t>
            </w:r>
          </w:p>
        </w:tc>
        <w:tc>
          <w:tcPr>
            <w:tcW w:w="1847" w:type="dxa"/>
            <w:tcBorders>
              <w:top w:val="nil"/>
              <w:left w:val="nil"/>
              <w:bottom w:val="single" w:sz="4" w:space="0" w:color="auto"/>
              <w:right w:val="single" w:sz="4" w:space="0" w:color="auto"/>
            </w:tcBorders>
            <w:vAlign w:val="center"/>
            <w:hideMark/>
          </w:tcPr>
          <w:p w14:paraId="2BF551E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469.724</w:t>
            </w:r>
          </w:p>
        </w:tc>
        <w:tc>
          <w:tcPr>
            <w:tcW w:w="222" w:type="dxa"/>
            <w:vAlign w:val="center"/>
            <w:hideMark/>
          </w:tcPr>
          <w:p w14:paraId="7D535CAF" w14:textId="77777777" w:rsidR="00402A13" w:rsidRPr="00101BCC" w:rsidRDefault="00402A13" w:rsidP="00BF48F5">
            <w:pPr>
              <w:rPr>
                <w:sz w:val="20"/>
                <w:szCs w:val="20"/>
              </w:rPr>
            </w:pPr>
          </w:p>
        </w:tc>
      </w:tr>
      <w:tr w:rsidR="00402A13" w:rsidRPr="00101BCC" w14:paraId="1DBD1C45" w14:textId="77777777" w:rsidTr="00BF48F5">
        <w:trPr>
          <w:trHeight w:val="1140"/>
        </w:trPr>
        <w:tc>
          <w:tcPr>
            <w:tcW w:w="738" w:type="dxa"/>
            <w:tcBorders>
              <w:top w:val="nil"/>
              <w:left w:val="single" w:sz="4" w:space="0" w:color="auto"/>
              <w:bottom w:val="nil"/>
              <w:right w:val="single" w:sz="4" w:space="0" w:color="auto"/>
            </w:tcBorders>
            <w:noWrap/>
            <w:vAlign w:val="center"/>
            <w:hideMark/>
          </w:tcPr>
          <w:p w14:paraId="5FD539E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lastRenderedPageBreak/>
              <w:t>5</w:t>
            </w:r>
          </w:p>
        </w:tc>
        <w:tc>
          <w:tcPr>
            <w:tcW w:w="1317" w:type="dxa"/>
            <w:tcBorders>
              <w:top w:val="nil"/>
              <w:left w:val="nil"/>
              <w:bottom w:val="nil"/>
              <w:right w:val="single" w:sz="4" w:space="0" w:color="auto"/>
            </w:tcBorders>
            <w:vAlign w:val="center"/>
            <w:hideMark/>
          </w:tcPr>
          <w:p w14:paraId="121B12E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27-312</w:t>
            </w:r>
          </w:p>
        </w:tc>
        <w:tc>
          <w:tcPr>
            <w:tcW w:w="2865" w:type="dxa"/>
            <w:tcBorders>
              <w:top w:val="nil"/>
              <w:left w:val="nil"/>
              <w:bottom w:val="nil"/>
              <w:right w:val="single" w:sz="4" w:space="0" w:color="auto"/>
            </w:tcBorders>
            <w:vAlign w:val="center"/>
            <w:hideMark/>
          </w:tcPr>
          <w:p w14:paraId="33B143C5"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Հողային</w:t>
            </w:r>
            <w:r w:rsidRPr="00101BCC">
              <w:rPr>
                <w:rFonts w:ascii="Arial Armenian" w:hAnsi="Arial Armenian" w:cs="Arial"/>
                <w:sz w:val="22"/>
                <w:szCs w:val="22"/>
              </w:rPr>
              <w:t xml:space="preserve"> </w:t>
            </w:r>
            <w:r w:rsidRPr="00101BCC">
              <w:rPr>
                <w:rFonts w:ascii="Sylfaen" w:hAnsi="Sylfaen" w:cs="Sylfaen"/>
                <w:sz w:val="22"/>
                <w:szCs w:val="22"/>
              </w:rPr>
              <w:t>շերտում</w:t>
            </w:r>
            <w:r w:rsidRPr="00101BCC">
              <w:rPr>
                <w:rFonts w:ascii="Arial Armenian" w:hAnsi="Arial Armenian" w:cs="Arial"/>
                <w:sz w:val="22"/>
                <w:szCs w:val="22"/>
              </w:rPr>
              <w:t xml:space="preserve"> </w:t>
            </w:r>
            <w:r w:rsidRPr="00101BCC">
              <w:rPr>
                <w:rFonts w:ascii="Sylfaen" w:hAnsi="Sylfaen" w:cs="Sylfaen"/>
                <w:sz w:val="22"/>
                <w:szCs w:val="22"/>
              </w:rPr>
              <w:t>ոչ</w:t>
            </w:r>
            <w:r w:rsidRPr="00101BCC">
              <w:rPr>
                <w:rFonts w:ascii="Arial Armenian" w:hAnsi="Arial Armenian" w:cs="Arial"/>
                <w:sz w:val="22"/>
                <w:szCs w:val="22"/>
              </w:rPr>
              <w:t xml:space="preserve"> </w:t>
            </w:r>
            <w:r w:rsidRPr="00101BCC">
              <w:rPr>
                <w:rFonts w:ascii="Sylfaen" w:hAnsi="Sylfaen" w:cs="Sylfaen"/>
                <w:sz w:val="22"/>
                <w:szCs w:val="22"/>
              </w:rPr>
              <w:t>հյուսված</w:t>
            </w:r>
            <w:r w:rsidRPr="00101BCC">
              <w:rPr>
                <w:rFonts w:ascii="Arial Armenian" w:hAnsi="Arial Armenian" w:cs="Arial"/>
                <w:sz w:val="22"/>
                <w:szCs w:val="22"/>
              </w:rPr>
              <w:t xml:space="preserve"> </w:t>
            </w:r>
            <w:r w:rsidRPr="00101BCC">
              <w:rPr>
                <w:rFonts w:ascii="Sylfaen" w:hAnsi="Sylfaen" w:cs="Sylfaen"/>
                <w:sz w:val="22"/>
                <w:szCs w:val="22"/>
              </w:rPr>
              <w:t>սինթետիկ</w:t>
            </w:r>
            <w:r w:rsidRPr="00101BCC">
              <w:rPr>
                <w:rFonts w:ascii="Arial Armenian" w:hAnsi="Arial Armenian" w:cs="Arial"/>
                <w:sz w:val="22"/>
                <w:szCs w:val="22"/>
              </w:rPr>
              <w:t xml:space="preserve"> </w:t>
            </w:r>
            <w:r w:rsidRPr="00101BCC">
              <w:rPr>
                <w:rFonts w:ascii="Sylfaen" w:hAnsi="Sylfaen" w:cs="Sylfaen"/>
                <w:sz w:val="22"/>
                <w:szCs w:val="22"/>
              </w:rPr>
              <w:t>նյութից</w:t>
            </w:r>
            <w:r w:rsidRPr="00101BCC">
              <w:rPr>
                <w:rFonts w:ascii="Arial Armenian" w:hAnsi="Arial Armenian" w:cs="Arial"/>
                <w:sz w:val="22"/>
                <w:szCs w:val="22"/>
              </w:rPr>
              <w:t xml:space="preserve"> </w:t>
            </w:r>
            <w:r w:rsidRPr="00101BCC">
              <w:rPr>
                <w:rFonts w:ascii="Sylfaen" w:hAnsi="Sylfaen" w:cs="Sylfaen"/>
                <w:sz w:val="22"/>
                <w:szCs w:val="22"/>
              </w:rPr>
              <w:t>միջշերտերի</w:t>
            </w:r>
            <w:r w:rsidRPr="00101BCC">
              <w:rPr>
                <w:rFonts w:ascii="Arial Armenian" w:hAnsi="Arial Armenian" w:cs="Arial"/>
                <w:sz w:val="22"/>
                <w:szCs w:val="22"/>
              </w:rPr>
              <w:t xml:space="preserve"> </w:t>
            </w:r>
            <w:r w:rsidRPr="00101BCC">
              <w:rPr>
                <w:rFonts w:ascii="Sylfaen" w:hAnsi="Sylfaen" w:cs="Sylfaen"/>
                <w:sz w:val="22"/>
                <w:szCs w:val="22"/>
              </w:rPr>
              <w:t>կառուցում՝</w:t>
            </w:r>
            <w:r w:rsidRPr="00101BCC">
              <w:rPr>
                <w:rFonts w:ascii="Arial Armenian" w:hAnsi="Arial Armenian" w:cs="Arial"/>
                <w:sz w:val="22"/>
                <w:szCs w:val="22"/>
              </w:rPr>
              <w:t xml:space="preserve"> </w:t>
            </w:r>
            <w:r w:rsidRPr="00101BCC">
              <w:rPr>
                <w:rFonts w:ascii="Sylfaen" w:hAnsi="Sylfaen" w:cs="Sylfaen"/>
                <w:sz w:val="22"/>
                <w:szCs w:val="22"/>
              </w:rPr>
              <w:t>պատյանում</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ПРОСЛОЕК</w:t>
            </w:r>
            <w:r w:rsidRPr="00101BCC">
              <w:rPr>
                <w:rFonts w:ascii="Arial Armenian" w:hAnsi="Arial Armenian" w:cs="Arial"/>
                <w:sz w:val="22"/>
                <w:szCs w:val="22"/>
              </w:rPr>
              <w:t xml:space="preserve"> </w:t>
            </w:r>
            <w:r w:rsidRPr="00101BCC">
              <w:rPr>
                <w:rFonts w:ascii="Calibri" w:hAnsi="Calibri" w:cs="Calibri"/>
                <w:sz w:val="22"/>
                <w:szCs w:val="22"/>
              </w:rPr>
              <w:t>ИЗ</w:t>
            </w:r>
            <w:r w:rsidRPr="00101BCC">
              <w:rPr>
                <w:rFonts w:ascii="Arial Armenian" w:hAnsi="Arial Armenian" w:cs="Arial"/>
                <w:sz w:val="22"/>
                <w:szCs w:val="22"/>
              </w:rPr>
              <w:t xml:space="preserve"> </w:t>
            </w:r>
            <w:r w:rsidRPr="00101BCC">
              <w:rPr>
                <w:rFonts w:ascii="Calibri" w:hAnsi="Calibri" w:cs="Calibri"/>
                <w:sz w:val="22"/>
                <w:szCs w:val="22"/>
              </w:rPr>
              <w:t>НЕТКАНОГО</w:t>
            </w:r>
            <w:r w:rsidRPr="00101BCC">
              <w:rPr>
                <w:rFonts w:ascii="Arial Armenian" w:hAnsi="Arial Armenian" w:cs="Arial"/>
                <w:sz w:val="22"/>
                <w:szCs w:val="22"/>
              </w:rPr>
              <w:t xml:space="preserve"> </w:t>
            </w:r>
            <w:r w:rsidRPr="00101BCC">
              <w:rPr>
                <w:rFonts w:ascii="Calibri" w:hAnsi="Calibri" w:cs="Calibri"/>
                <w:sz w:val="22"/>
                <w:szCs w:val="22"/>
              </w:rPr>
              <w:t>СИНТЕТИЧЕСКОГО</w:t>
            </w:r>
            <w:r w:rsidRPr="00101BCC">
              <w:rPr>
                <w:rFonts w:ascii="Arial Armenian" w:hAnsi="Arial Armenian" w:cs="Arial"/>
                <w:sz w:val="22"/>
                <w:szCs w:val="22"/>
              </w:rPr>
              <w:t xml:space="preserve"> </w:t>
            </w:r>
            <w:r w:rsidRPr="00101BCC">
              <w:rPr>
                <w:rFonts w:ascii="Calibri" w:hAnsi="Calibri" w:cs="Calibri"/>
                <w:sz w:val="22"/>
                <w:szCs w:val="22"/>
              </w:rPr>
              <w:t>МАТЕРИАЛА</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ЗЕМЛЯНОМ</w:t>
            </w:r>
            <w:r w:rsidRPr="00101BCC">
              <w:rPr>
                <w:rFonts w:ascii="Arial Armenian" w:hAnsi="Arial Armenian" w:cs="Arial"/>
                <w:sz w:val="22"/>
                <w:szCs w:val="22"/>
              </w:rPr>
              <w:t xml:space="preserve"> </w:t>
            </w:r>
            <w:r w:rsidRPr="00101BCC">
              <w:rPr>
                <w:rFonts w:ascii="Calibri" w:hAnsi="Calibri" w:cs="Calibri"/>
                <w:sz w:val="22"/>
                <w:szCs w:val="22"/>
              </w:rPr>
              <w:t>ПОЛОТНЕ</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ОБОЙМЕ</w:t>
            </w:r>
          </w:p>
        </w:tc>
        <w:tc>
          <w:tcPr>
            <w:tcW w:w="1278" w:type="dxa"/>
            <w:tcBorders>
              <w:top w:val="nil"/>
              <w:left w:val="nil"/>
              <w:bottom w:val="single" w:sz="4" w:space="0" w:color="auto"/>
              <w:right w:val="single" w:sz="4" w:space="0" w:color="auto"/>
            </w:tcBorders>
            <w:vAlign w:val="center"/>
            <w:hideMark/>
          </w:tcPr>
          <w:p w14:paraId="3281AF37"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Calibri" w:hAnsi="Calibri" w:cs="Calibri"/>
                <w:sz w:val="22"/>
                <w:szCs w:val="22"/>
              </w:rPr>
              <w:t>м</w:t>
            </w:r>
          </w:p>
        </w:tc>
        <w:tc>
          <w:tcPr>
            <w:tcW w:w="1517" w:type="dxa"/>
            <w:tcBorders>
              <w:top w:val="nil"/>
              <w:left w:val="nil"/>
              <w:bottom w:val="single" w:sz="4" w:space="0" w:color="auto"/>
              <w:right w:val="single" w:sz="4" w:space="0" w:color="auto"/>
            </w:tcBorders>
            <w:noWrap/>
            <w:vAlign w:val="center"/>
            <w:hideMark/>
          </w:tcPr>
          <w:p w14:paraId="342B91D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11.345</w:t>
            </w:r>
          </w:p>
        </w:tc>
        <w:tc>
          <w:tcPr>
            <w:tcW w:w="1418" w:type="dxa"/>
            <w:tcBorders>
              <w:top w:val="nil"/>
              <w:left w:val="nil"/>
              <w:bottom w:val="single" w:sz="4" w:space="0" w:color="auto"/>
              <w:right w:val="single" w:sz="4" w:space="0" w:color="auto"/>
            </w:tcBorders>
            <w:noWrap/>
            <w:vAlign w:val="center"/>
            <w:hideMark/>
          </w:tcPr>
          <w:p w14:paraId="0687D70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0.203</w:t>
            </w:r>
          </w:p>
        </w:tc>
        <w:tc>
          <w:tcPr>
            <w:tcW w:w="1847" w:type="dxa"/>
            <w:tcBorders>
              <w:top w:val="nil"/>
              <w:left w:val="nil"/>
              <w:bottom w:val="single" w:sz="4" w:space="0" w:color="auto"/>
              <w:right w:val="single" w:sz="4" w:space="0" w:color="auto"/>
            </w:tcBorders>
            <w:vAlign w:val="center"/>
            <w:hideMark/>
          </w:tcPr>
          <w:p w14:paraId="2450F82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2.303</w:t>
            </w:r>
          </w:p>
        </w:tc>
        <w:tc>
          <w:tcPr>
            <w:tcW w:w="222" w:type="dxa"/>
            <w:vAlign w:val="center"/>
            <w:hideMark/>
          </w:tcPr>
          <w:p w14:paraId="514D4E2E" w14:textId="77777777" w:rsidR="00402A13" w:rsidRPr="00101BCC" w:rsidRDefault="00402A13" w:rsidP="00BF48F5">
            <w:pPr>
              <w:rPr>
                <w:sz w:val="20"/>
                <w:szCs w:val="20"/>
              </w:rPr>
            </w:pPr>
          </w:p>
        </w:tc>
      </w:tr>
      <w:tr w:rsidR="00402A13" w:rsidRPr="00101BCC" w14:paraId="0A6788BE" w14:textId="77777777" w:rsidTr="00BF48F5">
        <w:trPr>
          <w:trHeight w:val="1140"/>
        </w:trPr>
        <w:tc>
          <w:tcPr>
            <w:tcW w:w="738" w:type="dxa"/>
            <w:tcBorders>
              <w:top w:val="single" w:sz="4" w:space="0" w:color="auto"/>
              <w:left w:val="single" w:sz="4" w:space="0" w:color="auto"/>
              <w:bottom w:val="nil"/>
              <w:right w:val="single" w:sz="4" w:space="0" w:color="auto"/>
            </w:tcBorders>
            <w:noWrap/>
            <w:vAlign w:val="center"/>
            <w:hideMark/>
          </w:tcPr>
          <w:p w14:paraId="7AF2499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w:t>
            </w:r>
          </w:p>
        </w:tc>
        <w:tc>
          <w:tcPr>
            <w:tcW w:w="1317" w:type="dxa"/>
            <w:tcBorders>
              <w:top w:val="single" w:sz="4" w:space="0" w:color="auto"/>
              <w:left w:val="nil"/>
              <w:bottom w:val="nil"/>
              <w:right w:val="single" w:sz="4" w:space="0" w:color="auto"/>
            </w:tcBorders>
            <w:vAlign w:val="center"/>
            <w:hideMark/>
          </w:tcPr>
          <w:p w14:paraId="3BFD635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27-19</w:t>
            </w:r>
          </w:p>
        </w:tc>
        <w:tc>
          <w:tcPr>
            <w:tcW w:w="2865" w:type="dxa"/>
            <w:tcBorders>
              <w:top w:val="single" w:sz="4" w:space="0" w:color="auto"/>
              <w:left w:val="nil"/>
              <w:bottom w:val="nil"/>
              <w:right w:val="single" w:sz="4" w:space="0" w:color="auto"/>
            </w:tcBorders>
            <w:vAlign w:val="center"/>
            <w:hideMark/>
          </w:tcPr>
          <w:p w14:paraId="02D80F3E"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Հիմքերի</w:t>
            </w:r>
            <w:r w:rsidRPr="00101BCC">
              <w:rPr>
                <w:rFonts w:ascii="Arial Armenian" w:hAnsi="Arial Armenian" w:cs="Arial"/>
                <w:sz w:val="22"/>
                <w:szCs w:val="22"/>
              </w:rPr>
              <w:t xml:space="preserve"> </w:t>
            </w:r>
            <w:r w:rsidRPr="00101BCC">
              <w:rPr>
                <w:rFonts w:ascii="Sylfaen" w:hAnsi="Sylfaen" w:cs="Sylfaen"/>
                <w:sz w:val="22"/>
                <w:szCs w:val="22"/>
              </w:rPr>
              <w:t>տակ</w:t>
            </w:r>
            <w:r w:rsidRPr="00101BCC">
              <w:rPr>
                <w:rFonts w:ascii="Arial Armenian" w:hAnsi="Arial Armenian" w:cs="Arial"/>
                <w:sz w:val="22"/>
                <w:szCs w:val="22"/>
              </w:rPr>
              <w:t xml:space="preserve"> </w:t>
            </w:r>
            <w:r w:rsidRPr="00101BCC">
              <w:rPr>
                <w:rFonts w:ascii="Sylfaen" w:hAnsi="Sylfaen" w:cs="Sylfaen"/>
                <w:sz w:val="22"/>
                <w:szCs w:val="22"/>
              </w:rPr>
              <w:t>պատրաստող</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հարթեցնող</w:t>
            </w:r>
            <w:r w:rsidRPr="00101BCC">
              <w:rPr>
                <w:rFonts w:ascii="Arial Armenian" w:hAnsi="Arial Armenian" w:cs="Arial"/>
                <w:sz w:val="22"/>
                <w:szCs w:val="22"/>
              </w:rPr>
              <w:t xml:space="preserve"> </w:t>
            </w:r>
            <w:r w:rsidRPr="00101BCC">
              <w:rPr>
                <w:rFonts w:ascii="Sylfaen" w:hAnsi="Sylfaen" w:cs="Sylfaen"/>
                <w:sz w:val="22"/>
                <w:szCs w:val="22"/>
              </w:rPr>
              <w:t>շերտերի</w:t>
            </w:r>
            <w:r w:rsidRPr="00101BCC">
              <w:rPr>
                <w:rFonts w:ascii="Arial Armenian" w:hAnsi="Arial Armenian" w:cs="Arial"/>
                <w:sz w:val="22"/>
                <w:szCs w:val="22"/>
              </w:rPr>
              <w:t xml:space="preserve"> </w:t>
            </w:r>
            <w:r w:rsidRPr="00101BCC">
              <w:rPr>
                <w:rFonts w:ascii="Sylfaen" w:hAnsi="Sylfaen" w:cs="Sylfaen"/>
                <w:sz w:val="22"/>
                <w:szCs w:val="22"/>
              </w:rPr>
              <w:t>կառուցում՝</w:t>
            </w:r>
            <w:r w:rsidRPr="00101BCC">
              <w:rPr>
                <w:rFonts w:ascii="Arial Armenian" w:hAnsi="Arial Armenian" w:cs="Arial"/>
                <w:sz w:val="22"/>
                <w:szCs w:val="22"/>
              </w:rPr>
              <w:t xml:space="preserve"> </w:t>
            </w:r>
            <w:r w:rsidRPr="00101BCC">
              <w:rPr>
                <w:rFonts w:ascii="Sylfaen" w:hAnsi="Sylfaen" w:cs="Sylfaen"/>
                <w:sz w:val="22"/>
                <w:szCs w:val="22"/>
              </w:rPr>
              <w:t>ավազից</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ПОДСТИЛАЮЩИХ</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ВЫРАВНИВАЮЩИХ</w:t>
            </w:r>
            <w:r w:rsidRPr="00101BCC">
              <w:rPr>
                <w:rFonts w:ascii="Arial Armenian" w:hAnsi="Arial Armenian" w:cs="Arial"/>
                <w:sz w:val="22"/>
                <w:szCs w:val="22"/>
              </w:rPr>
              <w:t xml:space="preserve"> </w:t>
            </w:r>
            <w:r w:rsidRPr="00101BCC">
              <w:rPr>
                <w:rFonts w:ascii="Calibri" w:hAnsi="Calibri" w:cs="Calibri"/>
                <w:sz w:val="22"/>
                <w:szCs w:val="22"/>
              </w:rPr>
              <w:t>СЛОЕВ</w:t>
            </w:r>
            <w:r w:rsidRPr="00101BCC">
              <w:rPr>
                <w:rFonts w:ascii="Arial Armenian" w:hAnsi="Arial Armenian" w:cs="Arial"/>
                <w:sz w:val="22"/>
                <w:szCs w:val="22"/>
              </w:rPr>
              <w:t xml:space="preserve"> </w:t>
            </w:r>
            <w:r w:rsidRPr="00101BCC">
              <w:rPr>
                <w:rFonts w:ascii="Calibri" w:hAnsi="Calibri" w:cs="Calibri"/>
                <w:sz w:val="22"/>
                <w:szCs w:val="22"/>
              </w:rPr>
              <w:t>ОСНОВАНИЙ</w:t>
            </w:r>
            <w:r w:rsidRPr="00101BCC">
              <w:rPr>
                <w:rFonts w:ascii="Arial Armenian" w:hAnsi="Arial Armenian" w:cs="Arial"/>
                <w:sz w:val="22"/>
                <w:szCs w:val="22"/>
              </w:rPr>
              <w:t xml:space="preserve"> </w:t>
            </w:r>
            <w:r w:rsidRPr="00101BCC">
              <w:rPr>
                <w:rFonts w:ascii="Calibri" w:hAnsi="Calibri" w:cs="Calibri"/>
                <w:sz w:val="22"/>
                <w:szCs w:val="22"/>
              </w:rPr>
              <w:t>ИЗ</w:t>
            </w:r>
            <w:r w:rsidRPr="00101BCC">
              <w:rPr>
                <w:rFonts w:ascii="Arial Armenian" w:hAnsi="Arial Armenian" w:cs="Arial"/>
                <w:sz w:val="22"/>
                <w:szCs w:val="22"/>
              </w:rPr>
              <w:t xml:space="preserve"> </w:t>
            </w:r>
            <w:r w:rsidRPr="00101BCC">
              <w:rPr>
                <w:rFonts w:ascii="Calibri" w:hAnsi="Calibri" w:cs="Calibri"/>
                <w:sz w:val="22"/>
                <w:szCs w:val="22"/>
              </w:rPr>
              <w:t>ПЕСКА</w:t>
            </w:r>
          </w:p>
        </w:tc>
        <w:tc>
          <w:tcPr>
            <w:tcW w:w="1278" w:type="dxa"/>
            <w:tcBorders>
              <w:top w:val="nil"/>
              <w:left w:val="nil"/>
              <w:bottom w:val="single" w:sz="4" w:space="0" w:color="auto"/>
              <w:right w:val="single" w:sz="4" w:space="0" w:color="auto"/>
            </w:tcBorders>
            <w:vAlign w:val="center"/>
            <w:hideMark/>
          </w:tcPr>
          <w:p w14:paraId="35CD77D2"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267A72E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45.38</w:t>
            </w:r>
          </w:p>
        </w:tc>
        <w:tc>
          <w:tcPr>
            <w:tcW w:w="1418" w:type="dxa"/>
            <w:tcBorders>
              <w:top w:val="nil"/>
              <w:left w:val="nil"/>
              <w:bottom w:val="single" w:sz="4" w:space="0" w:color="auto"/>
              <w:right w:val="single" w:sz="4" w:space="0" w:color="auto"/>
            </w:tcBorders>
            <w:noWrap/>
            <w:vAlign w:val="center"/>
            <w:hideMark/>
          </w:tcPr>
          <w:p w14:paraId="429700E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12.00</w:t>
            </w:r>
          </w:p>
        </w:tc>
        <w:tc>
          <w:tcPr>
            <w:tcW w:w="1847" w:type="dxa"/>
            <w:tcBorders>
              <w:top w:val="nil"/>
              <w:left w:val="nil"/>
              <w:bottom w:val="single" w:sz="4" w:space="0" w:color="auto"/>
              <w:right w:val="single" w:sz="4" w:space="0" w:color="auto"/>
            </w:tcBorders>
            <w:vAlign w:val="center"/>
            <w:hideMark/>
          </w:tcPr>
          <w:p w14:paraId="360B6B5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544.560</w:t>
            </w:r>
          </w:p>
        </w:tc>
        <w:tc>
          <w:tcPr>
            <w:tcW w:w="222" w:type="dxa"/>
            <w:vAlign w:val="center"/>
            <w:hideMark/>
          </w:tcPr>
          <w:p w14:paraId="6F221AB5" w14:textId="77777777" w:rsidR="00402A13" w:rsidRPr="00101BCC" w:rsidRDefault="00402A13" w:rsidP="00BF48F5">
            <w:pPr>
              <w:rPr>
                <w:sz w:val="20"/>
                <w:szCs w:val="20"/>
              </w:rPr>
            </w:pPr>
          </w:p>
        </w:tc>
      </w:tr>
      <w:tr w:rsidR="00402A13" w:rsidRPr="00101BCC" w14:paraId="5105D2D4" w14:textId="77777777" w:rsidTr="00BF48F5">
        <w:trPr>
          <w:trHeight w:val="1140"/>
        </w:trPr>
        <w:tc>
          <w:tcPr>
            <w:tcW w:w="738" w:type="dxa"/>
            <w:tcBorders>
              <w:top w:val="single" w:sz="4" w:space="0" w:color="auto"/>
              <w:left w:val="single" w:sz="4" w:space="0" w:color="auto"/>
              <w:bottom w:val="nil"/>
              <w:right w:val="single" w:sz="4" w:space="0" w:color="auto"/>
            </w:tcBorders>
            <w:noWrap/>
            <w:vAlign w:val="center"/>
            <w:hideMark/>
          </w:tcPr>
          <w:p w14:paraId="40F5A59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w:t>
            </w:r>
          </w:p>
        </w:tc>
        <w:tc>
          <w:tcPr>
            <w:tcW w:w="1317" w:type="dxa"/>
            <w:tcBorders>
              <w:top w:val="single" w:sz="4" w:space="0" w:color="auto"/>
              <w:left w:val="nil"/>
              <w:bottom w:val="nil"/>
              <w:right w:val="single" w:sz="4" w:space="0" w:color="auto"/>
            </w:tcBorders>
            <w:vAlign w:val="center"/>
            <w:hideMark/>
          </w:tcPr>
          <w:p w14:paraId="2ADE26B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27-114</w:t>
            </w:r>
          </w:p>
        </w:tc>
        <w:tc>
          <w:tcPr>
            <w:tcW w:w="2865" w:type="dxa"/>
            <w:tcBorders>
              <w:top w:val="single" w:sz="4" w:space="0" w:color="auto"/>
              <w:left w:val="nil"/>
              <w:bottom w:val="nil"/>
              <w:right w:val="single" w:sz="4" w:space="0" w:color="auto"/>
            </w:tcBorders>
            <w:vAlign w:val="center"/>
            <w:hideMark/>
          </w:tcPr>
          <w:p w14:paraId="277EF472"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Ցեմենտ</w:t>
            </w:r>
            <w:r w:rsidRPr="00101BCC">
              <w:rPr>
                <w:rFonts w:ascii="Arial Armenian" w:hAnsi="Arial Armenian" w:cs="Arial"/>
                <w:sz w:val="22"/>
                <w:szCs w:val="22"/>
              </w:rPr>
              <w:t>-</w:t>
            </w:r>
            <w:r w:rsidRPr="00101BCC">
              <w:rPr>
                <w:rFonts w:ascii="Sylfaen" w:hAnsi="Sylfaen" w:cs="Sylfaen"/>
                <w:sz w:val="22"/>
                <w:szCs w:val="22"/>
              </w:rPr>
              <w:t>բետոնե</w:t>
            </w:r>
            <w:r w:rsidRPr="00101BCC">
              <w:rPr>
                <w:rFonts w:ascii="Arial Armenian" w:hAnsi="Arial Armenian" w:cs="Arial"/>
                <w:sz w:val="22"/>
                <w:szCs w:val="22"/>
              </w:rPr>
              <w:t xml:space="preserve"> </w:t>
            </w:r>
            <w:r w:rsidRPr="00101BCC">
              <w:rPr>
                <w:rFonts w:ascii="Sylfaen" w:hAnsi="Sylfaen" w:cs="Sylfaen"/>
                <w:sz w:val="22"/>
                <w:szCs w:val="22"/>
              </w:rPr>
              <w:t>ծածկույթների</w:t>
            </w:r>
            <w:r w:rsidRPr="00101BCC">
              <w:rPr>
                <w:rFonts w:ascii="Arial Armenian" w:hAnsi="Arial Armenian" w:cs="Arial"/>
                <w:sz w:val="22"/>
                <w:szCs w:val="22"/>
              </w:rPr>
              <w:t xml:space="preserve"> </w:t>
            </w:r>
            <w:r w:rsidRPr="00101BCC">
              <w:rPr>
                <w:rFonts w:ascii="Sylfaen" w:hAnsi="Sylfaen" w:cs="Sylfaen"/>
                <w:sz w:val="22"/>
                <w:szCs w:val="22"/>
              </w:rPr>
              <w:t>իրականացնում</w:t>
            </w:r>
            <w:r w:rsidRPr="00101BCC">
              <w:rPr>
                <w:rFonts w:ascii="Arial Armenian" w:hAnsi="Arial Armenian" w:cs="Arial"/>
                <w:sz w:val="22"/>
                <w:szCs w:val="22"/>
              </w:rPr>
              <w:t xml:space="preserve"> 20</w:t>
            </w:r>
            <w:r w:rsidRPr="00101BCC">
              <w:rPr>
                <w:rFonts w:ascii="Sylfaen" w:hAnsi="Sylfaen" w:cs="Sylfaen"/>
                <w:sz w:val="22"/>
                <w:szCs w:val="22"/>
              </w:rPr>
              <w:t>սմ</w:t>
            </w:r>
            <w:r w:rsidRPr="00101BCC">
              <w:rPr>
                <w:rFonts w:ascii="Arial Armenian" w:hAnsi="Arial Armenian" w:cs="Arial"/>
                <w:sz w:val="22"/>
                <w:szCs w:val="22"/>
              </w:rPr>
              <w:t xml:space="preserve"> </w:t>
            </w:r>
            <w:r w:rsidRPr="00101BCC">
              <w:rPr>
                <w:rFonts w:ascii="Sylfaen" w:hAnsi="Sylfaen" w:cs="Sylfaen"/>
                <w:sz w:val="22"/>
                <w:szCs w:val="22"/>
              </w:rPr>
              <w:t>հաստ</w:t>
            </w:r>
            <w:r w:rsidRPr="00101BCC">
              <w:rPr>
                <w:rFonts w:ascii="Arial Armenian" w:hAnsi="Arial Armenian" w:cs="Arial"/>
                <w:sz w:val="22"/>
                <w:szCs w:val="22"/>
              </w:rPr>
              <w:t xml:space="preserve">,, </w:t>
            </w:r>
            <w:r w:rsidRPr="00101BCC">
              <w:rPr>
                <w:rFonts w:ascii="Sylfaen" w:hAnsi="Sylfaen" w:cs="Sylfaen"/>
                <w:sz w:val="22"/>
                <w:szCs w:val="22"/>
              </w:rPr>
              <w:t>մանր</w:t>
            </w:r>
            <w:r w:rsidRPr="00101BCC">
              <w:rPr>
                <w:rFonts w:ascii="Arial Armenian" w:hAnsi="Arial Armenian" w:cs="Arial"/>
                <w:sz w:val="22"/>
                <w:szCs w:val="22"/>
              </w:rPr>
              <w:t xml:space="preserve"> </w:t>
            </w:r>
            <w:r w:rsidRPr="00101BCC">
              <w:rPr>
                <w:rFonts w:ascii="Sylfaen" w:hAnsi="Sylfaen" w:cs="Sylfaen"/>
                <w:sz w:val="22"/>
                <w:szCs w:val="22"/>
              </w:rPr>
              <w:t>մեխանիզացիայի</w:t>
            </w:r>
            <w:r w:rsidRPr="00101BCC">
              <w:rPr>
                <w:rFonts w:ascii="Arial Armenian" w:hAnsi="Arial Armenian" w:cs="Arial"/>
                <w:sz w:val="22"/>
                <w:szCs w:val="22"/>
              </w:rPr>
              <w:t xml:space="preserve"> </w:t>
            </w:r>
            <w:r w:rsidRPr="00101BCC">
              <w:rPr>
                <w:rFonts w:ascii="Sylfaen" w:hAnsi="Sylfaen" w:cs="Sylfaen"/>
                <w:sz w:val="22"/>
                <w:szCs w:val="22"/>
              </w:rPr>
              <w:t>միջոցներով</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цементобетонных</w:t>
            </w:r>
            <w:r w:rsidRPr="00101BCC">
              <w:rPr>
                <w:rFonts w:ascii="Arial Armenian" w:hAnsi="Arial Armenian" w:cs="Arial"/>
                <w:sz w:val="22"/>
                <w:szCs w:val="22"/>
              </w:rPr>
              <w:t xml:space="preserve"> </w:t>
            </w:r>
            <w:r w:rsidRPr="00101BCC">
              <w:rPr>
                <w:rFonts w:ascii="Calibri" w:hAnsi="Calibri" w:cs="Calibri"/>
                <w:sz w:val="22"/>
                <w:szCs w:val="22"/>
              </w:rPr>
              <w:t>покрытий</w:t>
            </w:r>
            <w:r w:rsidRPr="00101BCC">
              <w:rPr>
                <w:rFonts w:ascii="Arial Armenian" w:hAnsi="Arial Armenian" w:cs="Arial"/>
                <w:sz w:val="22"/>
                <w:szCs w:val="22"/>
              </w:rPr>
              <w:t xml:space="preserve"> </w:t>
            </w:r>
            <w:r w:rsidRPr="00101BCC">
              <w:rPr>
                <w:rFonts w:ascii="Calibri" w:hAnsi="Calibri" w:cs="Calibri"/>
                <w:sz w:val="22"/>
                <w:szCs w:val="22"/>
              </w:rPr>
              <w:t>толщиной</w:t>
            </w:r>
            <w:r w:rsidRPr="00101BCC">
              <w:rPr>
                <w:rFonts w:ascii="Arial Armenian" w:hAnsi="Arial Armenian" w:cs="Arial"/>
                <w:sz w:val="22"/>
                <w:szCs w:val="22"/>
              </w:rPr>
              <w:t xml:space="preserve"> 20 </w:t>
            </w:r>
            <w:r w:rsidRPr="00101BCC">
              <w:rPr>
                <w:rFonts w:ascii="Calibri" w:hAnsi="Calibri" w:cs="Calibri"/>
                <w:sz w:val="22"/>
                <w:szCs w:val="22"/>
              </w:rPr>
              <w:t>см</w:t>
            </w:r>
            <w:r w:rsidRPr="00101BCC">
              <w:rPr>
                <w:rFonts w:ascii="Arial Armenian" w:hAnsi="Arial Armenian" w:cs="Arial"/>
                <w:sz w:val="22"/>
                <w:szCs w:val="22"/>
              </w:rPr>
              <w:t xml:space="preserve"> </w:t>
            </w:r>
            <w:r w:rsidRPr="00101BCC">
              <w:rPr>
                <w:rFonts w:ascii="Calibri" w:hAnsi="Calibri" w:cs="Calibri"/>
                <w:sz w:val="22"/>
                <w:szCs w:val="22"/>
              </w:rPr>
              <w:t>средствами</w:t>
            </w:r>
            <w:r w:rsidRPr="00101BCC">
              <w:rPr>
                <w:rFonts w:ascii="Arial Armenian" w:hAnsi="Arial Armenian" w:cs="Arial"/>
                <w:sz w:val="22"/>
                <w:szCs w:val="22"/>
              </w:rPr>
              <w:t xml:space="preserve"> </w:t>
            </w:r>
            <w:r w:rsidRPr="00101BCC">
              <w:rPr>
                <w:rFonts w:ascii="Calibri" w:hAnsi="Calibri" w:cs="Calibri"/>
                <w:sz w:val="22"/>
                <w:szCs w:val="22"/>
              </w:rPr>
              <w:t>малой</w:t>
            </w:r>
            <w:r w:rsidRPr="00101BCC">
              <w:rPr>
                <w:rFonts w:ascii="Arial Armenian" w:hAnsi="Arial Armenian" w:cs="Arial"/>
                <w:sz w:val="22"/>
                <w:szCs w:val="22"/>
              </w:rPr>
              <w:t xml:space="preserve"> </w:t>
            </w:r>
            <w:r w:rsidRPr="00101BCC">
              <w:rPr>
                <w:rFonts w:ascii="Calibri" w:hAnsi="Calibri" w:cs="Calibri"/>
                <w:sz w:val="22"/>
                <w:szCs w:val="22"/>
              </w:rPr>
              <w:t>механизации</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4C749055"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2 </w:t>
            </w:r>
            <w:r w:rsidRPr="00101BCC">
              <w:rPr>
                <w:rFonts w:ascii="Calibri" w:hAnsi="Calibri" w:cs="Calibri"/>
                <w:sz w:val="22"/>
                <w:szCs w:val="22"/>
              </w:rPr>
              <w:t>м</w:t>
            </w:r>
            <w:r w:rsidRPr="00101BCC">
              <w:rPr>
                <w:rFonts w:ascii="Arial Armenian" w:hAnsi="Arial Armenian" w:cs="Arial"/>
                <w:sz w:val="22"/>
                <w:szCs w:val="22"/>
              </w:rPr>
              <w:t>2</w:t>
            </w:r>
          </w:p>
        </w:tc>
        <w:tc>
          <w:tcPr>
            <w:tcW w:w="1517" w:type="dxa"/>
            <w:tcBorders>
              <w:top w:val="nil"/>
              <w:left w:val="nil"/>
              <w:bottom w:val="single" w:sz="4" w:space="0" w:color="auto"/>
              <w:right w:val="single" w:sz="4" w:space="0" w:color="auto"/>
            </w:tcBorders>
            <w:noWrap/>
            <w:vAlign w:val="center"/>
            <w:hideMark/>
          </w:tcPr>
          <w:p w14:paraId="2ED1DB5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226.9</w:t>
            </w:r>
          </w:p>
        </w:tc>
        <w:tc>
          <w:tcPr>
            <w:tcW w:w="1418" w:type="dxa"/>
            <w:tcBorders>
              <w:top w:val="nil"/>
              <w:left w:val="nil"/>
              <w:bottom w:val="single" w:sz="4" w:space="0" w:color="auto"/>
              <w:right w:val="single" w:sz="4" w:space="0" w:color="auto"/>
            </w:tcBorders>
            <w:noWrap/>
            <w:vAlign w:val="center"/>
            <w:hideMark/>
          </w:tcPr>
          <w:p w14:paraId="43D8062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5.95</w:t>
            </w:r>
          </w:p>
        </w:tc>
        <w:tc>
          <w:tcPr>
            <w:tcW w:w="1847" w:type="dxa"/>
            <w:tcBorders>
              <w:top w:val="nil"/>
              <w:left w:val="nil"/>
              <w:bottom w:val="single" w:sz="4" w:space="0" w:color="auto"/>
              <w:right w:val="single" w:sz="4" w:space="0" w:color="auto"/>
            </w:tcBorders>
            <w:vAlign w:val="center"/>
            <w:hideMark/>
          </w:tcPr>
          <w:p w14:paraId="5171ABF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1350.055</w:t>
            </w:r>
          </w:p>
        </w:tc>
        <w:tc>
          <w:tcPr>
            <w:tcW w:w="222" w:type="dxa"/>
            <w:vAlign w:val="center"/>
            <w:hideMark/>
          </w:tcPr>
          <w:p w14:paraId="10DEDE60" w14:textId="77777777" w:rsidR="00402A13" w:rsidRPr="00101BCC" w:rsidRDefault="00402A13" w:rsidP="00BF48F5">
            <w:pPr>
              <w:rPr>
                <w:sz w:val="20"/>
                <w:szCs w:val="20"/>
              </w:rPr>
            </w:pPr>
          </w:p>
        </w:tc>
      </w:tr>
      <w:tr w:rsidR="00402A13" w:rsidRPr="00101BCC" w14:paraId="78C7A483" w14:textId="77777777" w:rsidTr="00BF48F5">
        <w:trPr>
          <w:trHeight w:val="1140"/>
        </w:trPr>
        <w:tc>
          <w:tcPr>
            <w:tcW w:w="738" w:type="dxa"/>
            <w:tcBorders>
              <w:top w:val="single" w:sz="4" w:space="0" w:color="auto"/>
              <w:left w:val="single" w:sz="4" w:space="0" w:color="auto"/>
              <w:bottom w:val="nil"/>
              <w:right w:val="single" w:sz="4" w:space="0" w:color="auto"/>
            </w:tcBorders>
            <w:noWrap/>
            <w:vAlign w:val="center"/>
            <w:hideMark/>
          </w:tcPr>
          <w:p w14:paraId="6775F39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w:t>
            </w:r>
          </w:p>
        </w:tc>
        <w:tc>
          <w:tcPr>
            <w:tcW w:w="1317" w:type="dxa"/>
            <w:tcBorders>
              <w:top w:val="single" w:sz="4" w:space="0" w:color="auto"/>
              <w:left w:val="nil"/>
              <w:bottom w:val="nil"/>
              <w:right w:val="single" w:sz="4" w:space="0" w:color="auto"/>
            </w:tcBorders>
            <w:vAlign w:val="center"/>
            <w:hideMark/>
          </w:tcPr>
          <w:p w14:paraId="330DF8B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27-126</w:t>
            </w:r>
          </w:p>
        </w:tc>
        <w:tc>
          <w:tcPr>
            <w:tcW w:w="2865" w:type="dxa"/>
            <w:tcBorders>
              <w:top w:val="single" w:sz="4" w:space="0" w:color="auto"/>
              <w:left w:val="nil"/>
              <w:bottom w:val="nil"/>
              <w:right w:val="single" w:sz="4" w:space="0" w:color="auto"/>
            </w:tcBorders>
            <w:vAlign w:val="center"/>
            <w:hideMark/>
          </w:tcPr>
          <w:p w14:paraId="3A0C3630"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Մետաղական</w:t>
            </w:r>
            <w:r w:rsidRPr="00101BCC">
              <w:rPr>
                <w:rFonts w:ascii="Arial Armenian" w:hAnsi="Arial Armenian" w:cs="Arial"/>
                <w:sz w:val="22"/>
                <w:szCs w:val="22"/>
              </w:rPr>
              <w:t xml:space="preserve"> </w:t>
            </w:r>
            <w:r w:rsidRPr="00101BCC">
              <w:rPr>
                <w:rFonts w:ascii="Sylfaen" w:hAnsi="Sylfaen" w:cs="Sylfaen"/>
                <w:sz w:val="22"/>
                <w:szCs w:val="22"/>
              </w:rPr>
              <w:t>ցանցի</w:t>
            </w:r>
            <w:r w:rsidRPr="00101BCC">
              <w:rPr>
                <w:rFonts w:ascii="Arial Armenian" w:hAnsi="Arial Armenian" w:cs="Arial"/>
                <w:sz w:val="22"/>
                <w:szCs w:val="22"/>
              </w:rPr>
              <w:t xml:space="preserve"> </w:t>
            </w:r>
            <w:r w:rsidRPr="00101BCC">
              <w:rPr>
                <w:rFonts w:ascii="Sylfaen" w:hAnsi="Sylfaen" w:cs="Sylfaen"/>
                <w:sz w:val="22"/>
                <w:szCs w:val="22"/>
              </w:rPr>
              <w:t>տեղադրում</w:t>
            </w:r>
            <w:r w:rsidRPr="00101BCC">
              <w:rPr>
                <w:rFonts w:ascii="Arial Armenian" w:hAnsi="Arial Armenian" w:cs="Arial"/>
                <w:sz w:val="22"/>
                <w:szCs w:val="22"/>
              </w:rPr>
              <w:t xml:space="preserve"> </w:t>
            </w:r>
            <w:r w:rsidRPr="00101BCC">
              <w:rPr>
                <w:rFonts w:ascii="Sylfaen" w:hAnsi="Sylfaen" w:cs="Sylfaen"/>
                <w:sz w:val="22"/>
                <w:szCs w:val="22"/>
              </w:rPr>
              <w:t>ցեմենտաբետոնե</w:t>
            </w:r>
            <w:r w:rsidRPr="00101BCC">
              <w:rPr>
                <w:rFonts w:ascii="Arial Armenian" w:hAnsi="Arial Armenian" w:cs="Arial"/>
                <w:sz w:val="22"/>
                <w:szCs w:val="22"/>
              </w:rPr>
              <w:t xml:space="preserve"> </w:t>
            </w:r>
            <w:r w:rsidRPr="00101BCC">
              <w:rPr>
                <w:rFonts w:ascii="Sylfaen" w:hAnsi="Sylfaen" w:cs="Sylfaen"/>
                <w:sz w:val="22"/>
                <w:szCs w:val="22"/>
              </w:rPr>
              <w:t>ծածկույթի</w:t>
            </w:r>
            <w:r w:rsidRPr="00101BCC">
              <w:rPr>
                <w:rFonts w:ascii="Arial Armenian" w:hAnsi="Arial Armenian" w:cs="Arial"/>
                <w:sz w:val="22"/>
                <w:szCs w:val="22"/>
              </w:rPr>
              <w:t xml:space="preserve"> </w:t>
            </w:r>
            <w:r w:rsidRPr="00101BCC">
              <w:rPr>
                <w:rFonts w:ascii="Sylfaen" w:hAnsi="Sylfaen" w:cs="Sylfaen"/>
                <w:sz w:val="22"/>
                <w:szCs w:val="22"/>
              </w:rPr>
              <w:t>մեջ</w:t>
            </w:r>
            <w:r w:rsidRPr="00101BCC">
              <w:rPr>
                <w:rFonts w:ascii="Arial Armenian" w:hAnsi="Arial Armenian" w:cs="Arial"/>
                <w:sz w:val="22"/>
                <w:szCs w:val="22"/>
              </w:rPr>
              <w:br/>
            </w:r>
            <w:r w:rsidRPr="00101BCC">
              <w:rPr>
                <w:rFonts w:ascii="Calibri" w:hAnsi="Calibri" w:cs="Calibri"/>
                <w:sz w:val="22"/>
                <w:szCs w:val="22"/>
              </w:rPr>
              <w:lastRenderedPageBreak/>
              <w:t>УКЛАДКА</w:t>
            </w:r>
            <w:r w:rsidRPr="00101BCC">
              <w:rPr>
                <w:rFonts w:ascii="Arial Armenian" w:hAnsi="Arial Armenian" w:cs="Arial"/>
                <w:sz w:val="22"/>
                <w:szCs w:val="22"/>
              </w:rPr>
              <w:t xml:space="preserve"> </w:t>
            </w:r>
            <w:r w:rsidRPr="00101BCC">
              <w:rPr>
                <w:rFonts w:ascii="Calibri" w:hAnsi="Calibri" w:cs="Calibri"/>
                <w:sz w:val="22"/>
                <w:szCs w:val="22"/>
              </w:rPr>
              <w:t>МЕТАЛЛИЧЕСКОЙ</w:t>
            </w:r>
            <w:r w:rsidRPr="00101BCC">
              <w:rPr>
                <w:rFonts w:ascii="Arial Armenian" w:hAnsi="Arial Armenian" w:cs="Arial"/>
                <w:sz w:val="22"/>
                <w:szCs w:val="22"/>
              </w:rPr>
              <w:t xml:space="preserve"> </w:t>
            </w:r>
            <w:r w:rsidRPr="00101BCC">
              <w:rPr>
                <w:rFonts w:ascii="Calibri" w:hAnsi="Calibri" w:cs="Calibri"/>
                <w:sz w:val="22"/>
                <w:szCs w:val="22"/>
              </w:rPr>
              <w:t>СЕТКИ</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ЦЕМЕНТОБЕТОННОЕ</w:t>
            </w:r>
            <w:r w:rsidRPr="00101BCC">
              <w:rPr>
                <w:rFonts w:ascii="Arial Armenian" w:hAnsi="Arial Armenian" w:cs="Arial"/>
                <w:sz w:val="22"/>
                <w:szCs w:val="22"/>
              </w:rPr>
              <w:t xml:space="preserve"> </w:t>
            </w:r>
            <w:r w:rsidRPr="00101BCC">
              <w:rPr>
                <w:rFonts w:ascii="Calibri" w:hAnsi="Calibri" w:cs="Calibri"/>
                <w:sz w:val="22"/>
                <w:szCs w:val="22"/>
              </w:rPr>
              <w:t>ПОКРЫТИЕ</w:t>
            </w:r>
          </w:p>
        </w:tc>
        <w:tc>
          <w:tcPr>
            <w:tcW w:w="1278" w:type="dxa"/>
            <w:tcBorders>
              <w:top w:val="nil"/>
              <w:left w:val="nil"/>
              <w:bottom w:val="single" w:sz="4" w:space="0" w:color="auto"/>
              <w:right w:val="single" w:sz="4" w:space="0" w:color="auto"/>
            </w:tcBorders>
            <w:vAlign w:val="center"/>
            <w:hideMark/>
          </w:tcPr>
          <w:p w14:paraId="0187ACE1"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lastRenderedPageBreak/>
              <w:t>մ</w:t>
            </w:r>
            <w:r w:rsidRPr="00101BCC">
              <w:rPr>
                <w:rFonts w:ascii="Arial Armenian" w:hAnsi="Arial Armenian" w:cs="Arial"/>
                <w:sz w:val="22"/>
                <w:szCs w:val="22"/>
              </w:rPr>
              <w:t xml:space="preserve">2 </w:t>
            </w:r>
            <w:r w:rsidRPr="00101BCC">
              <w:rPr>
                <w:rFonts w:ascii="Calibri" w:hAnsi="Calibri" w:cs="Calibri"/>
                <w:sz w:val="22"/>
                <w:szCs w:val="22"/>
              </w:rPr>
              <w:t>м</w:t>
            </w:r>
            <w:r w:rsidRPr="00101BCC">
              <w:rPr>
                <w:rFonts w:ascii="Arial Armenian" w:hAnsi="Arial Armenian" w:cs="Arial"/>
                <w:sz w:val="22"/>
                <w:szCs w:val="22"/>
              </w:rPr>
              <w:t>2</w:t>
            </w:r>
          </w:p>
        </w:tc>
        <w:tc>
          <w:tcPr>
            <w:tcW w:w="1517" w:type="dxa"/>
            <w:tcBorders>
              <w:top w:val="nil"/>
              <w:left w:val="nil"/>
              <w:bottom w:val="single" w:sz="4" w:space="0" w:color="auto"/>
              <w:right w:val="single" w:sz="4" w:space="0" w:color="auto"/>
            </w:tcBorders>
            <w:noWrap/>
            <w:vAlign w:val="center"/>
            <w:hideMark/>
          </w:tcPr>
          <w:p w14:paraId="4CFFD44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226.9</w:t>
            </w:r>
          </w:p>
        </w:tc>
        <w:tc>
          <w:tcPr>
            <w:tcW w:w="1418" w:type="dxa"/>
            <w:tcBorders>
              <w:top w:val="nil"/>
              <w:left w:val="nil"/>
              <w:bottom w:val="single" w:sz="4" w:space="0" w:color="auto"/>
              <w:right w:val="single" w:sz="4" w:space="0" w:color="auto"/>
            </w:tcBorders>
            <w:noWrap/>
            <w:vAlign w:val="center"/>
            <w:hideMark/>
          </w:tcPr>
          <w:p w14:paraId="0D7EBB6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1.081</w:t>
            </w:r>
          </w:p>
        </w:tc>
        <w:tc>
          <w:tcPr>
            <w:tcW w:w="1847" w:type="dxa"/>
            <w:tcBorders>
              <w:top w:val="nil"/>
              <w:left w:val="nil"/>
              <w:bottom w:val="single" w:sz="4" w:space="0" w:color="auto"/>
              <w:right w:val="single" w:sz="4" w:space="0" w:color="auto"/>
            </w:tcBorders>
            <w:vAlign w:val="center"/>
            <w:hideMark/>
          </w:tcPr>
          <w:p w14:paraId="51E7172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245.279</w:t>
            </w:r>
          </w:p>
        </w:tc>
        <w:tc>
          <w:tcPr>
            <w:tcW w:w="222" w:type="dxa"/>
            <w:vAlign w:val="center"/>
            <w:hideMark/>
          </w:tcPr>
          <w:p w14:paraId="29714097" w14:textId="77777777" w:rsidR="00402A13" w:rsidRPr="00101BCC" w:rsidRDefault="00402A13" w:rsidP="00BF48F5">
            <w:pPr>
              <w:rPr>
                <w:sz w:val="20"/>
                <w:szCs w:val="20"/>
              </w:rPr>
            </w:pPr>
          </w:p>
        </w:tc>
      </w:tr>
      <w:tr w:rsidR="00402A13" w:rsidRPr="00101BCC" w14:paraId="0B9F1AB8" w14:textId="77777777" w:rsidTr="00BF48F5">
        <w:trPr>
          <w:trHeight w:val="285"/>
        </w:trPr>
        <w:tc>
          <w:tcPr>
            <w:tcW w:w="738" w:type="dxa"/>
            <w:tcBorders>
              <w:top w:val="single" w:sz="4" w:space="0" w:color="auto"/>
              <w:left w:val="single" w:sz="4" w:space="0" w:color="auto"/>
              <w:bottom w:val="nil"/>
              <w:right w:val="single" w:sz="4" w:space="0" w:color="auto"/>
            </w:tcBorders>
            <w:noWrap/>
            <w:vAlign w:val="center"/>
            <w:hideMark/>
          </w:tcPr>
          <w:p w14:paraId="1DFF369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w:t>
            </w:r>
          </w:p>
        </w:tc>
        <w:tc>
          <w:tcPr>
            <w:tcW w:w="1317" w:type="dxa"/>
            <w:tcBorders>
              <w:top w:val="single" w:sz="4" w:space="0" w:color="auto"/>
              <w:left w:val="nil"/>
              <w:bottom w:val="nil"/>
              <w:right w:val="single" w:sz="4" w:space="0" w:color="auto"/>
            </w:tcBorders>
            <w:vAlign w:val="center"/>
            <w:hideMark/>
          </w:tcPr>
          <w:p w14:paraId="62DF1D25"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Շուկա</w:t>
            </w:r>
          </w:p>
        </w:tc>
        <w:tc>
          <w:tcPr>
            <w:tcW w:w="2865" w:type="dxa"/>
            <w:tcBorders>
              <w:top w:val="single" w:sz="4" w:space="0" w:color="auto"/>
              <w:left w:val="nil"/>
              <w:bottom w:val="nil"/>
              <w:right w:val="single" w:sz="4" w:space="0" w:color="auto"/>
            </w:tcBorders>
            <w:vAlign w:val="center"/>
            <w:hideMark/>
          </w:tcPr>
          <w:p w14:paraId="246DF4CD"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Ռետինե</w:t>
            </w:r>
            <w:r w:rsidRPr="00101BCC">
              <w:rPr>
                <w:rFonts w:ascii="Arial Armenian" w:hAnsi="Arial Armenian" w:cs="Arial"/>
                <w:sz w:val="22"/>
                <w:szCs w:val="22"/>
              </w:rPr>
              <w:t xml:space="preserve"> EPDM </w:t>
            </w:r>
            <w:r w:rsidRPr="00101BCC">
              <w:rPr>
                <w:rFonts w:ascii="Sylfaen" w:hAnsi="Sylfaen" w:cs="Sylfaen"/>
                <w:sz w:val="22"/>
                <w:szCs w:val="22"/>
              </w:rPr>
              <w:t>հատակ</w:t>
            </w:r>
            <w:r w:rsidRPr="00101BCC">
              <w:rPr>
                <w:rFonts w:ascii="Arial Armenian" w:hAnsi="Arial Armenian" w:cs="Arial"/>
                <w:sz w:val="22"/>
                <w:szCs w:val="22"/>
              </w:rPr>
              <w:t xml:space="preserve"> 15</w:t>
            </w:r>
            <w:r w:rsidRPr="00101BCC">
              <w:rPr>
                <w:rFonts w:ascii="Sylfaen" w:hAnsi="Sylfaen" w:cs="Sylfaen"/>
                <w:sz w:val="22"/>
                <w:szCs w:val="22"/>
              </w:rPr>
              <w:t>մմ</w:t>
            </w:r>
          </w:p>
        </w:tc>
        <w:tc>
          <w:tcPr>
            <w:tcW w:w="1278" w:type="dxa"/>
            <w:tcBorders>
              <w:top w:val="nil"/>
              <w:left w:val="nil"/>
              <w:bottom w:val="single" w:sz="4" w:space="0" w:color="auto"/>
              <w:right w:val="single" w:sz="4" w:space="0" w:color="auto"/>
            </w:tcBorders>
            <w:vAlign w:val="center"/>
            <w:hideMark/>
          </w:tcPr>
          <w:p w14:paraId="29552694"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2 </w:t>
            </w:r>
            <w:r w:rsidRPr="00101BCC">
              <w:rPr>
                <w:rFonts w:ascii="Calibri" w:hAnsi="Calibri" w:cs="Calibri"/>
                <w:sz w:val="22"/>
                <w:szCs w:val="22"/>
              </w:rPr>
              <w:t>м</w:t>
            </w:r>
            <w:r w:rsidRPr="00101BCC">
              <w:rPr>
                <w:rFonts w:ascii="Arial Armenian" w:hAnsi="Arial Armenian" w:cs="Arial"/>
                <w:sz w:val="22"/>
                <w:szCs w:val="22"/>
              </w:rPr>
              <w:t>2</w:t>
            </w:r>
          </w:p>
        </w:tc>
        <w:tc>
          <w:tcPr>
            <w:tcW w:w="1517" w:type="dxa"/>
            <w:tcBorders>
              <w:top w:val="nil"/>
              <w:left w:val="nil"/>
              <w:bottom w:val="single" w:sz="4" w:space="0" w:color="auto"/>
              <w:right w:val="single" w:sz="4" w:space="0" w:color="auto"/>
            </w:tcBorders>
            <w:noWrap/>
            <w:vAlign w:val="center"/>
            <w:hideMark/>
          </w:tcPr>
          <w:p w14:paraId="42B5C7E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226.9</w:t>
            </w:r>
          </w:p>
        </w:tc>
        <w:tc>
          <w:tcPr>
            <w:tcW w:w="1418" w:type="dxa"/>
            <w:tcBorders>
              <w:top w:val="nil"/>
              <w:left w:val="nil"/>
              <w:bottom w:val="single" w:sz="4" w:space="0" w:color="auto"/>
              <w:right w:val="single" w:sz="4" w:space="0" w:color="auto"/>
            </w:tcBorders>
            <w:noWrap/>
            <w:vAlign w:val="center"/>
            <w:hideMark/>
          </w:tcPr>
          <w:p w14:paraId="52C264A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37.36</w:t>
            </w:r>
          </w:p>
        </w:tc>
        <w:tc>
          <w:tcPr>
            <w:tcW w:w="1847" w:type="dxa"/>
            <w:tcBorders>
              <w:top w:val="nil"/>
              <w:left w:val="nil"/>
              <w:bottom w:val="single" w:sz="4" w:space="0" w:color="auto"/>
              <w:right w:val="single" w:sz="4" w:space="0" w:color="auto"/>
            </w:tcBorders>
            <w:vAlign w:val="center"/>
            <w:hideMark/>
          </w:tcPr>
          <w:p w14:paraId="069C009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8476.984</w:t>
            </w:r>
          </w:p>
        </w:tc>
        <w:tc>
          <w:tcPr>
            <w:tcW w:w="222" w:type="dxa"/>
            <w:vAlign w:val="center"/>
            <w:hideMark/>
          </w:tcPr>
          <w:p w14:paraId="29CF2A86" w14:textId="77777777" w:rsidR="00402A13" w:rsidRPr="00101BCC" w:rsidRDefault="00402A13" w:rsidP="00BF48F5">
            <w:pPr>
              <w:rPr>
                <w:sz w:val="20"/>
                <w:szCs w:val="20"/>
              </w:rPr>
            </w:pPr>
          </w:p>
        </w:tc>
      </w:tr>
      <w:tr w:rsidR="00402A13" w:rsidRPr="00101BCC" w14:paraId="786DF2E4" w14:textId="77777777" w:rsidTr="00BF48F5">
        <w:trPr>
          <w:trHeight w:val="300"/>
        </w:trPr>
        <w:tc>
          <w:tcPr>
            <w:tcW w:w="738" w:type="dxa"/>
            <w:tcBorders>
              <w:top w:val="single" w:sz="4" w:space="0" w:color="auto"/>
              <w:left w:val="single" w:sz="4" w:space="0" w:color="auto"/>
              <w:bottom w:val="single" w:sz="4" w:space="0" w:color="auto"/>
              <w:right w:val="single" w:sz="4" w:space="0" w:color="auto"/>
            </w:tcBorders>
            <w:noWrap/>
            <w:vAlign w:val="center"/>
            <w:hideMark/>
          </w:tcPr>
          <w:p w14:paraId="71D0B59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317" w:type="dxa"/>
            <w:tcBorders>
              <w:top w:val="single" w:sz="4" w:space="0" w:color="auto"/>
              <w:left w:val="nil"/>
              <w:bottom w:val="single" w:sz="4" w:space="0" w:color="auto"/>
              <w:right w:val="single" w:sz="4" w:space="0" w:color="auto"/>
            </w:tcBorders>
            <w:vAlign w:val="center"/>
            <w:hideMark/>
          </w:tcPr>
          <w:p w14:paraId="6ED4781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2865" w:type="dxa"/>
            <w:tcBorders>
              <w:top w:val="single" w:sz="4" w:space="0" w:color="auto"/>
              <w:left w:val="nil"/>
              <w:bottom w:val="single" w:sz="4" w:space="0" w:color="auto"/>
              <w:right w:val="single" w:sz="4" w:space="0" w:color="auto"/>
            </w:tcBorders>
            <w:vAlign w:val="center"/>
            <w:hideMark/>
          </w:tcPr>
          <w:p w14:paraId="6810EB57" w14:textId="77777777" w:rsidR="00402A13" w:rsidRPr="00101BCC" w:rsidRDefault="00402A13" w:rsidP="00BF48F5">
            <w:pPr>
              <w:jc w:val="center"/>
              <w:rPr>
                <w:rFonts w:ascii="Arial Armenian" w:hAnsi="Arial Armenian" w:cs="Arial"/>
                <w:b/>
                <w:bCs/>
              </w:rPr>
            </w:pPr>
            <w:r w:rsidRPr="00101BCC">
              <w:rPr>
                <w:rFonts w:ascii="Sylfaen" w:hAnsi="Sylfaen" w:cs="Sylfaen"/>
                <w:b/>
                <w:bCs/>
              </w:rPr>
              <w:t>Կաուչուկե</w:t>
            </w:r>
            <w:r w:rsidRPr="00101BCC">
              <w:rPr>
                <w:rFonts w:ascii="Arial Armenian" w:hAnsi="Arial Armenian" w:cs="Arial"/>
                <w:b/>
                <w:bCs/>
              </w:rPr>
              <w:t xml:space="preserve"> </w:t>
            </w:r>
            <w:r w:rsidRPr="00101BCC">
              <w:rPr>
                <w:rFonts w:ascii="Sylfaen" w:hAnsi="Sylfaen" w:cs="Sylfaen"/>
                <w:b/>
                <w:bCs/>
              </w:rPr>
              <w:t>ծածկույթ</w:t>
            </w:r>
          </w:p>
        </w:tc>
        <w:tc>
          <w:tcPr>
            <w:tcW w:w="1278" w:type="dxa"/>
            <w:tcBorders>
              <w:top w:val="nil"/>
              <w:left w:val="nil"/>
              <w:bottom w:val="single" w:sz="4" w:space="0" w:color="auto"/>
              <w:right w:val="single" w:sz="4" w:space="0" w:color="auto"/>
            </w:tcBorders>
            <w:vAlign w:val="center"/>
            <w:hideMark/>
          </w:tcPr>
          <w:p w14:paraId="6C215DB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517" w:type="dxa"/>
            <w:tcBorders>
              <w:top w:val="nil"/>
              <w:left w:val="nil"/>
              <w:bottom w:val="single" w:sz="4" w:space="0" w:color="auto"/>
              <w:right w:val="single" w:sz="4" w:space="0" w:color="auto"/>
            </w:tcBorders>
            <w:noWrap/>
            <w:vAlign w:val="center"/>
            <w:hideMark/>
          </w:tcPr>
          <w:p w14:paraId="5715320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418" w:type="dxa"/>
            <w:tcBorders>
              <w:top w:val="nil"/>
              <w:left w:val="nil"/>
              <w:bottom w:val="single" w:sz="4" w:space="0" w:color="auto"/>
              <w:right w:val="single" w:sz="4" w:space="0" w:color="auto"/>
            </w:tcBorders>
            <w:noWrap/>
            <w:vAlign w:val="center"/>
            <w:hideMark/>
          </w:tcPr>
          <w:p w14:paraId="632C72B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847" w:type="dxa"/>
            <w:tcBorders>
              <w:top w:val="nil"/>
              <w:left w:val="nil"/>
              <w:bottom w:val="single" w:sz="4" w:space="0" w:color="auto"/>
              <w:right w:val="single" w:sz="4" w:space="0" w:color="auto"/>
            </w:tcBorders>
            <w:vAlign w:val="center"/>
            <w:hideMark/>
          </w:tcPr>
          <w:p w14:paraId="3B3A616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0.000</w:t>
            </w:r>
          </w:p>
        </w:tc>
        <w:tc>
          <w:tcPr>
            <w:tcW w:w="222" w:type="dxa"/>
            <w:vAlign w:val="center"/>
            <w:hideMark/>
          </w:tcPr>
          <w:p w14:paraId="49B679DD" w14:textId="77777777" w:rsidR="00402A13" w:rsidRPr="00101BCC" w:rsidRDefault="00402A13" w:rsidP="00BF48F5">
            <w:pPr>
              <w:rPr>
                <w:sz w:val="20"/>
                <w:szCs w:val="20"/>
              </w:rPr>
            </w:pPr>
          </w:p>
        </w:tc>
      </w:tr>
      <w:tr w:rsidR="00402A13" w:rsidRPr="00101BCC" w14:paraId="75C119B9" w14:textId="77777777" w:rsidTr="00BF48F5">
        <w:trPr>
          <w:trHeight w:val="1710"/>
        </w:trPr>
        <w:tc>
          <w:tcPr>
            <w:tcW w:w="738" w:type="dxa"/>
            <w:tcBorders>
              <w:top w:val="nil"/>
              <w:left w:val="single" w:sz="4" w:space="0" w:color="auto"/>
              <w:bottom w:val="single" w:sz="4" w:space="0" w:color="auto"/>
              <w:right w:val="single" w:sz="4" w:space="0" w:color="auto"/>
            </w:tcBorders>
            <w:noWrap/>
            <w:vAlign w:val="center"/>
            <w:hideMark/>
          </w:tcPr>
          <w:p w14:paraId="2D0C0C5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w:t>
            </w:r>
          </w:p>
        </w:tc>
        <w:tc>
          <w:tcPr>
            <w:tcW w:w="1317" w:type="dxa"/>
            <w:tcBorders>
              <w:top w:val="nil"/>
              <w:left w:val="nil"/>
              <w:bottom w:val="single" w:sz="4" w:space="0" w:color="auto"/>
              <w:right w:val="single" w:sz="4" w:space="0" w:color="auto"/>
            </w:tcBorders>
            <w:vAlign w:val="center"/>
            <w:hideMark/>
          </w:tcPr>
          <w:p w14:paraId="424234A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1-961</w:t>
            </w:r>
          </w:p>
        </w:tc>
        <w:tc>
          <w:tcPr>
            <w:tcW w:w="2865" w:type="dxa"/>
            <w:tcBorders>
              <w:top w:val="nil"/>
              <w:left w:val="nil"/>
              <w:bottom w:val="single" w:sz="4" w:space="0" w:color="auto"/>
              <w:right w:val="single" w:sz="4" w:space="0" w:color="auto"/>
            </w:tcBorders>
            <w:vAlign w:val="center"/>
            <w:hideMark/>
          </w:tcPr>
          <w:p w14:paraId="00EADCB7"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Գրունտի</w:t>
            </w:r>
            <w:r w:rsidRPr="00101BCC">
              <w:rPr>
                <w:rFonts w:ascii="Arial Armenian" w:hAnsi="Arial Armenian" w:cs="Arial"/>
                <w:sz w:val="22"/>
                <w:szCs w:val="22"/>
              </w:rPr>
              <w:t xml:space="preserve"> </w:t>
            </w:r>
            <w:r w:rsidRPr="00101BCC">
              <w:rPr>
                <w:rFonts w:ascii="Sylfaen" w:hAnsi="Sylfaen" w:cs="Sylfaen"/>
                <w:sz w:val="22"/>
                <w:szCs w:val="22"/>
              </w:rPr>
              <w:t>մշակում</w:t>
            </w:r>
            <w:r w:rsidRPr="00101BCC">
              <w:rPr>
                <w:rFonts w:ascii="Arial Armenian" w:hAnsi="Arial Armenian" w:cs="Arial"/>
                <w:sz w:val="22"/>
                <w:szCs w:val="22"/>
              </w:rPr>
              <w:t xml:space="preserve"> </w:t>
            </w:r>
            <w:r w:rsidRPr="00101BCC">
              <w:rPr>
                <w:rFonts w:ascii="Sylfaen" w:hAnsi="Sylfaen" w:cs="Sylfaen"/>
                <w:sz w:val="22"/>
                <w:szCs w:val="22"/>
              </w:rPr>
              <w:t>ձեռքով</w:t>
            </w:r>
            <w:r w:rsidRPr="00101BCC">
              <w:rPr>
                <w:rFonts w:ascii="Arial Armenian" w:hAnsi="Arial Armenian" w:cs="Arial"/>
                <w:sz w:val="22"/>
                <w:szCs w:val="22"/>
              </w:rPr>
              <w:t xml:space="preserve"> </w:t>
            </w:r>
            <w:r w:rsidRPr="00101BCC">
              <w:rPr>
                <w:rFonts w:ascii="Sylfaen" w:hAnsi="Sylfaen" w:cs="Sylfaen"/>
                <w:sz w:val="22"/>
                <w:szCs w:val="22"/>
              </w:rPr>
              <w:t>խրամուղիների՝</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2</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խորությամբ</w:t>
            </w:r>
            <w:r w:rsidRPr="00101BCC">
              <w:rPr>
                <w:rFonts w:ascii="Arial Armenian" w:hAnsi="Arial Armenian" w:cs="Arial"/>
                <w:sz w:val="22"/>
                <w:szCs w:val="22"/>
              </w:rPr>
              <w:t xml:space="preserve">, </w:t>
            </w:r>
            <w:r w:rsidRPr="00101BCC">
              <w:rPr>
                <w:rFonts w:ascii="Sylfaen" w:hAnsi="Sylfaen" w:cs="Sylfaen"/>
                <w:sz w:val="22"/>
                <w:szCs w:val="22"/>
              </w:rPr>
              <w:t>առանց</w:t>
            </w:r>
            <w:r w:rsidRPr="00101BCC">
              <w:rPr>
                <w:rFonts w:ascii="Arial Armenian" w:hAnsi="Arial Armenian" w:cs="Arial"/>
                <w:sz w:val="22"/>
                <w:szCs w:val="22"/>
              </w:rPr>
              <w:t xml:space="preserve"> </w:t>
            </w:r>
            <w:r w:rsidRPr="00101BCC">
              <w:rPr>
                <w:rFonts w:ascii="Sylfaen" w:hAnsi="Sylfaen" w:cs="Sylfaen"/>
                <w:sz w:val="22"/>
                <w:szCs w:val="22"/>
              </w:rPr>
              <w:t>ամրակապման</w:t>
            </w:r>
            <w:r w:rsidRPr="00101BCC">
              <w:rPr>
                <w:rFonts w:ascii="Arial Armenian" w:hAnsi="Arial Armenian" w:cs="Arial"/>
                <w:sz w:val="22"/>
                <w:szCs w:val="22"/>
              </w:rPr>
              <w:t xml:space="preserve">, </w:t>
            </w:r>
            <w:r w:rsidRPr="00101BCC">
              <w:rPr>
                <w:rFonts w:ascii="Sylfaen" w:hAnsi="Sylfaen" w:cs="Sylfaen"/>
                <w:sz w:val="22"/>
                <w:szCs w:val="22"/>
              </w:rPr>
              <w:t>թեքություններով</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փոսերի</w:t>
            </w:r>
            <w:r w:rsidRPr="00101BCC">
              <w:rPr>
                <w:rFonts w:ascii="Arial Armenian" w:hAnsi="Arial Armenian" w:cs="Arial"/>
                <w:sz w:val="22"/>
                <w:szCs w:val="22"/>
              </w:rPr>
              <w:t xml:space="preserve"> </w:t>
            </w:r>
            <w:r w:rsidRPr="00101BCC">
              <w:rPr>
                <w:rFonts w:ascii="Sylfaen" w:hAnsi="Sylfaen" w:cs="Sylfaen"/>
                <w:sz w:val="22"/>
                <w:szCs w:val="22"/>
              </w:rPr>
              <w:t>փորում</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1,5</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խորությամբ</w:t>
            </w:r>
            <w:r w:rsidRPr="00101BCC">
              <w:rPr>
                <w:rFonts w:ascii="Arial Armenian" w:hAnsi="Arial Armenian" w:cs="Arial"/>
                <w:sz w:val="22"/>
                <w:szCs w:val="22"/>
              </w:rPr>
              <w:t xml:space="preserve">, 3 </w:t>
            </w:r>
            <w:r w:rsidRPr="00101BCC">
              <w:rPr>
                <w:rFonts w:ascii="Sylfaen" w:hAnsi="Sylfaen" w:cs="Sylfaen"/>
                <w:sz w:val="22"/>
                <w:szCs w:val="22"/>
              </w:rPr>
              <w:t>կարգ</w:t>
            </w:r>
            <w:r w:rsidRPr="00101BCC">
              <w:rPr>
                <w:rFonts w:ascii="Arial Armenian" w:hAnsi="Arial Armenian" w:cs="Arial"/>
                <w:sz w:val="22"/>
                <w:szCs w:val="22"/>
              </w:rPr>
              <w:t xml:space="preserve">  </w:t>
            </w:r>
            <w:r w:rsidRPr="00101BCC">
              <w:rPr>
                <w:rFonts w:ascii="Sylfaen" w:hAnsi="Sylfaen" w:cs="Sylfaen"/>
                <w:sz w:val="22"/>
                <w:szCs w:val="22"/>
              </w:rPr>
              <w:t>գրունտներում</w:t>
            </w:r>
            <w:r w:rsidRPr="00101BCC">
              <w:rPr>
                <w:rFonts w:ascii="Arial Armenian" w:hAnsi="Arial Armenian" w:cs="Arial"/>
                <w:sz w:val="22"/>
                <w:szCs w:val="22"/>
              </w:rPr>
              <w:br/>
            </w:r>
            <w:r w:rsidRPr="00101BCC">
              <w:rPr>
                <w:rFonts w:ascii="Calibri" w:hAnsi="Calibri" w:cs="Calibri"/>
                <w:sz w:val="22"/>
                <w:szCs w:val="22"/>
              </w:rPr>
              <w:t>РАЗРАБОТКА</w:t>
            </w:r>
            <w:r w:rsidRPr="00101BCC">
              <w:rPr>
                <w:rFonts w:ascii="Arial Armenian" w:hAnsi="Arial Armenian" w:cs="Arial"/>
                <w:sz w:val="22"/>
                <w:szCs w:val="22"/>
              </w:rPr>
              <w:t xml:space="preserve"> </w:t>
            </w:r>
            <w:r w:rsidRPr="00101BCC">
              <w:rPr>
                <w:rFonts w:ascii="Calibri" w:hAnsi="Calibri" w:cs="Calibri"/>
                <w:sz w:val="22"/>
                <w:szCs w:val="22"/>
              </w:rPr>
              <w:t>ГРУНТА</w:t>
            </w:r>
            <w:r w:rsidRPr="00101BCC">
              <w:rPr>
                <w:rFonts w:ascii="Arial Armenian" w:hAnsi="Arial Armenian" w:cs="Arial"/>
                <w:sz w:val="22"/>
                <w:szCs w:val="22"/>
              </w:rPr>
              <w:t xml:space="preserve"> </w:t>
            </w:r>
            <w:r w:rsidRPr="00101BCC">
              <w:rPr>
                <w:rFonts w:ascii="Calibri" w:hAnsi="Calibri" w:cs="Calibri"/>
                <w:sz w:val="22"/>
                <w:szCs w:val="22"/>
              </w:rPr>
              <w:t>ВРУЧНУЮ</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ТРАНШЕЯХ</w:t>
            </w:r>
            <w:r w:rsidRPr="00101BCC">
              <w:rPr>
                <w:rFonts w:ascii="Arial Armenian" w:hAnsi="Arial Armenian" w:cs="Arial"/>
                <w:sz w:val="22"/>
                <w:szCs w:val="22"/>
              </w:rPr>
              <w:t xml:space="preserve"> </w:t>
            </w:r>
            <w:r w:rsidRPr="00101BCC">
              <w:rPr>
                <w:rFonts w:ascii="Calibri" w:hAnsi="Calibri" w:cs="Calibri"/>
                <w:sz w:val="22"/>
                <w:szCs w:val="22"/>
              </w:rPr>
              <w:t>ГЛУБИНОЙ</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2 </w:t>
            </w:r>
            <w:r w:rsidRPr="00101BCC">
              <w:rPr>
                <w:rFonts w:ascii="Calibri" w:hAnsi="Calibri" w:cs="Calibri"/>
                <w:sz w:val="22"/>
                <w:szCs w:val="22"/>
              </w:rPr>
              <w:t>М</w:t>
            </w:r>
            <w:r w:rsidRPr="00101BCC">
              <w:rPr>
                <w:rFonts w:ascii="Arial Armenian" w:hAnsi="Arial Armenian" w:cs="Arial"/>
                <w:sz w:val="22"/>
                <w:szCs w:val="22"/>
              </w:rPr>
              <w:t xml:space="preserve"> </w:t>
            </w:r>
            <w:r w:rsidRPr="00101BCC">
              <w:rPr>
                <w:rFonts w:ascii="Calibri" w:hAnsi="Calibri" w:cs="Calibri"/>
                <w:sz w:val="22"/>
                <w:szCs w:val="22"/>
              </w:rPr>
              <w:t>БЕЗ</w:t>
            </w:r>
            <w:r w:rsidRPr="00101BCC">
              <w:rPr>
                <w:rFonts w:ascii="Arial Armenian" w:hAnsi="Arial Armenian" w:cs="Arial"/>
                <w:sz w:val="22"/>
                <w:szCs w:val="22"/>
              </w:rPr>
              <w:t xml:space="preserve"> </w:t>
            </w:r>
            <w:r w:rsidRPr="00101BCC">
              <w:rPr>
                <w:rFonts w:ascii="Calibri" w:hAnsi="Calibri" w:cs="Calibri"/>
                <w:sz w:val="22"/>
                <w:szCs w:val="22"/>
              </w:rPr>
              <w:t>КРЕПЛЕНИЙ</w:t>
            </w:r>
            <w:r w:rsidRPr="00101BCC">
              <w:rPr>
                <w:rFonts w:ascii="Arial Armenian" w:hAnsi="Arial Armenian" w:cs="Arial"/>
                <w:sz w:val="22"/>
                <w:szCs w:val="22"/>
              </w:rPr>
              <w:t xml:space="preserve"> </w:t>
            </w:r>
            <w:r w:rsidRPr="00101BCC">
              <w:rPr>
                <w:rFonts w:ascii="Calibri" w:hAnsi="Calibri" w:cs="Calibri"/>
                <w:sz w:val="22"/>
                <w:szCs w:val="22"/>
              </w:rPr>
              <w:t>С</w:t>
            </w:r>
            <w:r w:rsidRPr="00101BCC">
              <w:rPr>
                <w:rFonts w:ascii="Arial Armenian" w:hAnsi="Arial Armenian" w:cs="Arial"/>
                <w:sz w:val="22"/>
                <w:szCs w:val="22"/>
              </w:rPr>
              <w:t xml:space="preserve"> </w:t>
            </w:r>
            <w:r w:rsidRPr="00101BCC">
              <w:rPr>
                <w:rFonts w:ascii="Calibri" w:hAnsi="Calibri" w:cs="Calibri"/>
                <w:sz w:val="22"/>
                <w:szCs w:val="22"/>
              </w:rPr>
              <w:t>ОТКОСАМИ</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КОПАНИЕ</w:t>
            </w:r>
            <w:r w:rsidRPr="00101BCC">
              <w:rPr>
                <w:rFonts w:ascii="Arial Armenian" w:hAnsi="Arial Armenian" w:cs="Arial"/>
                <w:sz w:val="22"/>
                <w:szCs w:val="22"/>
              </w:rPr>
              <w:t xml:space="preserve"> </w:t>
            </w:r>
            <w:r w:rsidRPr="00101BCC">
              <w:rPr>
                <w:rFonts w:ascii="Calibri" w:hAnsi="Calibri" w:cs="Calibri"/>
                <w:sz w:val="22"/>
                <w:szCs w:val="22"/>
              </w:rPr>
              <w:t>ЯМ</w:t>
            </w:r>
            <w:r w:rsidRPr="00101BCC">
              <w:rPr>
                <w:rFonts w:ascii="Arial Armenian" w:hAnsi="Arial Armenian" w:cs="Arial"/>
                <w:sz w:val="22"/>
                <w:szCs w:val="22"/>
              </w:rPr>
              <w:t xml:space="preserve"> </w:t>
            </w:r>
            <w:r w:rsidRPr="00101BCC">
              <w:rPr>
                <w:rFonts w:ascii="Calibri" w:hAnsi="Calibri" w:cs="Calibri"/>
                <w:sz w:val="22"/>
                <w:szCs w:val="22"/>
              </w:rPr>
              <w:t>ГЛУБИНОЙ</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1,5 </w:t>
            </w:r>
            <w:r w:rsidRPr="00101BCC">
              <w:rPr>
                <w:rFonts w:ascii="Calibri" w:hAnsi="Calibri" w:cs="Calibri"/>
                <w:sz w:val="22"/>
                <w:szCs w:val="22"/>
              </w:rPr>
              <w:t>М</w:t>
            </w:r>
            <w:r w:rsidRPr="00101BCC">
              <w:rPr>
                <w:rFonts w:ascii="Arial Armenian" w:hAnsi="Arial Armenian" w:cs="Arial"/>
                <w:sz w:val="22"/>
                <w:szCs w:val="22"/>
              </w:rPr>
              <w:t xml:space="preserve"> </w:t>
            </w:r>
            <w:r w:rsidRPr="00101BCC">
              <w:rPr>
                <w:rFonts w:ascii="Calibri" w:hAnsi="Calibri" w:cs="Calibri"/>
                <w:sz w:val="22"/>
                <w:szCs w:val="22"/>
              </w:rPr>
              <w:t>ГРУНТ</w:t>
            </w:r>
            <w:r w:rsidRPr="00101BCC">
              <w:rPr>
                <w:rFonts w:ascii="Arial Armenian" w:hAnsi="Arial Armenian" w:cs="Arial"/>
                <w:sz w:val="22"/>
                <w:szCs w:val="22"/>
              </w:rPr>
              <w:t xml:space="preserve"> 3 </w:t>
            </w:r>
            <w:r w:rsidRPr="00101BCC">
              <w:rPr>
                <w:rFonts w:ascii="Calibri" w:hAnsi="Calibri" w:cs="Calibri"/>
                <w:sz w:val="22"/>
                <w:szCs w:val="22"/>
              </w:rPr>
              <w:t>ГРУППЫ</w:t>
            </w:r>
          </w:p>
        </w:tc>
        <w:tc>
          <w:tcPr>
            <w:tcW w:w="1278" w:type="dxa"/>
            <w:tcBorders>
              <w:top w:val="nil"/>
              <w:left w:val="nil"/>
              <w:bottom w:val="single" w:sz="4" w:space="0" w:color="auto"/>
              <w:right w:val="single" w:sz="4" w:space="0" w:color="auto"/>
            </w:tcBorders>
            <w:vAlign w:val="center"/>
            <w:hideMark/>
          </w:tcPr>
          <w:p w14:paraId="4D21F720"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2B126BA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26.986</w:t>
            </w:r>
          </w:p>
        </w:tc>
        <w:tc>
          <w:tcPr>
            <w:tcW w:w="1418" w:type="dxa"/>
            <w:tcBorders>
              <w:top w:val="nil"/>
              <w:left w:val="nil"/>
              <w:bottom w:val="single" w:sz="4" w:space="0" w:color="auto"/>
              <w:right w:val="single" w:sz="4" w:space="0" w:color="auto"/>
            </w:tcBorders>
            <w:noWrap/>
            <w:vAlign w:val="center"/>
            <w:hideMark/>
          </w:tcPr>
          <w:p w14:paraId="7CB7DF1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3.668</w:t>
            </w:r>
          </w:p>
        </w:tc>
        <w:tc>
          <w:tcPr>
            <w:tcW w:w="1847" w:type="dxa"/>
            <w:tcBorders>
              <w:top w:val="nil"/>
              <w:left w:val="nil"/>
              <w:bottom w:val="single" w:sz="4" w:space="0" w:color="auto"/>
              <w:right w:val="single" w:sz="4" w:space="0" w:color="auto"/>
            </w:tcBorders>
            <w:vAlign w:val="center"/>
            <w:hideMark/>
          </w:tcPr>
          <w:p w14:paraId="34F6933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98.985</w:t>
            </w:r>
          </w:p>
        </w:tc>
        <w:tc>
          <w:tcPr>
            <w:tcW w:w="222" w:type="dxa"/>
            <w:vAlign w:val="center"/>
            <w:hideMark/>
          </w:tcPr>
          <w:p w14:paraId="727B0D7B" w14:textId="77777777" w:rsidR="00402A13" w:rsidRPr="00101BCC" w:rsidRDefault="00402A13" w:rsidP="00BF48F5">
            <w:pPr>
              <w:rPr>
                <w:sz w:val="20"/>
                <w:szCs w:val="20"/>
              </w:rPr>
            </w:pPr>
          </w:p>
        </w:tc>
      </w:tr>
      <w:tr w:rsidR="00402A13" w:rsidRPr="00101BCC" w14:paraId="1245D06D" w14:textId="77777777" w:rsidTr="00BF48F5">
        <w:trPr>
          <w:trHeight w:val="855"/>
        </w:trPr>
        <w:tc>
          <w:tcPr>
            <w:tcW w:w="738" w:type="dxa"/>
            <w:tcBorders>
              <w:top w:val="nil"/>
              <w:left w:val="single" w:sz="4" w:space="0" w:color="auto"/>
              <w:bottom w:val="single" w:sz="4" w:space="0" w:color="auto"/>
              <w:right w:val="single" w:sz="4" w:space="0" w:color="auto"/>
            </w:tcBorders>
            <w:noWrap/>
            <w:vAlign w:val="center"/>
            <w:hideMark/>
          </w:tcPr>
          <w:p w14:paraId="0C04B9B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w:t>
            </w:r>
          </w:p>
        </w:tc>
        <w:tc>
          <w:tcPr>
            <w:tcW w:w="1317" w:type="dxa"/>
            <w:tcBorders>
              <w:top w:val="nil"/>
              <w:left w:val="nil"/>
              <w:bottom w:val="single" w:sz="4" w:space="0" w:color="auto"/>
              <w:right w:val="single" w:sz="4" w:space="0" w:color="auto"/>
            </w:tcBorders>
            <w:vAlign w:val="center"/>
            <w:hideMark/>
          </w:tcPr>
          <w:p w14:paraId="2C56079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1-1184</w:t>
            </w:r>
          </w:p>
        </w:tc>
        <w:tc>
          <w:tcPr>
            <w:tcW w:w="2865" w:type="dxa"/>
            <w:tcBorders>
              <w:top w:val="nil"/>
              <w:left w:val="nil"/>
              <w:bottom w:val="single" w:sz="4" w:space="0" w:color="auto"/>
              <w:right w:val="single" w:sz="4" w:space="0" w:color="auto"/>
            </w:tcBorders>
            <w:vAlign w:val="center"/>
            <w:hideMark/>
          </w:tcPr>
          <w:p w14:paraId="7B6DD85C"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Հողի</w:t>
            </w:r>
            <w:r w:rsidRPr="00101BCC">
              <w:rPr>
                <w:rFonts w:ascii="Arial Armenian" w:hAnsi="Arial Armenian" w:cs="Arial"/>
                <w:sz w:val="22"/>
                <w:szCs w:val="22"/>
              </w:rPr>
              <w:t xml:space="preserve"> </w:t>
            </w:r>
            <w:r w:rsidRPr="00101BCC">
              <w:rPr>
                <w:rFonts w:ascii="Sylfaen" w:hAnsi="Sylfaen" w:cs="Sylfaen"/>
                <w:sz w:val="22"/>
                <w:szCs w:val="22"/>
              </w:rPr>
              <w:t>խտացում</w:t>
            </w:r>
            <w:r w:rsidRPr="00101BCC">
              <w:rPr>
                <w:rFonts w:ascii="Arial Armenian" w:hAnsi="Arial Armenian" w:cs="Arial"/>
                <w:sz w:val="22"/>
                <w:szCs w:val="22"/>
              </w:rPr>
              <w:t xml:space="preserve"> </w:t>
            </w:r>
            <w:r w:rsidRPr="00101BCC">
              <w:rPr>
                <w:rFonts w:ascii="Sylfaen" w:hAnsi="Sylfaen" w:cs="Sylfaen"/>
                <w:sz w:val="22"/>
                <w:szCs w:val="22"/>
              </w:rPr>
              <w:t>պնևմատիկ</w:t>
            </w:r>
            <w:r w:rsidRPr="00101BCC">
              <w:rPr>
                <w:rFonts w:ascii="Arial Armenian" w:hAnsi="Arial Armenian" w:cs="Arial"/>
                <w:sz w:val="22"/>
                <w:szCs w:val="22"/>
              </w:rPr>
              <w:t xml:space="preserve"> </w:t>
            </w:r>
            <w:r w:rsidRPr="00101BCC">
              <w:rPr>
                <w:rFonts w:ascii="Sylfaen" w:hAnsi="Sylfaen" w:cs="Sylfaen"/>
                <w:sz w:val="22"/>
                <w:szCs w:val="22"/>
              </w:rPr>
              <w:t>խցաններով</w:t>
            </w:r>
            <w:r w:rsidRPr="00101BCC">
              <w:rPr>
                <w:rFonts w:ascii="Arial Armenian" w:hAnsi="Arial Armenian" w:cs="Arial"/>
                <w:sz w:val="22"/>
                <w:szCs w:val="22"/>
              </w:rPr>
              <w:t xml:space="preserve">. 1, 2 </w:t>
            </w:r>
            <w:r w:rsidRPr="00101BCC">
              <w:rPr>
                <w:rFonts w:ascii="Sylfaen" w:hAnsi="Sylfaen" w:cs="Sylfaen"/>
                <w:sz w:val="22"/>
                <w:szCs w:val="22"/>
              </w:rPr>
              <w:t>խմբերի</w:t>
            </w:r>
            <w:r w:rsidRPr="00101BCC">
              <w:rPr>
                <w:rFonts w:ascii="Arial Armenian" w:hAnsi="Arial Armenian" w:cs="Arial"/>
                <w:sz w:val="22"/>
                <w:szCs w:val="22"/>
              </w:rPr>
              <w:t xml:space="preserve"> </w:t>
            </w:r>
            <w:r w:rsidRPr="00101BCC">
              <w:rPr>
                <w:rFonts w:ascii="Sylfaen" w:hAnsi="Sylfaen" w:cs="Sylfaen"/>
                <w:sz w:val="22"/>
                <w:szCs w:val="22"/>
              </w:rPr>
              <w:t>հողեր</w:t>
            </w:r>
            <w:r w:rsidRPr="00101BCC">
              <w:rPr>
                <w:rFonts w:ascii="Arial Armenian" w:hAnsi="Arial Armenian" w:cs="Arial"/>
                <w:sz w:val="22"/>
                <w:szCs w:val="22"/>
              </w:rPr>
              <w:t xml:space="preserve"> /</w:t>
            </w:r>
            <w:r w:rsidRPr="00101BCC">
              <w:rPr>
                <w:rFonts w:ascii="Calibri" w:hAnsi="Calibri" w:cs="Calibri"/>
                <w:sz w:val="22"/>
                <w:szCs w:val="22"/>
              </w:rPr>
              <w:t>УПЛОТНЕНИЕ</w:t>
            </w:r>
            <w:r w:rsidRPr="00101BCC">
              <w:rPr>
                <w:rFonts w:ascii="Arial Armenian" w:hAnsi="Arial Armenian" w:cs="Arial"/>
                <w:sz w:val="22"/>
                <w:szCs w:val="22"/>
              </w:rPr>
              <w:t xml:space="preserve"> </w:t>
            </w:r>
            <w:r w:rsidRPr="00101BCC">
              <w:rPr>
                <w:rFonts w:ascii="Calibri" w:hAnsi="Calibri" w:cs="Calibri"/>
                <w:sz w:val="22"/>
                <w:szCs w:val="22"/>
              </w:rPr>
              <w:t>ГРУНТА</w:t>
            </w:r>
            <w:r w:rsidRPr="00101BCC">
              <w:rPr>
                <w:rFonts w:ascii="Arial Armenian" w:hAnsi="Arial Armenian" w:cs="Arial"/>
                <w:sz w:val="22"/>
                <w:szCs w:val="22"/>
              </w:rPr>
              <w:t xml:space="preserve"> </w:t>
            </w:r>
            <w:r w:rsidRPr="00101BCC">
              <w:rPr>
                <w:rFonts w:ascii="Calibri" w:hAnsi="Calibri" w:cs="Calibri"/>
                <w:sz w:val="22"/>
                <w:szCs w:val="22"/>
              </w:rPr>
              <w:t>ПНЕВМАТИЧЕСКИМИ</w:t>
            </w:r>
            <w:r w:rsidRPr="00101BCC">
              <w:rPr>
                <w:rFonts w:ascii="Arial Armenian" w:hAnsi="Arial Armenian" w:cs="Arial"/>
                <w:sz w:val="22"/>
                <w:szCs w:val="22"/>
              </w:rPr>
              <w:t xml:space="preserve"> </w:t>
            </w:r>
            <w:r w:rsidRPr="00101BCC">
              <w:rPr>
                <w:rFonts w:ascii="Calibri" w:hAnsi="Calibri" w:cs="Calibri"/>
                <w:sz w:val="22"/>
                <w:szCs w:val="22"/>
              </w:rPr>
              <w:t>ТРАМБОВКАМИ</w:t>
            </w:r>
            <w:r w:rsidRPr="00101BCC">
              <w:rPr>
                <w:rFonts w:ascii="Arial Armenian" w:hAnsi="Arial Armenian" w:cs="Arial"/>
                <w:sz w:val="22"/>
                <w:szCs w:val="22"/>
              </w:rPr>
              <w:t xml:space="preserve">: </w:t>
            </w:r>
            <w:r w:rsidRPr="00101BCC">
              <w:rPr>
                <w:rFonts w:ascii="Calibri" w:hAnsi="Calibri" w:cs="Calibri"/>
                <w:sz w:val="22"/>
                <w:szCs w:val="22"/>
              </w:rPr>
              <w:t>ГРУНТЫ</w:t>
            </w:r>
            <w:r w:rsidRPr="00101BCC">
              <w:rPr>
                <w:rFonts w:ascii="Arial Armenian" w:hAnsi="Arial Armenian" w:cs="Arial"/>
                <w:sz w:val="22"/>
                <w:szCs w:val="22"/>
              </w:rPr>
              <w:t xml:space="preserve"> 1,2 </w:t>
            </w:r>
            <w:r w:rsidRPr="00101BCC">
              <w:rPr>
                <w:rFonts w:ascii="Calibri" w:hAnsi="Calibri" w:cs="Calibri"/>
                <w:sz w:val="22"/>
                <w:szCs w:val="22"/>
              </w:rPr>
              <w:t>ГРУПП</w:t>
            </w:r>
          </w:p>
        </w:tc>
        <w:tc>
          <w:tcPr>
            <w:tcW w:w="1278" w:type="dxa"/>
            <w:tcBorders>
              <w:top w:val="nil"/>
              <w:left w:val="nil"/>
              <w:bottom w:val="single" w:sz="4" w:space="0" w:color="auto"/>
              <w:right w:val="single" w:sz="4" w:space="0" w:color="auto"/>
            </w:tcBorders>
            <w:vAlign w:val="center"/>
            <w:hideMark/>
          </w:tcPr>
          <w:p w14:paraId="40123D94"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16D12FD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26.986</w:t>
            </w:r>
          </w:p>
        </w:tc>
        <w:tc>
          <w:tcPr>
            <w:tcW w:w="1418" w:type="dxa"/>
            <w:tcBorders>
              <w:top w:val="nil"/>
              <w:left w:val="nil"/>
              <w:bottom w:val="single" w:sz="4" w:space="0" w:color="auto"/>
              <w:right w:val="single" w:sz="4" w:space="0" w:color="auto"/>
            </w:tcBorders>
            <w:noWrap/>
            <w:vAlign w:val="center"/>
            <w:hideMark/>
          </w:tcPr>
          <w:p w14:paraId="7225BD4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0.351</w:t>
            </w:r>
          </w:p>
        </w:tc>
        <w:tc>
          <w:tcPr>
            <w:tcW w:w="1847" w:type="dxa"/>
            <w:tcBorders>
              <w:top w:val="nil"/>
              <w:left w:val="nil"/>
              <w:bottom w:val="single" w:sz="4" w:space="0" w:color="auto"/>
              <w:right w:val="single" w:sz="4" w:space="0" w:color="auto"/>
            </w:tcBorders>
            <w:vAlign w:val="center"/>
            <w:hideMark/>
          </w:tcPr>
          <w:p w14:paraId="2CDB02A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9.472</w:t>
            </w:r>
          </w:p>
        </w:tc>
        <w:tc>
          <w:tcPr>
            <w:tcW w:w="222" w:type="dxa"/>
            <w:vAlign w:val="center"/>
            <w:hideMark/>
          </w:tcPr>
          <w:p w14:paraId="690224AC" w14:textId="77777777" w:rsidR="00402A13" w:rsidRPr="00101BCC" w:rsidRDefault="00402A13" w:rsidP="00BF48F5">
            <w:pPr>
              <w:rPr>
                <w:sz w:val="20"/>
                <w:szCs w:val="20"/>
              </w:rPr>
            </w:pPr>
          </w:p>
        </w:tc>
      </w:tr>
      <w:tr w:rsidR="00402A13" w:rsidRPr="00101BCC" w14:paraId="0A43DE39" w14:textId="77777777" w:rsidTr="00BF48F5">
        <w:trPr>
          <w:trHeight w:val="570"/>
        </w:trPr>
        <w:tc>
          <w:tcPr>
            <w:tcW w:w="738" w:type="dxa"/>
            <w:tcBorders>
              <w:top w:val="nil"/>
              <w:left w:val="single" w:sz="4" w:space="0" w:color="auto"/>
              <w:bottom w:val="single" w:sz="4" w:space="0" w:color="auto"/>
              <w:right w:val="single" w:sz="4" w:space="0" w:color="auto"/>
            </w:tcBorders>
            <w:noWrap/>
            <w:vAlign w:val="center"/>
            <w:hideMark/>
          </w:tcPr>
          <w:p w14:paraId="1B59955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w:t>
            </w:r>
          </w:p>
        </w:tc>
        <w:tc>
          <w:tcPr>
            <w:tcW w:w="1317" w:type="dxa"/>
            <w:tcBorders>
              <w:top w:val="nil"/>
              <w:left w:val="nil"/>
              <w:bottom w:val="single" w:sz="4" w:space="0" w:color="auto"/>
              <w:right w:val="single" w:sz="4" w:space="0" w:color="auto"/>
            </w:tcBorders>
            <w:vAlign w:val="center"/>
            <w:hideMark/>
          </w:tcPr>
          <w:p w14:paraId="56C2860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1-1593</w:t>
            </w:r>
          </w:p>
        </w:tc>
        <w:tc>
          <w:tcPr>
            <w:tcW w:w="2865" w:type="dxa"/>
            <w:tcBorders>
              <w:top w:val="nil"/>
              <w:left w:val="nil"/>
              <w:bottom w:val="single" w:sz="4" w:space="0" w:color="auto"/>
              <w:right w:val="single" w:sz="4" w:space="0" w:color="auto"/>
            </w:tcBorders>
            <w:vAlign w:val="center"/>
            <w:hideMark/>
          </w:tcPr>
          <w:p w14:paraId="7F9D1541"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Շինարարական</w:t>
            </w:r>
            <w:r w:rsidRPr="00101BCC">
              <w:rPr>
                <w:rFonts w:ascii="Arial Armenian" w:hAnsi="Arial Armenian" w:cs="Arial"/>
                <w:sz w:val="22"/>
                <w:szCs w:val="22"/>
              </w:rPr>
              <w:t xml:space="preserve"> </w:t>
            </w:r>
            <w:r w:rsidRPr="00101BCC">
              <w:rPr>
                <w:rFonts w:ascii="Sylfaen" w:hAnsi="Sylfaen" w:cs="Sylfaen"/>
                <w:sz w:val="22"/>
                <w:szCs w:val="22"/>
              </w:rPr>
              <w:t>աղբի</w:t>
            </w:r>
            <w:r w:rsidRPr="00101BCC">
              <w:rPr>
                <w:rFonts w:ascii="Arial Armenian" w:hAnsi="Arial Armenian" w:cs="Arial"/>
                <w:sz w:val="22"/>
                <w:szCs w:val="22"/>
              </w:rPr>
              <w:t xml:space="preserve"> </w:t>
            </w:r>
            <w:r w:rsidRPr="00101BCC">
              <w:rPr>
                <w:rFonts w:ascii="Sylfaen" w:hAnsi="Sylfaen" w:cs="Sylfaen"/>
                <w:sz w:val="22"/>
                <w:szCs w:val="22"/>
              </w:rPr>
              <w:t>բեռնավորում</w:t>
            </w:r>
            <w:r w:rsidRPr="00101BCC">
              <w:rPr>
                <w:rFonts w:ascii="Arial Armenian" w:hAnsi="Arial Armenian" w:cs="Arial"/>
                <w:sz w:val="22"/>
                <w:szCs w:val="22"/>
              </w:rPr>
              <w:br/>
            </w:r>
            <w:r w:rsidRPr="00101BCC">
              <w:rPr>
                <w:rFonts w:ascii="Calibri" w:hAnsi="Calibri" w:cs="Calibri"/>
                <w:sz w:val="22"/>
                <w:szCs w:val="22"/>
              </w:rPr>
              <w:t>Погрузка</w:t>
            </w:r>
            <w:r w:rsidRPr="00101BCC">
              <w:rPr>
                <w:rFonts w:ascii="Arial Armenian" w:hAnsi="Arial Armenian" w:cs="Arial"/>
                <w:sz w:val="22"/>
                <w:szCs w:val="22"/>
              </w:rPr>
              <w:t xml:space="preserve"> </w:t>
            </w:r>
            <w:r w:rsidRPr="00101BCC">
              <w:rPr>
                <w:rFonts w:ascii="Calibri" w:hAnsi="Calibri" w:cs="Calibri"/>
                <w:sz w:val="22"/>
                <w:szCs w:val="22"/>
              </w:rPr>
              <w:t>строительного</w:t>
            </w:r>
            <w:r w:rsidRPr="00101BCC">
              <w:rPr>
                <w:rFonts w:ascii="Arial Armenian" w:hAnsi="Arial Armenian" w:cs="Arial"/>
                <w:sz w:val="22"/>
                <w:szCs w:val="22"/>
              </w:rPr>
              <w:t xml:space="preserve"> </w:t>
            </w:r>
            <w:r w:rsidRPr="00101BCC">
              <w:rPr>
                <w:rFonts w:ascii="Calibri" w:hAnsi="Calibri" w:cs="Calibri"/>
                <w:sz w:val="22"/>
                <w:szCs w:val="22"/>
              </w:rPr>
              <w:lastRenderedPageBreak/>
              <w:t>мусора</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484566D5"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lastRenderedPageBreak/>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2986DBE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28.986</w:t>
            </w:r>
          </w:p>
        </w:tc>
        <w:tc>
          <w:tcPr>
            <w:tcW w:w="1418" w:type="dxa"/>
            <w:tcBorders>
              <w:top w:val="nil"/>
              <w:left w:val="nil"/>
              <w:bottom w:val="single" w:sz="4" w:space="0" w:color="auto"/>
              <w:right w:val="single" w:sz="4" w:space="0" w:color="auto"/>
            </w:tcBorders>
            <w:noWrap/>
            <w:vAlign w:val="center"/>
            <w:hideMark/>
          </w:tcPr>
          <w:p w14:paraId="35AF4E0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0.873</w:t>
            </w:r>
          </w:p>
        </w:tc>
        <w:tc>
          <w:tcPr>
            <w:tcW w:w="1847" w:type="dxa"/>
            <w:tcBorders>
              <w:top w:val="nil"/>
              <w:left w:val="nil"/>
              <w:bottom w:val="single" w:sz="4" w:space="0" w:color="auto"/>
              <w:right w:val="single" w:sz="4" w:space="0" w:color="auto"/>
            </w:tcBorders>
            <w:vAlign w:val="center"/>
            <w:hideMark/>
          </w:tcPr>
          <w:p w14:paraId="2150B72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25.305</w:t>
            </w:r>
          </w:p>
        </w:tc>
        <w:tc>
          <w:tcPr>
            <w:tcW w:w="222" w:type="dxa"/>
            <w:vAlign w:val="center"/>
            <w:hideMark/>
          </w:tcPr>
          <w:p w14:paraId="308F7337" w14:textId="77777777" w:rsidR="00402A13" w:rsidRPr="00101BCC" w:rsidRDefault="00402A13" w:rsidP="00BF48F5">
            <w:pPr>
              <w:rPr>
                <w:sz w:val="20"/>
                <w:szCs w:val="20"/>
              </w:rPr>
            </w:pPr>
          </w:p>
        </w:tc>
      </w:tr>
      <w:tr w:rsidR="00402A13" w:rsidRPr="00101BCC" w14:paraId="57D744C8" w14:textId="77777777" w:rsidTr="00BF48F5">
        <w:trPr>
          <w:trHeight w:val="570"/>
        </w:trPr>
        <w:tc>
          <w:tcPr>
            <w:tcW w:w="738" w:type="dxa"/>
            <w:tcBorders>
              <w:top w:val="nil"/>
              <w:left w:val="single" w:sz="4" w:space="0" w:color="auto"/>
              <w:bottom w:val="single" w:sz="4" w:space="0" w:color="auto"/>
              <w:right w:val="single" w:sz="4" w:space="0" w:color="auto"/>
            </w:tcBorders>
            <w:noWrap/>
            <w:vAlign w:val="center"/>
            <w:hideMark/>
          </w:tcPr>
          <w:p w14:paraId="68B0F0F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w:t>
            </w:r>
          </w:p>
        </w:tc>
        <w:tc>
          <w:tcPr>
            <w:tcW w:w="1317" w:type="dxa"/>
            <w:tcBorders>
              <w:top w:val="nil"/>
              <w:left w:val="nil"/>
              <w:bottom w:val="single" w:sz="4" w:space="0" w:color="auto"/>
              <w:right w:val="single" w:sz="4" w:space="0" w:color="auto"/>
            </w:tcBorders>
            <w:vAlign w:val="center"/>
            <w:hideMark/>
          </w:tcPr>
          <w:p w14:paraId="671A3AA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310-13</w:t>
            </w:r>
          </w:p>
        </w:tc>
        <w:tc>
          <w:tcPr>
            <w:tcW w:w="2865" w:type="dxa"/>
            <w:tcBorders>
              <w:top w:val="nil"/>
              <w:left w:val="nil"/>
              <w:bottom w:val="single" w:sz="4" w:space="0" w:color="auto"/>
              <w:right w:val="single" w:sz="4" w:space="0" w:color="auto"/>
            </w:tcBorders>
            <w:vAlign w:val="center"/>
            <w:hideMark/>
          </w:tcPr>
          <w:p w14:paraId="74482414"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Տեղափոխում</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13 </w:t>
            </w:r>
            <w:r w:rsidRPr="00101BCC">
              <w:rPr>
                <w:rFonts w:ascii="Sylfaen" w:hAnsi="Sylfaen" w:cs="Sylfaen"/>
                <w:sz w:val="22"/>
                <w:szCs w:val="22"/>
              </w:rPr>
              <w:t>կմ</w:t>
            </w:r>
            <w:r w:rsidRPr="00101BCC">
              <w:rPr>
                <w:rFonts w:ascii="Arial Armenian" w:hAnsi="Arial Armenian" w:cs="Arial"/>
                <w:sz w:val="22"/>
                <w:szCs w:val="22"/>
              </w:rPr>
              <w:br/>
            </w:r>
            <w:r w:rsidRPr="00101BCC">
              <w:rPr>
                <w:rFonts w:ascii="Calibri" w:hAnsi="Calibri" w:cs="Calibri"/>
                <w:sz w:val="22"/>
                <w:szCs w:val="22"/>
              </w:rPr>
              <w:t>Перевозка</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13 </w:t>
            </w:r>
            <w:r w:rsidRPr="00101BCC">
              <w:rPr>
                <w:rFonts w:ascii="Calibri" w:hAnsi="Calibri" w:cs="Calibri"/>
                <w:sz w:val="22"/>
                <w:szCs w:val="22"/>
              </w:rPr>
              <w:t>км</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0E9CFB32"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տոննա</w:t>
            </w:r>
            <w:r w:rsidRPr="00101BCC">
              <w:rPr>
                <w:rFonts w:ascii="Arial Armenian" w:hAnsi="Arial Armenian" w:cs="Arial"/>
                <w:sz w:val="22"/>
                <w:szCs w:val="22"/>
              </w:rPr>
              <w:t xml:space="preserve"> </w:t>
            </w:r>
            <w:r w:rsidRPr="00101BCC">
              <w:rPr>
                <w:rFonts w:ascii="Calibri" w:hAnsi="Calibri" w:cs="Calibri"/>
                <w:sz w:val="22"/>
                <w:szCs w:val="22"/>
              </w:rPr>
              <w:t>тонна</w:t>
            </w:r>
          </w:p>
        </w:tc>
        <w:tc>
          <w:tcPr>
            <w:tcW w:w="1517" w:type="dxa"/>
            <w:tcBorders>
              <w:top w:val="nil"/>
              <w:left w:val="nil"/>
              <w:bottom w:val="single" w:sz="4" w:space="0" w:color="auto"/>
              <w:right w:val="single" w:sz="4" w:space="0" w:color="auto"/>
            </w:tcBorders>
            <w:noWrap/>
            <w:vAlign w:val="center"/>
            <w:hideMark/>
          </w:tcPr>
          <w:p w14:paraId="375D5E3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48.575</w:t>
            </w:r>
          </w:p>
        </w:tc>
        <w:tc>
          <w:tcPr>
            <w:tcW w:w="1418" w:type="dxa"/>
            <w:tcBorders>
              <w:top w:val="nil"/>
              <w:left w:val="nil"/>
              <w:bottom w:val="single" w:sz="4" w:space="0" w:color="auto"/>
              <w:right w:val="single" w:sz="4" w:space="0" w:color="auto"/>
            </w:tcBorders>
            <w:noWrap/>
            <w:vAlign w:val="center"/>
            <w:hideMark/>
          </w:tcPr>
          <w:p w14:paraId="13F5496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3.71</w:t>
            </w:r>
          </w:p>
        </w:tc>
        <w:tc>
          <w:tcPr>
            <w:tcW w:w="1847" w:type="dxa"/>
            <w:tcBorders>
              <w:top w:val="nil"/>
              <w:left w:val="nil"/>
              <w:bottom w:val="single" w:sz="4" w:space="0" w:color="auto"/>
              <w:right w:val="single" w:sz="4" w:space="0" w:color="auto"/>
            </w:tcBorders>
            <w:vAlign w:val="center"/>
            <w:hideMark/>
          </w:tcPr>
          <w:p w14:paraId="440D452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180.213</w:t>
            </w:r>
          </w:p>
        </w:tc>
        <w:tc>
          <w:tcPr>
            <w:tcW w:w="222" w:type="dxa"/>
            <w:vAlign w:val="center"/>
            <w:hideMark/>
          </w:tcPr>
          <w:p w14:paraId="4C223850" w14:textId="77777777" w:rsidR="00402A13" w:rsidRPr="00101BCC" w:rsidRDefault="00402A13" w:rsidP="00BF48F5">
            <w:pPr>
              <w:rPr>
                <w:sz w:val="20"/>
                <w:szCs w:val="20"/>
              </w:rPr>
            </w:pPr>
          </w:p>
        </w:tc>
      </w:tr>
      <w:tr w:rsidR="00402A13" w:rsidRPr="00101BCC" w14:paraId="2066A15A" w14:textId="77777777" w:rsidTr="00BF48F5">
        <w:trPr>
          <w:trHeight w:val="1140"/>
        </w:trPr>
        <w:tc>
          <w:tcPr>
            <w:tcW w:w="738" w:type="dxa"/>
            <w:tcBorders>
              <w:top w:val="nil"/>
              <w:left w:val="single" w:sz="4" w:space="0" w:color="auto"/>
              <w:bottom w:val="nil"/>
              <w:right w:val="single" w:sz="4" w:space="0" w:color="auto"/>
            </w:tcBorders>
            <w:noWrap/>
            <w:vAlign w:val="center"/>
            <w:hideMark/>
          </w:tcPr>
          <w:p w14:paraId="78767FD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w:t>
            </w:r>
          </w:p>
        </w:tc>
        <w:tc>
          <w:tcPr>
            <w:tcW w:w="1317" w:type="dxa"/>
            <w:tcBorders>
              <w:top w:val="nil"/>
              <w:left w:val="nil"/>
              <w:bottom w:val="nil"/>
              <w:right w:val="single" w:sz="4" w:space="0" w:color="auto"/>
            </w:tcBorders>
            <w:vAlign w:val="center"/>
            <w:hideMark/>
          </w:tcPr>
          <w:p w14:paraId="7512B35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27-312</w:t>
            </w:r>
          </w:p>
        </w:tc>
        <w:tc>
          <w:tcPr>
            <w:tcW w:w="2865" w:type="dxa"/>
            <w:tcBorders>
              <w:top w:val="nil"/>
              <w:left w:val="nil"/>
              <w:bottom w:val="nil"/>
              <w:right w:val="single" w:sz="4" w:space="0" w:color="auto"/>
            </w:tcBorders>
            <w:vAlign w:val="center"/>
            <w:hideMark/>
          </w:tcPr>
          <w:p w14:paraId="69761964"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Հողային</w:t>
            </w:r>
            <w:r w:rsidRPr="00101BCC">
              <w:rPr>
                <w:rFonts w:ascii="Arial Armenian" w:hAnsi="Arial Armenian" w:cs="Arial"/>
                <w:sz w:val="22"/>
                <w:szCs w:val="22"/>
              </w:rPr>
              <w:t xml:space="preserve"> </w:t>
            </w:r>
            <w:r w:rsidRPr="00101BCC">
              <w:rPr>
                <w:rFonts w:ascii="Sylfaen" w:hAnsi="Sylfaen" w:cs="Sylfaen"/>
                <w:sz w:val="22"/>
                <w:szCs w:val="22"/>
              </w:rPr>
              <w:t>շերտում</w:t>
            </w:r>
            <w:r w:rsidRPr="00101BCC">
              <w:rPr>
                <w:rFonts w:ascii="Arial Armenian" w:hAnsi="Arial Armenian" w:cs="Arial"/>
                <w:sz w:val="22"/>
                <w:szCs w:val="22"/>
              </w:rPr>
              <w:t xml:space="preserve"> </w:t>
            </w:r>
            <w:r w:rsidRPr="00101BCC">
              <w:rPr>
                <w:rFonts w:ascii="Sylfaen" w:hAnsi="Sylfaen" w:cs="Sylfaen"/>
                <w:sz w:val="22"/>
                <w:szCs w:val="22"/>
              </w:rPr>
              <w:t>ոչ</w:t>
            </w:r>
            <w:r w:rsidRPr="00101BCC">
              <w:rPr>
                <w:rFonts w:ascii="Arial Armenian" w:hAnsi="Arial Armenian" w:cs="Arial"/>
                <w:sz w:val="22"/>
                <w:szCs w:val="22"/>
              </w:rPr>
              <w:t xml:space="preserve"> </w:t>
            </w:r>
            <w:r w:rsidRPr="00101BCC">
              <w:rPr>
                <w:rFonts w:ascii="Sylfaen" w:hAnsi="Sylfaen" w:cs="Sylfaen"/>
                <w:sz w:val="22"/>
                <w:szCs w:val="22"/>
              </w:rPr>
              <w:t>հյուսված</w:t>
            </w:r>
            <w:r w:rsidRPr="00101BCC">
              <w:rPr>
                <w:rFonts w:ascii="Arial Armenian" w:hAnsi="Arial Armenian" w:cs="Arial"/>
                <w:sz w:val="22"/>
                <w:szCs w:val="22"/>
              </w:rPr>
              <w:t xml:space="preserve"> </w:t>
            </w:r>
            <w:r w:rsidRPr="00101BCC">
              <w:rPr>
                <w:rFonts w:ascii="Sylfaen" w:hAnsi="Sylfaen" w:cs="Sylfaen"/>
                <w:sz w:val="22"/>
                <w:szCs w:val="22"/>
              </w:rPr>
              <w:t>սինթետիկ</w:t>
            </w:r>
            <w:r w:rsidRPr="00101BCC">
              <w:rPr>
                <w:rFonts w:ascii="Arial Armenian" w:hAnsi="Arial Armenian" w:cs="Arial"/>
                <w:sz w:val="22"/>
                <w:szCs w:val="22"/>
              </w:rPr>
              <w:t xml:space="preserve"> </w:t>
            </w:r>
            <w:r w:rsidRPr="00101BCC">
              <w:rPr>
                <w:rFonts w:ascii="Sylfaen" w:hAnsi="Sylfaen" w:cs="Sylfaen"/>
                <w:sz w:val="22"/>
                <w:szCs w:val="22"/>
              </w:rPr>
              <w:t>նյութից</w:t>
            </w:r>
            <w:r w:rsidRPr="00101BCC">
              <w:rPr>
                <w:rFonts w:ascii="Arial Armenian" w:hAnsi="Arial Armenian" w:cs="Arial"/>
                <w:sz w:val="22"/>
                <w:szCs w:val="22"/>
              </w:rPr>
              <w:t xml:space="preserve"> </w:t>
            </w:r>
            <w:r w:rsidRPr="00101BCC">
              <w:rPr>
                <w:rFonts w:ascii="Sylfaen" w:hAnsi="Sylfaen" w:cs="Sylfaen"/>
                <w:sz w:val="22"/>
                <w:szCs w:val="22"/>
              </w:rPr>
              <w:t>միջշերտերի</w:t>
            </w:r>
            <w:r w:rsidRPr="00101BCC">
              <w:rPr>
                <w:rFonts w:ascii="Arial Armenian" w:hAnsi="Arial Armenian" w:cs="Arial"/>
                <w:sz w:val="22"/>
                <w:szCs w:val="22"/>
              </w:rPr>
              <w:t xml:space="preserve"> </w:t>
            </w:r>
            <w:r w:rsidRPr="00101BCC">
              <w:rPr>
                <w:rFonts w:ascii="Sylfaen" w:hAnsi="Sylfaen" w:cs="Sylfaen"/>
                <w:sz w:val="22"/>
                <w:szCs w:val="22"/>
              </w:rPr>
              <w:t>կառուցում՝</w:t>
            </w:r>
            <w:r w:rsidRPr="00101BCC">
              <w:rPr>
                <w:rFonts w:ascii="Arial Armenian" w:hAnsi="Arial Armenian" w:cs="Arial"/>
                <w:sz w:val="22"/>
                <w:szCs w:val="22"/>
              </w:rPr>
              <w:t xml:space="preserve"> </w:t>
            </w:r>
            <w:r w:rsidRPr="00101BCC">
              <w:rPr>
                <w:rFonts w:ascii="Sylfaen" w:hAnsi="Sylfaen" w:cs="Sylfaen"/>
                <w:sz w:val="22"/>
                <w:szCs w:val="22"/>
              </w:rPr>
              <w:t>պատյանում</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ПРОСЛОЕК</w:t>
            </w:r>
            <w:r w:rsidRPr="00101BCC">
              <w:rPr>
                <w:rFonts w:ascii="Arial Armenian" w:hAnsi="Arial Armenian" w:cs="Arial"/>
                <w:sz w:val="22"/>
                <w:szCs w:val="22"/>
              </w:rPr>
              <w:t xml:space="preserve"> </w:t>
            </w:r>
            <w:r w:rsidRPr="00101BCC">
              <w:rPr>
                <w:rFonts w:ascii="Calibri" w:hAnsi="Calibri" w:cs="Calibri"/>
                <w:sz w:val="22"/>
                <w:szCs w:val="22"/>
              </w:rPr>
              <w:t>ИЗ</w:t>
            </w:r>
            <w:r w:rsidRPr="00101BCC">
              <w:rPr>
                <w:rFonts w:ascii="Arial Armenian" w:hAnsi="Arial Armenian" w:cs="Arial"/>
                <w:sz w:val="22"/>
                <w:szCs w:val="22"/>
              </w:rPr>
              <w:t xml:space="preserve"> </w:t>
            </w:r>
            <w:r w:rsidRPr="00101BCC">
              <w:rPr>
                <w:rFonts w:ascii="Calibri" w:hAnsi="Calibri" w:cs="Calibri"/>
                <w:sz w:val="22"/>
                <w:szCs w:val="22"/>
              </w:rPr>
              <w:t>НЕТКАНОГО</w:t>
            </w:r>
            <w:r w:rsidRPr="00101BCC">
              <w:rPr>
                <w:rFonts w:ascii="Arial Armenian" w:hAnsi="Arial Armenian" w:cs="Arial"/>
                <w:sz w:val="22"/>
                <w:szCs w:val="22"/>
              </w:rPr>
              <w:t xml:space="preserve"> </w:t>
            </w:r>
            <w:r w:rsidRPr="00101BCC">
              <w:rPr>
                <w:rFonts w:ascii="Calibri" w:hAnsi="Calibri" w:cs="Calibri"/>
                <w:sz w:val="22"/>
                <w:szCs w:val="22"/>
              </w:rPr>
              <w:t>СИНТЕТИЧЕСКОГО</w:t>
            </w:r>
            <w:r w:rsidRPr="00101BCC">
              <w:rPr>
                <w:rFonts w:ascii="Arial Armenian" w:hAnsi="Arial Armenian" w:cs="Arial"/>
                <w:sz w:val="22"/>
                <w:szCs w:val="22"/>
              </w:rPr>
              <w:t xml:space="preserve"> </w:t>
            </w:r>
            <w:r w:rsidRPr="00101BCC">
              <w:rPr>
                <w:rFonts w:ascii="Calibri" w:hAnsi="Calibri" w:cs="Calibri"/>
                <w:sz w:val="22"/>
                <w:szCs w:val="22"/>
              </w:rPr>
              <w:t>МАТЕРИАЛА</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ЗЕМЛЯНОМ</w:t>
            </w:r>
            <w:r w:rsidRPr="00101BCC">
              <w:rPr>
                <w:rFonts w:ascii="Arial Armenian" w:hAnsi="Arial Armenian" w:cs="Arial"/>
                <w:sz w:val="22"/>
                <w:szCs w:val="22"/>
              </w:rPr>
              <w:t xml:space="preserve"> </w:t>
            </w:r>
            <w:r w:rsidRPr="00101BCC">
              <w:rPr>
                <w:rFonts w:ascii="Calibri" w:hAnsi="Calibri" w:cs="Calibri"/>
                <w:sz w:val="22"/>
                <w:szCs w:val="22"/>
              </w:rPr>
              <w:t>ПОЛОТНЕ</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ОБОЙМЕ</w:t>
            </w:r>
          </w:p>
        </w:tc>
        <w:tc>
          <w:tcPr>
            <w:tcW w:w="1278" w:type="dxa"/>
            <w:tcBorders>
              <w:top w:val="nil"/>
              <w:left w:val="nil"/>
              <w:bottom w:val="single" w:sz="4" w:space="0" w:color="auto"/>
              <w:right w:val="single" w:sz="4" w:space="0" w:color="auto"/>
            </w:tcBorders>
            <w:vAlign w:val="center"/>
            <w:hideMark/>
          </w:tcPr>
          <w:p w14:paraId="72B911FA"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Calibri" w:hAnsi="Calibri" w:cs="Calibri"/>
                <w:sz w:val="22"/>
                <w:szCs w:val="22"/>
              </w:rPr>
              <w:t>м</w:t>
            </w:r>
          </w:p>
        </w:tc>
        <w:tc>
          <w:tcPr>
            <w:tcW w:w="1517" w:type="dxa"/>
            <w:tcBorders>
              <w:top w:val="nil"/>
              <w:left w:val="nil"/>
              <w:bottom w:val="single" w:sz="4" w:space="0" w:color="auto"/>
              <w:right w:val="single" w:sz="4" w:space="0" w:color="auto"/>
            </w:tcBorders>
            <w:noWrap/>
            <w:vAlign w:val="center"/>
            <w:hideMark/>
          </w:tcPr>
          <w:p w14:paraId="40F39F4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42.835</w:t>
            </w:r>
          </w:p>
        </w:tc>
        <w:tc>
          <w:tcPr>
            <w:tcW w:w="1418" w:type="dxa"/>
            <w:tcBorders>
              <w:top w:val="nil"/>
              <w:left w:val="nil"/>
              <w:bottom w:val="single" w:sz="4" w:space="0" w:color="auto"/>
              <w:right w:val="single" w:sz="4" w:space="0" w:color="auto"/>
            </w:tcBorders>
            <w:noWrap/>
            <w:vAlign w:val="center"/>
            <w:hideMark/>
          </w:tcPr>
          <w:p w14:paraId="5D3333F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0.201</w:t>
            </w:r>
          </w:p>
        </w:tc>
        <w:tc>
          <w:tcPr>
            <w:tcW w:w="1847" w:type="dxa"/>
            <w:tcBorders>
              <w:top w:val="nil"/>
              <w:left w:val="nil"/>
              <w:bottom w:val="single" w:sz="4" w:space="0" w:color="auto"/>
              <w:right w:val="single" w:sz="4" w:space="0" w:color="auto"/>
            </w:tcBorders>
            <w:vAlign w:val="center"/>
            <w:hideMark/>
          </w:tcPr>
          <w:p w14:paraId="105EB47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8.610</w:t>
            </w:r>
          </w:p>
        </w:tc>
        <w:tc>
          <w:tcPr>
            <w:tcW w:w="222" w:type="dxa"/>
            <w:vAlign w:val="center"/>
            <w:hideMark/>
          </w:tcPr>
          <w:p w14:paraId="1C3E62F2" w14:textId="77777777" w:rsidR="00402A13" w:rsidRPr="00101BCC" w:rsidRDefault="00402A13" w:rsidP="00BF48F5">
            <w:pPr>
              <w:rPr>
                <w:sz w:val="20"/>
                <w:szCs w:val="20"/>
              </w:rPr>
            </w:pPr>
          </w:p>
        </w:tc>
      </w:tr>
      <w:tr w:rsidR="00402A13" w:rsidRPr="00101BCC" w14:paraId="4AB3D3C4" w14:textId="77777777" w:rsidTr="00BF48F5">
        <w:trPr>
          <w:trHeight w:val="1140"/>
        </w:trPr>
        <w:tc>
          <w:tcPr>
            <w:tcW w:w="738" w:type="dxa"/>
            <w:tcBorders>
              <w:top w:val="single" w:sz="4" w:space="0" w:color="auto"/>
              <w:left w:val="single" w:sz="4" w:space="0" w:color="auto"/>
              <w:bottom w:val="nil"/>
              <w:right w:val="single" w:sz="4" w:space="0" w:color="auto"/>
            </w:tcBorders>
            <w:noWrap/>
            <w:vAlign w:val="center"/>
            <w:hideMark/>
          </w:tcPr>
          <w:p w14:paraId="1C48BF7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w:t>
            </w:r>
          </w:p>
        </w:tc>
        <w:tc>
          <w:tcPr>
            <w:tcW w:w="1317" w:type="dxa"/>
            <w:tcBorders>
              <w:top w:val="single" w:sz="4" w:space="0" w:color="auto"/>
              <w:left w:val="nil"/>
              <w:bottom w:val="nil"/>
              <w:right w:val="single" w:sz="4" w:space="0" w:color="auto"/>
            </w:tcBorders>
            <w:vAlign w:val="center"/>
            <w:hideMark/>
          </w:tcPr>
          <w:p w14:paraId="2DE5A31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27-19</w:t>
            </w:r>
          </w:p>
        </w:tc>
        <w:tc>
          <w:tcPr>
            <w:tcW w:w="2865" w:type="dxa"/>
            <w:tcBorders>
              <w:top w:val="single" w:sz="4" w:space="0" w:color="auto"/>
              <w:left w:val="nil"/>
              <w:bottom w:val="nil"/>
              <w:right w:val="single" w:sz="4" w:space="0" w:color="auto"/>
            </w:tcBorders>
            <w:vAlign w:val="center"/>
            <w:hideMark/>
          </w:tcPr>
          <w:p w14:paraId="5DAEEDBE"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Հիմքերի</w:t>
            </w:r>
            <w:r w:rsidRPr="00101BCC">
              <w:rPr>
                <w:rFonts w:ascii="Arial Armenian" w:hAnsi="Arial Armenian" w:cs="Arial"/>
                <w:sz w:val="22"/>
                <w:szCs w:val="22"/>
              </w:rPr>
              <w:t xml:space="preserve"> </w:t>
            </w:r>
            <w:r w:rsidRPr="00101BCC">
              <w:rPr>
                <w:rFonts w:ascii="Sylfaen" w:hAnsi="Sylfaen" w:cs="Sylfaen"/>
                <w:sz w:val="22"/>
                <w:szCs w:val="22"/>
              </w:rPr>
              <w:t>տակ</w:t>
            </w:r>
            <w:r w:rsidRPr="00101BCC">
              <w:rPr>
                <w:rFonts w:ascii="Arial Armenian" w:hAnsi="Arial Armenian" w:cs="Arial"/>
                <w:sz w:val="22"/>
                <w:szCs w:val="22"/>
              </w:rPr>
              <w:t xml:space="preserve"> </w:t>
            </w:r>
            <w:r w:rsidRPr="00101BCC">
              <w:rPr>
                <w:rFonts w:ascii="Sylfaen" w:hAnsi="Sylfaen" w:cs="Sylfaen"/>
                <w:sz w:val="22"/>
                <w:szCs w:val="22"/>
              </w:rPr>
              <w:t>պատրաստող</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հարթեցնող</w:t>
            </w:r>
            <w:r w:rsidRPr="00101BCC">
              <w:rPr>
                <w:rFonts w:ascii="Arial Armenian" w:hAnsi="Arial Armenian" w:cs="Arial"/>
                <w:sz w:val="22"/>
                <w:szCs w:val="22"/>
              </w:rPr>
              <w:t xml:space="preserve"> </w:t>
            </w:r>
            <w:r w:rsidRPr="00101BCC">
              <w:rPr>
                <w:rFonts w:ascii="Sylfaen" w:hAnsi="Sylfaen" w:cs="Sylfaen"/>
                <w:sz w:val="22"/>
                <w:szCs w:val="22"/>
              </w:rPr>
              <w:t>շերտերի</w:t>
            </w:r>
            <w:r w:rsidRPr="00101BCC">
              <w:rPr>
                <w:rFonts w:ascii="Arial Armenian" w:hAnsi="Arial Armenian" w:cs="Arial"/>
                <w:sz w:val="22"/>
                <w:szCs w:val="22"/>
              </w:rPr>
              <w:t xml:space="preserve"> </w:t>
            </w:r>
            <w:r w:rsidRPr="00101BCC">
              <w:rPr>
                <w:rFonts w:ascii="Sylfaen" w:hAnsi="Sylfaen" w:cs="Sylfaen"/>
                <w:sz w:val="22"/>
                <w:szCs w:val="22"/>
              </w:rPr>
              <w:t>կառուցում՝</w:t>
            </w:r>
            <w:r w:rsidRPr="00101BCC">
              <w:rPr>
                <w:rFonts w:ascii="Arial Armenian" w:hAnsi="Arial Armenian" w:cs="Arial"/>
                <w:sz w:val="22"/>
                <w:szCs w:val="22"/>
              </w:rPr>
              <w:t xml:space="preserve"> </w:t>
            </w:r>
            <w:r w:rsidRPr="00101BCC">
              <w:rPr>
                <w:rFonts w:ascii="Sylfaen" w:hAnsi="Sylfaen" w:cs="Sylfaen"/>
                <w:sz w:val="22"/>
                <w:szCs w:val="22"/>
              </w:rPr>
              <w:t>ավազից</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ПОДСТИЛАЮЩИХ</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ВЫРАВНИВАЮЩИХ</w:t>
            </w:r>
            <w:r w:rsidRPr="00101BCC">
              <w:rPr>
                <w:rFonts w:ascii="Arial Armenian" w:hAnsi="Arial Armenian" w:cs="Arial"/>
                <w:sz w:val="22"/>
                <w:szCs w:val="22"/>
              </w:rPr>
              <w:t xml:space="preserve"> </w:t>
            </w:r>
            <w:r w:rsidRPr="00101BCC">
              <w:rPr>
                <w:rFonts w:ascii="Calibri" w:hAnsi="Calibri" w:cs="Calibri"/>
                <w:sz w:val="22"/>
                <w:szCs w:val="22"/>
              </w:rPr>
              <w:t>СЛОЕВ</w:t>
            </w:r>
            <w:r w:rsidRPr="00101BCC">
              <w:rPr>
                <w:rFonts w:ascii="Arial Armenian" w:hAnsi="Arial Armenian" w:cs="Arial"/>
                <w:sz w:val="22"/>
                <w:szCs w:val="22"/>
              </w:rPr>
              <w:t xml:space="preserve"> </w:t>
            </w:r>
            <w:r w:rsidRPr="00101BCC">
              <w:rPr>
                <w:rFonts w:ascii="Calibri" w:hAnsi="Calibri" w:cs="Calibri"/>
                <w:sz w:val="22"/>
                <w:szCs w:val="22"/>
              </w:rPr>
              <w:t>ОСНОВАНИЙ</w:t>
            </w:r>
            <w:r w:rsidRPr="00101BCC">
              <w:rPr>
                <w:rFonts w:ascii="Arial Armenian" w:hAnsi="Arial Armenian" w:cs="Arial"/>
                <w:sz w:val="22"/>
                <w:szCs w:val="22"/>
              </w:rPr>
              <w:t xml:space="preserve"> </w:t>
            </w:r>
            <w:r w:rsidRPr="00101BCC">
              <w:rPr>
                <w:rFonts w:ascii="Calibri" w:hAnsi="Calibri" w:cs="Calibri"/>
                <w:sz w:val="22"/>
                <w:szCs w:val="22"/>
              </w:rPr>
              <w:t>ИЗ</w:t>
            </w:r>
            <w:r w:rsidRPr="00101BCC">
              <w:rPr>
                <w:rFonts w:ascii="Arial Armenian" w:hAnsi="Arial Armenian" w:cs="Arial"/>
                <w:sz w:val="22"/>
                <w:szCs w:val="22"/>
              </w:rPr>
              <w:t xml:space="preserve"> </w:t>
            </w:r>
            <w:r w:rsidRPr="00101BCC">
              <w:rPr>
                <w:rFonts w:ascii="Calibri" w:hAnsi="Calibri" w:cs="Calibri"/>
                <w:sz w:val="22"/>
                <w:szCs w:val="22"/>
              </w:rPr>
              <w:t>ПЕСКА</w:t>
            </w:r>
          </w:p>
        </w:tc>
        <w:tc>
          <w:tcPr>
            <w:tcW w:w="1278" w:type="dxa"/>
            <w:tcBorders>
              <w:top w:val="nil"/>
              <w:left w:val="nil"/>
              <w:bottom w:val="single" w:sz="4" w:space="0" w:color="auto"/>
              <w:right w:val="single" w:sz="4" w:space="0" w:color="auto"/>
            </w:tcBorders>
            <w:vAlign w:val="center"/>
            <w:hideMark/>
          </w:tcPr>
          <w:p w14:paraId="1AE36EF0"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2223A9A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17.13</w:t>
            </w:r>
          </w:p>
        </w:tc>
        <w:tc>
          <w:tcPr>
            <w:tcW w:w="1418" w:type="dxa"/>
            <w:tcBorders>
              <w:top w:val="nil"/>
              <w:left w:val="nil"/>
              <w:bottom w:val="single" w:sz="4" w:space="0" w:color="auto"/>
              <w:right w:val="single" w:sz="4" w:space="0" w:color="auto"/>
            </w:tcBorders>
            <w:noWrap/>
            <w:vAlign w:val="center"/>
            <w:hideMark/>
          </w:tcPr>
          <w:p w14:paraId="4D305BE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12.00</w:t>
            </w:r>
          </w:p>
        </w:tc>
        <w:tc>
          <w:tcPr>
            <w:tcW w:w="1847" w:type="dxa"/>
            <w:tcBorders>
              <w:top w:val="nil"/>
              <w:left w:val="nil"/>
              <w:bottom w:val="single" w:sz="4" w:space="0" w:color="auto"/>
              <w:right w:val="single" w:sz="4" w:space="0" w:color="auto"/>
            </w:tcBorders>
            <w:vAlign w:val="center"/>
            <w:hideMark/>
          </w:tcPr>
          <w:p w14:paraId="5342D73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205.560</w:t>
            </w:r>
          </w:p>
        </w:tc>
        <w:tc>
          <w:tcPr>
            <w:tcW w:w="222" w:type="dxa"/>
            <w:vAlign w:val="center"/>
            <w:hideMark/>
          </w:tcPr>
          <w:p w14:paraId="4647C741" w14:textId="77777777" w:rsidR="00402A13" w:rsidRPr="00101BCC" w:rsidRDefault="00402A13" w:rsidP="00BF48F5">
            <w:pPr>
              <w:rPr>
                <w:sz w:val="20"/>
                <w:szCs w:val="20"/>
              </w:rPr>
            </w:pPr>
          </w:p>
        </w:tc>
      </w:tr>
      <w:tr w:rsidR="00402A13" w:rsidRPr="00101BCC" w14:paraId="3FC0ADF1" w14:textId="77777777" w:rsidTr="00BF48F5">
        <w:trPr>
          <w:trHeight w:val="1140"/>
        </w:trPr>
        <w:tc>
          <w:tcPr>
            <w:tcW w:w="738" w:type="dxa"/>
            <w:tcBorders>
              <w:top w:val="single" w:sz="4" w:space="0" w:color="auto"/>
              <w:left w:val="single" w:sz="4" w:space="0" w:color="auto"/>
              <w:bottom w:val="nil"/>
              <w:right w:val="single" w:sz="4" w:space="0" w:color="auto"/>
            </w:tcBorders>
            <w:noWrap/>
            <w:vAlign w:val="center"/>
            <w:hideMark/>
          </w:tcPr>
          <w:p w14:paraId="6FCFE72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w:t>
            </w:r>
          </w:p>
        </w:tc>
        <w:tc>
          <w:tcPr>
            <w:tcW w:w="1317" w:type="dxa"/>
            <w:tcBorders>
              <w:top w:val="single" w:sz="4" w:space="0" w:color="auto"/>
              <w:left w:val="nil"/>
              <w:bottom w:val="nil"/>
              <w:right w:val="single" w:sz="4" w:space="0" w:color="auto"/>
            </w:tcBorders>
            <w:vAlign w:val="center"/>
            <w:hideMark/>
          </w:tcPr>
          <w:p w14:paraId="15E3EB6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27-114</w:t>
            </w:r>
          </w:p>
        </w:tc>
        <w:tc>
          <w:tcPr>
            <w:tcW w:w="2865" w:type="dxa"/>
            <w:tcBorders>
              <w:top w:val="single" w:sz="4" w:space="0" w:color="auto"/>
              <w:left w:val="nil"/>
              <w:bottom w:val="nil"/>
              <w:right w:val="single" w:sz="4" w:space="0" w:color="auto"/>
            </w:tcBorders>
            <w:vAlign w:val="center"/>
            <w:hideMark/>
          </w:tcPr>
          <w:p w14:paraId="63C9E032"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Ցեմենտ</w:t>
            </w:r>
            <w:r w:rsidRPr="00101BCC">
              <w:rPr>
                <w:rFonts w:ascii="Arial Armenian" w:hAnsi="Arial Armenian" w:cs="Arial"/>
                <w:sz w:val="22"/>
                <w:szCs w:val="22"/>
              </w:rPr>
              <w:t>-</w:t>
            </w:r>
            <w:r w:rsidRPr="00101BCC">
              <w:rPr>
                <w:rFonts w:ascii="Sylfaen" w:hAnsi="Sylfaen" w:cs="Sylfaen"/>
                <w:sz w:val="22"/>
                <w:szCs w:val="22"/>
              </w:rPr>
              <w:t>բետոնե</w:t>
            </w:r>
            <w:r w:rsidRPr="00101BCC">
              <w:rPr>
                <w:rFonts w:ascii="Arial Armenian" w:hAnsi="Arial Armenian" w:cs="Arial"/>
                <w:sz w:val="22"/>
                <w:szCs w:val="22"/>
              </w:rPr>
              <w:t xml:space="preserve"> </w:t>
            </w:r>
            <w:r w:rsidRPr="00101BCC">
              <w:rPr>
                <w:rFonts w:ascii="Sylfaen" w:hAnsi="Sylfaen" w:cs="Sylfaen"/>
                <w:sz w:val="22"/>
                <w:szCs w:val="22"/>
              </w:rPr>
              <w:t>ծածկույթների</w:t>
            </w:r>
            <w:r w:rsidRPr="00101BCC">
              <w:rPr>
                <w:rFonts w:ascii="Arial Armenian" w:hAnsi="Arial Armenian" w:cs="Arial"/>
                <w:sz w:val="22"/>
                <w:szCs w:val="22"/>
              </w:rPr>
              <w:t xml:space="preserve"> </w:t>
            </w:r>
            <w:r w:rsidRPr="00101BCC">
              <w:rPr>
                <w:rFonts w:ascii="Sylfaen" w:hAnsi="Sylfaen" w:cs="Sylfaen"/>
                <w:sz w:val="22"/>
                <w:szCs w:val="22"/>
              </w:rPr>
              <w:t>իրականացնում</w:t>
            </w:r>
            <w:r w:rsidRPr="00101BCC">
              <w:rPr>
                <w:rFonts w:ascii="Arial Armenian" w:hAnsi="Arial Armenian" w:cs="Arial"/>
                <w:sz w:val="22"/>
                <w:szCs w:val="22"/>
              </w:rPr>
              <w:t xml:space="preserve"> 20</w:t>
            </w:r>
            <w:r w:rsidRPr="00101BCC">
              <w:rPr>
                <w:rFonts w:ascii="Sylfaen" w:hAnsi="Sylfaen" w:cs="Sylfaen"/>
                <w:sz w:val="22"/>
                <w:szCs w:val="22"/>
              </w:rPr>
              <w:t>սմ</w:t>
            </w:r>
            <w:r w:rsidRPr="00101BCC">
              <w:rPr>
                <w:rFonts w:ascii="Arial Armenian" w:hAnsi="Arial Armenian" w:cs="Arial"/>
                <w:sz w:val="22"/>
                <w:szCs w:val="22"/>
              </w:rPr>
              <w:t xml:space="preserve"> </w:t>
            </w:r>
            <w:r w:rsidRPr="00101BCC">
              <w:rPr>
                <w:rFonts w:ascii="Sylfaen" w:hAnsi="Sylfaen" w:cs="Sylfaen"/>
                <w:sz w:val="22"/>
                <w:szCs w:val="22"/>
              </w:rPr>
              <w:t>հաստ</w:t>
            </w:r>
            <w:r w:rsidRPr="00101BCC">
              <w:rPr>
                <w:rFonts w:ascii="Arial Armenian" w:hAnsi="Arial Armenian" w:cs="Arial"/>
                <w:sz w:val="22"/>
                <w:szCs w:val="22"/>
              </w:rPr>
              <w:t xml:space="preserve">,, </w:t>
            </w:r>
            <w:r w:rsidRPr="00101BCC">
              <w:rPr>
                <w:rFonts w:ascii="Sylfaen" w:hAnsi="Sylfaen" w:cs="Sylfaen"/>
                <w:sz w:val="22"/>
                <w:szCs w:val="22"/>
              </w:rPr>
              <w:t>մանր</w:t>
            </w:r>
            <w:r w:rsidRPr="00101BCC">
              <w:rPr>
                <w:rFonts w:ascii="Arial Armenian" w:hAnsi="Arial Armenian" w:cs="Arial"/>
                <w:sz w:val="22"/>
                <w:szCs w:val="22"/>
              </w:rPr>
              <w:t xml:space="preserve"> </w:t>
            </w:r>
            <w:r w:rsidRPr="00101BCC">
              <w:rPr>
                <w:rFonts w:ascii="Sylfaen" w:hAnsi="Sylfaen" w:cs="Sylfaen"/>
                <w:sz w:val="22"/>
                <w:szCs w:val="22"/>
              </w:rPr>
              <w:t>մեխանիզացիայի</w:t>
            </w:r>
            <w:r w:rsidRPr="00101BCC">
              <w:rPr>
                <w:rFonts w:ascii="Arial Armenian" w:hAnsi="Arial Armenian" w:cs="Arial"/>
                <w:sz w:val="22"/>
                <w:szCs w:val="22"/>
              </w:rPr>
              <w:t xml:space="preserve"> </w:t>
            </w:r>
            <w:r w:rsidRPr="00101BCC">
              <w:rPr>
                <w:rFonts w:ascii="Sylfaen" w:hAnsi="Sylfaen" w:cs="Sylfaen"/>
                <w:sz w:val="22"/>
                <w:szCs w:val="22"/>
              </w:rPr>
              <w:t>միջոցներով</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цементобетонных</w:t>
            </w:r>
            <w:r w:rsidRPr="00101BCC">
              <w:rPr>
                <w:rFonts w:ascii="Arial Armenian" w:hAnsi="Arial Armenian" w:cs="Arial"/>
                <w:sz w:val="22"/>
                <w:szCs w:val="22"/>
              </w:rPr>
              <w:t xml:space="preserve"> </w:t>
            </w:r>
            <w:r w:rsidRPr="00101BCC">
              <w:rPr>
                <w:rFonts w:ascii="Calibri" w:hAnsi="Calibri" w:cs="Calibri"/>
                <w:sz w:val="22"/>
                <w:szCs w:val="22"/>
              </w:rPr>
              <w:t>покрытий</w:t>
            </w:r>
            <w:r w:rsidRPr="00101BCC">
              <w:rPr>
                <w:rFonts w:ascii="Arial Armenian" w:hAnsi="Arial Armenian" w:cs="Arial"/>
                <w:sz w:val="22"/>
                <w:szCs w:val="22"/>
              </w:rPr>
              <w:t xml:space="preserve"> </w:t>
            </w:r>
            <w:r w:rsidRPr="00101BCC">
              <w:rPr>
                <w:rFonts w:ascii="Calibri" w:hAnsi="Calibri" w:cs="Calibri"/>
                <w:sz w:val="22"/>
                <w:szCs w:val="22"/>
              </w:rPr>
              <w:t>толщиной</w:t>
            </w:r>
            <w:r w:rsidRPr="00101BCC">
              <w:rPr>
                <w:rFonts w:ascii="Arial Armenian" w:hAnsi="Arial Armenian" w:cs="Arial"/>
                <w:sz w:val="22"/>
                <w:szCs w:val="22"/>
              </w:rPr>
              <w:t xml:space="preserve"> 20 </w:t>
            </w:r>
            <w:r w:rsidRPr="00101BCC">
              <w:rPr>
                <w:rFonts w:ascii="Calibri" w:hAnsi="Calibri" w:cs="Calibri"/>
                <w:sz w:val="22"/>
                <w:szCs w:val="22"/>
              </w:rPr>
              <w:t>см</w:t>
            </w:r>
            <w:r w:rsidRPr="00101BCC">
              <w:rPr>
                <w:rFonts w:ascii="Arial Armenian" w:hAnsi="Arial Armenian" w:cs="Arial"/>
                <w:sz w:val="22"/>
                <w:szCs w:val="22"/>
              </w:rPr>
              <w:t xml:space="preserve"> </w:t>
            </w:r>
            <w:r w:rsidRPr="00101BCC">
              <w:rPr>
                <w:rFonts w:ascii="Calibri" w:hAnsi="Calibri" w:cs="Calibri"/>
                <w:sz w:val="22"/>
                <w:szCs w:val="22"/>
              </w:rPr>
              <w:t>средствами</w:t>
            </w:r>
            <w:r w:rsidRPr="00101BCC">
              <w:rPr>
                <w:rFonts w:ascii="Arial Armenian" w:hAnsi="Arial Armenian" w:cs="Arial"/>
                <w:sz w:val="22"/>
                <w:szCs w:val="22"/>
              </w:rPr>
              <w:t xml:space="preserve"> </w:t>
            </w:r>
            <w:r w:rsidRPr="00101BCC">
              <w:rPr>
                <w:rFonts w:ascii="Calibri" w:hAnsi="Calibri" w:cs="Calibri"/>
                <w:sz w:val="22"/>
                <w:szCs w:val="22"/>
              </w:rPr>
              <w:t>малой</w:t>
            </w:r>
            <w:r w:rsidRPr="00101BCC">
              <w:rPr>
                <w:rFonts w:ascii="Arial Armenian" w:hAnsi="Arial Armenian" w:cs="Arial"/>
                <w:sz w:val="22"/>
                <w:szCs w:val="22"/>
              </w:rPr>
              <w:t xml:space="preserve"> </w:t>
            </w:r>
            <w:r w:rsidRPr="00101BCC">
              <w:rPr>
                <w:rFonts w:ascii="Calibri" w:hAnsi="Calibri" w:cs="Calibri"/>
                <w:sz w:val="22"/>
                <w:szCs w:val="22"/>
              </w:rPr>
              <w:t>механизации</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52AAD6F3"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2 </w:t>
            </w:r>
            <w:r w:rsidRPr="00101BCC">
              <w:rPr>
                <w:rFonts w:ascii="Calibri" w:hAnsi="Calibri" w:cs="Calibri"/>
                <w:sz w:val="22"/>
                <w:szCs w:val="22"/>
              </w:rPr>
              <w:t>м</w:t>
            </w:r>
            <w:r w:rsidRPr="00101BCC">
              <w:rPr>
                <w:rFonts w:ascii="Arial Armenian" w:hAnsi="Arial Armenian" w:cs="Arial"/>
                <w:sz w:val="22"/>
                <w:szCs w:val="22"/>
              </w:rPr>
              <w:t>2</w:t>
            </w:r>
          </w:p>
        </w:tc>
        <w:tc>
          <w:tcPr>
            <w:tcW w:w="1517" w:type="dxa"/>
            <w:tcBorders>
              <w:top w:val="nil"/>
              <w:left w:val="nil"/>
              <w:bottom w:val="single" w:sz="4" w:space="0" w:color="auto"/>
              <w:right w:val="single" w:sz="4" w:space="0" w:color="auto"/>
            </w:tcBorders>
            <w:noWrap/>
            <w:vAlign w:val="center"/>
            <w:hideMark/>
          </w:tcPr>
          <w:p w14:paraId="7F04FA9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85.67</w:t>
            </w:r>
          </w:p>
        </w:tc>
        <w:tc>
          <w:tcPr>
            <w:tcW w:w="1418" w:type="dxa"/>
            <w:tcBorders>
              <w:top w:val="nil"/>
              <w:left w:val="nil"/>
              <w:bottom w:val="single" w:sz="4" w:space="0" w:color="auto"/>
              <w:right w:val="single" w:sz="4" w:space="0" w:color="auto"/>
            </w:tcBorders>
            <w:noWrap/>
            <w:vAlign w:val="center"/>
            <w:hideMark/>
          </w:tcPr>
          <w:p w14:paraId="7D0F978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5.95</w:t>
            </w:r>
          </w:p>
        </w:tc>
        <w:tc>
          <w:tcPr>
            <w:tcW w:w="1847" w:type="dxa"/>
            <w:tcBorders>
              <w:top w:val="nil"/>
              <w:left w:val="nil"/>
              <w:bottom w:val="single" w:sz="4" w:space="0" w:color="auto"/>
              <w:right w:val="single" w:sz="4" w:space="0" w:color="auto"/>
            </w:tcBorders>
            <w:vAlign w:val="center"/>
            <w:hideMark/>
          </w:tcPr>
          <w:p w14:paraId="5A33FF8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509.737</w:t>
            </w:r>
          </w:p>
        </w:tc>
        <w:tc>
          <w:tcPr>
            <w:tcW w:w="222" w:type="dxa"/>
            <w:vAlign w:val="center"/>
            <w:hideMark/>
          </w:tcPr>
          <w:p w14:paraId="17DE21BA" w14:textId="77777777" w:rsidR="00402A13" w:rsidRPr="00101BCC" w:rsidRDefault="00402A13" w:rsidP="00BF48F5">
            <w:pPr>
              <w:rPr>
                <w:sz w:val="20"/>
                <w:szCs w:val="20"/>
              </w:rPr>
            </w:pPr>
          </w:p>
        </w:tc>
      </w:tr>
      <w:tr w:rsidR="00402A13" w:rsidRPr="00101BCC" w14:paraId="7B052AF5" w14:textId="77777777" w:rsidTr="00BF48F5">
        <w:trPr>
          <w:trHeight w:val="1140"/>
        </w:trPr>
        <w:tc>
          <w:tcPr>
            <w:tcW w:w="738" w:type="dxa"/>
            <w:tcBorders>
              <w:top w:val="single" w:sz="4" w:space="0" w:color="auto"/>
              <w:left w:val="single" w:sz="4" w:space="0" w:color="auto"/>
              <w:bottom w:val="nil"/>
              <w:right w:val="single" w:sz="4" w:space="0" w:color="auto"/>
            </w:tcBorders>
            <w:noWrap/>
            <w:vAlign w:val="center"/>
            <w:hideMark/>
          </w:tcPr>
          <w:p w14:paraId="5DDDDA6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lastRenderedPageBreak/>
              <w:t>9</w:t>
            </w:r>
          </w:p>
        </w:tc>
        <w:tc>
          <w:tcPr>
            <w:tcW w:w="1317" w:type="dxa"/>
            <w:tcBorders>
              <w:top w:val="single" w:sz="4" w:space="0" w:color="auto"/>
              <w:left w:val="nil"/>
              <w:bottom w:val="nil"/>
              <w:right w:val="single" w:sz="4" w:space="0" w:color="auto"/>
            </w:tcBorders>
            <w:vAlign w:val="center"/>
            <w:hideMark/>
          </w:tcPr>
          <w:p w14:paraId="23118CA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27-126</w:t>
            </w:r>
          </w:p>
        </w:tc>
        <w:tc>
          <w:tcPr>
            <w:tcW w:w="2865" w:type="dxa"/>
            <w:tcBorders>
              <w:top w:val="single" w:sz="4" w:space="0" w:color="auto"/>
              <w:left w:val="nil"/>
              <w:bottom w:val="nil"/>
              <w:right w:val="single" w:sz="4" w:space="0" w:color="auto"/>
            </w:tcBorders>
            <w:vAlign w:val="center"/>
            <w:hideMark/>
          </w:tcPr>
          <w:p w14:paraId="734E6CBC"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Մետաղական</w:t>
            </w:r>
            <w:r w:rsidRPr="00101BCC">
              <w:rPr>
                <w:rFonts w:ascii="Arial Armenian" w:hAnsi="Arial Armenian" w:cs="Arial"/>
                <w:sz w:val="22"/>
                <w:szCs w:val="22"/>
              </w:rPr>
              <w:t xml:space="preserve"> </w:t>
            </w:r>
            <w:r w:rsidRPr="00101BCC">
              <w:rPr>
                <w:rFonts w:ascii="Sylfaen" w:hAnsi="Sylfaen" w:cs="Sylfaen"/>
                <w:sz w:val="22"/>
                <w:szCs w:val="22"/>
              </w:rPr>
              <w:t>ցանցի</w:t>
            </w:r>
            <w:r w:rsidRPr="00101BCC">
              <w:rPr>
                <w:rFonts w:ascii="Arial Armenian" w:hAnsi="Arial Armenian" w:cs="Arial"/>
                <w:sz w:val="22"/>
                <w:szCs w:val="22"/>
              </w:rPr>
              <w:t xml:space="preserve"> </w:t>
            </w:r>
            <w:r w:rsidRPr="00101BCC">
              <w:rPr>
                <w:rFonts w:ascii="Sylfaen" w:hAnsi="Sylfaen" w:cs="Sylfaen"/>
                <w:sz w:val="22"/>
                <w:szCs w:val="22"/>
              </w:rPr>
              <w:t>տեղադրում</w:t>
            </w:r>
            <w:r w:rsidRPr="00101BCC">
              <w:rPr>
                <w:rFonts w:ascii="Arial Armenian" w:hAnsi="Arial Armenian" w:cs="Arial"/>
                <w:sz w:val="22"/>
                <w:szCs w:val="22"/>
              </w:rPr>
              <w:t xml:space="preserve"> </w:t>
            </w:r>
            <w:r w:rsidRPr="00101BCC">
              <w:rPr>
                <w:rFonts w:ascii="Sylfaen" w:hAnsi="Sylfaen" w:cs="Sylfaen"/>
                <w:sz w:val="22"/>
                <w:szCs w:val="22"/>
              </w:rPr>
              <w:t>ցեմենտաբետոնե</w:t>
            </w:r>
            <w:r w:rsidRPr="00101BCC">
              <w:rPr>
                <w:rFonts w:ascii="Arial Armenian" w:hAnsi="Arial Armenian" w:cs="Arial"/>
                <w:sz w:val="22"/>
                <w:szCs w:val="22"/>
              </w:rPr>
              <w:t xml:space="preserve"> </w:t>
            </w:r>
            <w:r w:rsidRPr="00101BCC">
              <w:rPr>
                <w:rFonts w:ascii="Sylfaen" w:hAnsi="Sylfaen" w:cs="Sylfaen"/>
                <w:sz w:val="22"/>
                <w:szCs w:val="22"/>
              </w:rPr>
              <w:t>ծածկույթի</w:t>
            </w:r>
            <w:r w:rsidRPr="00101BCC">
              <w:rPr>
                <w:rFonts w:ascii="Arial Armenian" w:hAnsi="Arial Armenian" w:cs="Arial"/>
                <w:sz w:val="22"/>
                <w:szCs w:val="22"/>
              </w:rPr>
              <w:t xml:space="preserve"> </w:t>
            </w:r>
            <w:r w:rsidRPr="00101BCC">
              <w:rPr>
                <w:rFonts w:ascii="Sylfaen" w:hAnsi="Sylfaen" w:cs="Sylfaen"/>
                <w:sz w:val="22"/>
                <w:szCs w:val="22"/>
              </w:rPr>
              <w:t>մեջ</w:t>
            </w:r>
            <w:r w:rsidRPr="00101BCC">
              <w:rPr>
                <w:rFonts w:ascii="Arial Armenian" w:hAnsi="Arial Armenian" w:cs="Arial"/>
                <w:sz w:val="22"/>
                <w:szCs w:val="22"/>
              </w:rPr>
              <w:br/>
            </w:r>
            <w:r w:rsidRPr="00101BCC">
              <w:rPr>
                <w:rFonts w:ascii="Calibri" w:hAnsi="Calibri" w:cs="Calibri"/>
                <w:sz w:val="22"/>
                <w:szCs w:val="22"/>
              </w:rPr>
              <w:t>УКЛАДКА</w:t>
            </w:r>
            <w:r w:rsidRPr="00101BCC">
              <w:rPr>
                <w:rFonts w:ascii="Arial Armenian" w:hAnsi="Arial Armenian" w:cs="Arial"/>
                <w:sz w:val="22"/>
                <w:szCs w:val="22"/>
              </w:rPr>
              <w:t xml:space="preserve"> </w:t>
            </w:r>
            <w:r w:rsidRPr="00101BCC">
              <w:rPr>
                <w:rFonts w:ascii="Calibri" w:hAnsi="Calibri" w:cs="Calibri"/>
                <w:sz w:val="22"/>
                <w:szCs w:val="22"/>
              </w:rPr>
              <w:t>МЕТАЛЛИЧЕСКОЙ</w:t>
            </w:r>
            <w:r w:rsidRPr="00101BCC">
              <w:rPr>
                <w:rFonts w:ascii="Arial Armenian" w:hAnsi="Arial Armenian" w:cs="Arial"/>
                <w:sz w:val="22"/>
                <w:szCs w:val="22"/>
              </w:rPr>
              <w:t xml:space="preserve"> </w:t>
            </w:r>
            <w:r w:rsidRPr="00101BCC">
              <w:rPr>
                <w:rFonts w:ascii="Calibri" w:hAnsi="Calibri" w:cs="Calibri"/>
                <w:sz w:val="22"/>
                <w:szCs w:val="22"/>
              </w:rPr>
              <w:t>СЕТКИ</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ЦЕМЕНТОБЕТОННОЕ</w:t>
            </w:r>
            <w:r w:rsidRPr="00101BCC">
              <w:rPr>
                <w:rFonts w:ascii="Arial Armenian" w:hAnsi="Arial Armenian" w:cs="Arial"/>
                <w:sz w:val="22"/>
                <w:szCs w:val="22"/>
              </w:rPr>
              <w:t xml:space="preserve"> </w:t>
            </w:r>
            <w:r w:rsidRPr="00101BCC">
              <w:rPr>
                <w:rFonts w:ascii="Calibri" w:hAnsi="Calibri" w:cs="Calibri"/>
                <w:sz w:val="22"/>
                <w:szCs w:val="22"/>
              </w:rPr>
              <w:t>ПОКРЫТИЕ</w:t>
            </w:r>
          </w:p>
        </w:tc>
        <w:tc>
          <w:tcPr>
            <w:tcW w:w="1278" w:type="dxa"/>
            <w:tcBorders>
              <w:top w:val="nil"/>
              <w:left w:val="nil"/>
              <w:bottom w:val="single" w:sz="4" w:space="0" w:color="auto"/>
              <w:right w:val="single" w:sz="4" w:space="0" w:color="auto"/>
            </w:tcBorders>
            <w:vAlign w:val="center"/>
            <w:hideMark/>
          </w:tcPr>
          <w:p w14:paraId="22AE68BA"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2 </w:t>
            </w:r>
            <w:r w:rsidRPr="00101BCC">
              <w:rPr>
                <w:rFonts w:ascii="Calibri" w:hAnsi="Calibri" w:cs="Calibri"/>
                <w:sz w:val="22"/>
                <w:szCs w:val="22"/>
              </w:rPr>
              <w:t>м</w:t>
            </w:r>
            <w:r w:rsidRPr="00101BCC">
              <w:rPr>
                <w:rFonts w:ascii="Arial Armenian" w:hAnsi="Arial Armenian" w:cs="Arial"/>
                <w:sz w:val="22"/>
                <w:szCs w:val="22"/>
              </w:rPr>
              <w:t>2</w:t>
            </w:r>
          </w:p>
        </w:tc>
        <w:tc>
          <w:tcPr>
            <w:tcW w:w="1517" w:type="dxa"/>
            <w:tcBorders>
              <w:top w:val="nil"/>
              <w:left w:val="nil"/>
              <w:bottom w:val="single" w:sz="4" w:space="0" w:color="auto"/>
              <w:right w:val="single" w:sz="4" w:space="0" w:color="auto"/>
            </w:tcBorders>
            <w:noWrap/>
            <w:vAlign w:val="center"/>
            <w:hideMark/>
          </w:tcPr>
          <w:p w14:paraId="17F467F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85.67</w:t>
            </w:r>
          </w:p>
        </w:tc>
        <w:tc>
          <w:tcPr>
            <w:tcW w:w="1418" w:type="dxa"/>
            <w:tcBorders>
              <w:top w:val="nil"/>
              <w:left w:val="nil"/>
              <w:bottom w:val="single" w:sz="4" w:space="0" w:color="auto"/>
              <w:right w:val="single" w:sz="4" w:space="0" w:color="auto"/>
            </w:tcBorders>
            <w:noWrap/>
            <w:vAlign w:val="center"/>
            <w:hideMark/>
          </w:tcPr>
          <w:p w14:paraId="164416C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1.081</w:t>
            </w:r>
          </w:p>
        </w:tc>
        <w:tc>
          <w:tcPr>
            <w:tcW w:w="1847" w:type="dxa"/>
            <w:tcBorders>
              <w:top w:val="nil"/>
              <w:left w:val="nil"/>
              <w:bottom w:val="single" w:sz="4" w:space="0" w:color="auto"/>
              <w:right w:val="single" w:sz="4" w:space="0" w:color="auto"/>
            </w:tcBorders>
            <w:vAlign w:val="center"/>
            <w:hideMark/>
          </w:tcPr>
          <w:p w14:paraId="4D2B0A7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92.609</w:t>
            </w:r>
          </w:p>
        </w:tc>
        <w:tc>
          <w:tcPr>
            <w:tcW w:w="222" w:type="dxa"/>
            <w:vAlign w:val="center"/>
            <w:hideMark/>
          </w:tcPr>
          <w:p w14:paraId="073E45B7" w14:textId="77777777" w:rsidR="00402A13" w:rsidRPr="00101BCC" w:rsidRDefault="00402A13" w:rsidP="00BF48F5">
            <w:pPr>
              <w:rPr>
                <w:sz w:val="20"/>
                <w:szCs w:val="20"/>
              </w:rPr>
            </w:pPr>
          </w:p>
        </w:tc>
      </w:tr>
      <w:tr w:rsidR="00402A13" w:rsidRPr="00101BCC" w14:paraId="53E0248D" w14:textId="77777777" w:rsidTr="00BF48F5">
        <w:trPr>
          <w:trHeight w:val="855"/>
        </w:trPr>
        <w:tc>
          <w:tcPr>
            <w:tcW w:w="738" w:type="dxa"/>
            <w:tcBorders>
              <w:top w:val="single" w:sz="4" w:space="0" w:color="auto"/>
              <w:left w:val="single" w:sz="4" w:space="0" w:color="auto"/>
              <w:bottom w:val="nil"/>
              <w:right w:val="single" w:sz="4" w:space="0" w:color="auto"/>
            </w:tcBorders>
            <w:noWrap/>
            <w:vAlign w:val="center"/>
            <w:hideMark/>
          </w:tcPr>
          <w:p w14:paraId="104E030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10</w:t>
            </w:r>
          </w:p>
        </w:tc>
        <w:tc>
          <w:tcPr>
            <w:tcW w:w="1317" w:type="dxa"/>
            <w:tcBorders>
              <w:top w:val="single" w:sz="4" w:space="0" w:color="auto"/>
              <w:left w:val="nil"/>
              <w:bottom w:val="nil"/>
              <w:right w:val="single" w:sz="4" w:space="0" w:color="auto"/>
            </w:tcBorders>
            <w:vAlign w:val="center"/>
            <w:hideMark/>
          </w:tcPr>
          <w:p w14:paraId="1BD6C723"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Շուկա</w:t>
            </w:r>
          </w:p>
        </w:tc>
        <w:tc>
          <w:tcPr>
            <w:tcW w:w="2865" w:type="dxa"/>
            <w:tcBorders>
              <w:top w:val="single" w:sz="4" w:space="0" w:color="auto"/>
              <w:left w:val="nil"/>
              <w:bottom w:val="nil"/>
              <w:right w:val="single" w:sz="4" w:space="0" w:color="auto"/>
            </w:tcBorders>
            <w:vAlign w:val="center"/>
            <w:hideMark/>
          </w:tcPr>
          <w:p w14:paraId="19A247E8"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Միաձույլ</w:t>
            </w:r>
            <w:r w:rsidRPr="00101BCC">
              <w:rPr>
                <w:rFonts w:ascii="Arial Armenian" w:hAnsi="Arial Armenian" w:cs="Arial"/>
                <w:sz w:val="22"/>
                <w:szCs w:val="22"/>
              </w:rPr>
              <w:t xml:space="preserve"> </w:t>
            </w:r>
            <w:r w:rsidRPr="00101BCC">
              <w:rPr>
                <w:rFonts w:ascii="Sylfaen" w:hAnsi="Sylfaen" w:cs="Sylfaen"/>
                <w:sz w:val="22"/>
                <w:szCs w:val="22"/>
              </w:rPr>
              <w:t>կաուչուկե</w:t>
            </w:r>
            <w:r w:rsidRPr="00101BCC">
              <w:rPr>
                <w:rFonts w:ascii="Arial Armenian" w:hAnsi="Arial Armenian" w:cs="Arial"/>
                <w:sz w:val="22"/>
                <w:szCs w:val="22"/>
              </w:rPr>
              <w:t xml:space="preserve"> </w:t>
            </w:r>
            <w:r w:rsidRPr="00101BCC">
              <w:rPr>
                <w:rFonts w:ascii="Sylfaen" w:hAnsi="Sylfaen" w:cs="Sylfaen"/>
                <w:sz w:val="22"/>
                <w:szCs w:val="22"/>
              </w:rPr>
              <w:t>ծածկույթի</w:t>
            </w:r>
            <w:r w:rsidRPr="00101BCC">
              <w:rPr>
                <w:rFonts w:ascii="Arial Armenian" w:hAnsi="Arial Armenian" w:cs="Arial"/>
                <w:sz w:val="22"/>
                <w:szCs w:val="22"/>
              </w:rPr>
              <w:t xml:space="preserve"> </w:t>
            </w:r>
            <w:r w:rsidRPr="00101BCC">
              <w:rPr>
                <w:rFonts w:ascii="Sylfaen" w:hAnsi="Sylfaen" w:cs="Sylfaen"/>
                <w:sz w:val="22"/>
                <w:szCs w:val="22"/>
              </w:rPr>
              <w:t>իրականացում</w:t>
            </w:r>
            <w:r w:rsidRPr="00101BCC">
              <w:rPr>
                <w:rFonts w:ascii="Arial Armenian" w:hAnsi="Arial Armenian" w:cs="Arial"/>
                <w:sz w:val="22"/>
                <w:szCs w:val="22"/>
              </w:rPr>
              <w:t xml:space="preserve"> 15</w:t>
            </w:r>
            <w:r w:rsidRPr="00101BCC">
              <w:rPr>
                <w:rFonts w:ascii="Sylfaen" w:hAnsi="Sylfaen" w:cs="Sylfaen"/>
                <w:sz w:val="22"/>
                <w:szCs w:val="22"/>
              </w:rPr>
              <w:t>մմ</w:t>
            </w:r>
            <w:r w:rsidRPr="00101BCC">
              <w:rPr>
                <w:rFonts w:ascii="Arial Armenian" w:hAnsi="Arial Armenian" w:cs="Arial"/>
                <w:sz w:val="22"/>
                <w:szCs w:val="22"/>
              </w:rPr>
              <w:t xml:space="preserve"> </w:t>
            </w:r>
            <w:r w:rsidRPr="00101BCC">
              <w:rPr>
                <w:rFonts w:ascii="Sylfaen" w:hAnsi="Sylfaen" w:cs="Sylfaen"/>
                <w:sz w:val="22"/>
                <w:szCs w:val="22"/>
              </w:rPr>
              <w:t>հաստության։</w:t>
            </w:r>
            <w:r w:rsidRPr="00101BCC">
              <w:rPr>
                <w:rFonts w:ascii="Arial Armenian" w:hAnsi="Arial Armenian" w:cs="Arial"/>
                <w:sz w:val="22"/>
                <w:szCs w:val="22"/>
              </w:rPr>
              <w:t xml:space="preserve"> </w:t>
            </w:r>
            <w:r w:rsidRPr="00101BCC">
              <w:rPr>
                <w:rFonts w:ascii="Sylfaen" w:hAnsi="Sylfaen" w:cs="Sylfaen"/>
                <w:sz w:val="22"/>
                <w:szCs w:val="22"/>
              </w:rPr>
              <w:t>Հարթեցումը</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փռումը</w:t>
            </w:r>
            <w:r w:rsidRPr="00101BCC">
              <w:rPr>
                <w:rFonts w:ascii="Arial Armenian" w:hAnsi="Arial Armenian" w:cs="Arial"/>
                <w:sz w:val="22"/>
                <w:szCs w:val="22"/>
              </w:rPr>
              <w:t xml:space="preserve"> </w:t>
            </w:r>
            <w:r w:rsidRPr="00101BCC">
              <w:rPr>
                <w:rFonts w:ascii="Sylfaen" w:hAnsi="Sylfaen" w:cs="Sylfaen"/>
                <w:sz w:val="22"/>
                <w:szCs w:val="22"/>
              </w:rPr>
              <w:t>իրականացնել</w:t>
            </w:r>
            <w:r w:rsidRPr="00101BCC">
              <w:rPr>
                <w:rFonts w:ascii="Arial Armenian" w:hAnsi="Arial Armenian" w:cs="Arial"/>
                <w:sz w:val="22"/>
                <w:szCs w:val="22"/>
              </w:rPr>
              <w:t xml:space="preserve"> </w:t>
            </w:r>
            <w:r w:rsidRPr="00101BCC">
              <w:rPr>
                <w:rFonts w:ascii="Sylfaen" w:hAnsi="Sylfaen" w:cs="Sylfaen"/>
                <w:sz w:val="22"/>
                <w:szCs w:val="22"/>
              </w:rPr>
              <w:t>հատուկ</w:t>
            </w:r>
            <w:r w:rsidRPr="00101BCC">
              <w:rPr>
                <w:rFonts w:ascii="Arial Armenian" w:hAnsi="Arial Armenian" w:cs="Arial"/>
                <w:sz w:val="22"/>
                <w:szCs w:val="22"/>
              </w:rPr>
              <w:t xml:space="preserve"> </w:t>
            </w:r>
            <w:r w:rsidRPr="00101BCC">
              <w:rPr>
                <w:rFonts w:ascii="Sylfaen" w:hAnsi="Sylfaen" w:cs="Sylfaen"/>
                <w:sz w:val="22"/>
                <w:szCs w:val="22"/>
              </w:rPr>
              <w:t>տեխնիկայի</w:t>
            </w:r>
            <w:r w:rsidRPr="00101BCC">
              <w:rPr>
                <w:rFonts w:ascii="Arial Armenian" w:hAnsi="Arial Armenian" w:cs="Arial"/>
                <w:sz w:val="22"/>
                <w:szCs w:val="22"/>
              </w:rPr>
              <w:t xml:space="preserve"> </w:t>
            </w:r>
            <w:r w:rsidRPr="00101BCC">
              <w:rPr>
                <w:rFonts w:ascii="Sylfaen" w:hAnsi="Sylfaen" w:cs="Sylfaen"/>
                <w:sz w:val="22"/>
                <w:szCs w:val="22"/>
              </w:rPr>
              <w:t>միջոցով</w:t>
            </w:r>
          </w:p>
        </w:tc>
        <w:tc>
          <w:tcPr>
            <w:tcW w:w="1278" w:type="dxa"/>
            <w:tcBorders>
              <w:top w:val="nil"/>
              <w:left w:val="nil"/>
              <w:bottom w:val="single" w:sz="4" w:space="0" w:color="auto"/>
              <w:right w:val="single" w:sz="4" w:space="0" w:color="auto"/>
            </w:tcBorders>
            <w:vAlign w:val="center"/>
            <w:hideMark/>
          </w:tcPr>
          <w:p w14:paraId="01AD5FFC"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2 </w:t>
            </w:r>
            <w:r w:rsidRPr="00101BCC">
              <w:rPr>
                <w:rFonts w:ascii="Calibri" w:hAnsi="Calibri" w:cs="Calibri"/>
                <w:sz w:val="22"/>
                <w:szCs w:val="22"/>
              </w:rPr>
              <w:t>м</w:t>
            </w:r>
            <w:r w:rsidRPr="00101BCC">
              <w:rPr>
                <w:rFonts w:ascii="Arial Armenian" w:hAnsi="Arial Armenian" w:cs="Arial"/>
                <w:sz w:val="22"/>
                <w:szCs w:val="22"/>
              </w:rPr>
              <w:t>2</w:t>
            </w:r>
          </w:p>
        </w:tc>
        <w:tc>
          <w:tcPr>
            <w:tcW w:w="1517" w:type="dxa"/>
            <w:tcBorders>
              <w:top w:val="nil"/>
              <w:left w:val="nil"/>
              <w:bottom w:val="single" w:sz="4" w:space="0" w:color="auto"/>
              <w:right w:val="single" w:sz="4" w:space="0" w:color="auto"/>
            </w:tcBorders>
            <w:noWrap/>
            <w:vAlign w:val="center"/>
            <w:hideMark/>
          </w:tcPr>
          <w:p w14:paraId="7347EBB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85.67</w:t>
            </w:r>
          </w:p>
        </w:tc>
        <w:tc>
          <w:tcPr>
            <w:tcW w:w="1418" w:type="dxa"/>
            <w:tcBorders>
              <w:top w:val="nil"/>
              <w:left w:val="nil"/>
              <w:bottom w:val="single" w:sz="4" w:space="0" w:color="auto"/>
              <w:right w:val="single" w:sz="4" w:space="0" w:color="auto"/>
            </w:tcBorders>
            <w:noWrap/>
            <w:vAlign w:val="center"/>
            <w:hideMark/>
          </w:tcPr>
          <w:p w14:paraId="292A828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32.33</w:t>
            </w:r>
          </w:p>
        </w:tc>
        <w:tc>
          <w:tcPr>
            <w:tcW w:w="1847" w:type="dxa"/>
            <w:tcBorders>
              <w:top w:val="nil"/>
              <w:left w:val="nil"/>
              <w:bottom w:val="single" w:sz="4" w:space="0" w:color="auto"/>
              <w:right w:val="single" w:sz="4" w:space="0" w:color="auto"/>
            </w:tcBorders>
            <w:vAlign w:val="center"/>
            <w:hideMark/>
          </w:tcPr>
          <w:p w14:paraId="5EDF5F7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2769.711</w:t>
            </w:r>
          </w:p>
        </w:tc>
        <w:tc>
          <w:tcPr>
            <w:tcW w:w="222" w:type="dxa"/>
            <w:vAlign w:val="center"/>
            <w:hideMark/>
          </w:tcPr>
          <w:p w14:paraId="3A5E6F49" w14:textId="77777777" w:rsidR="00402A13" w:rsidRPr="00101BCC" w:rsidRDefault="00402A13" w:rsidP="00BF48F5">
            <w:pPr>
              <w:rPr>
                <w:sz w:val="20"/>
                <w:szCs w:val="20"/>
              </w:rPr>
            </w:pPr>
          </w:p>
        </w:tc>
      </w:tr>
      <w:tr w:rsidR="00402A13" w:rsidRPr="00101BCC" w14:paraId="6A5BF84F" w14:textId="77777777" w:rsidTr="00BF48F5">
        <w:trPr>
          <w:trHeight w:val="300"/>
        </w:trPr>
        <w:tc>
          <w:tcPr>
            <w:tcW w:w="738" w:type="dxa"/>
            <w:tcBorders>
              <w:top w:val="single" w:sz="4" w:space="0" w:color="auto"/>
              <w:left w:val="single" w:sz="4" w:space="0" w:color="auto"/>
              <w:bottom w:val="single" w:sz="4" w:space="0" w:color="auto"/>
              <w:right w:val="single" w:sz="4" w:space="0" w:color="auto"/>
            </w:tcBorders>
            <w:noWrap/>
            <w:vAlign w:val="center"/>
            <w:hideMark/>
          </w:tcPr>
          <w:p w14:paraId="58E717A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317" w:type="dxa"/>
            <w:tcBorders>
              <w:top w:val="single" w:sz="4" w:space="0" w:color="auto"/>
              <w:left w:val="nil"/>
              <w:bottom w:val="single" w:sz="4" w:space="0" w:color="auto"/>
              <w:right w:val="single" w:sz="4" w:space="0" w:color="auto"/>
            </w:tcBorders>
            <w:vAlign w:val="center"/>
            <w:hideMark/>
          </w:tcPr>
          <w:p w14:paraId="34843B9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2865" w:type="dxa"/>
            <w:tcBorders>
              <w:top w:val="single" w:sz="4" w:space="0" w:color="auto"/>
              <w:left w:val="nil"/>
              <w:bottom w:val="single" w:sz="4" w:space="0" w:color="auto"/>
              <w:right w:val="single" w:sz="4" w:space="0" w:color="auto"/>
            </w:tcBorders>
            <w:vAlign w:val="center"/>
            <w:hideMark/>
          </w:tcPr>
          <w:p w14:paraId="4FEFC1DD" w14:textId="77777777" w:rsidR="00402A13" w:rsidRPr="00101BCC" w:rsidRDefault="00402A13" w:rsidP="00BF48F5">
            <w:pPr>
              <w:jc w:val="center"/>
              <w:rPr>
                <w:rFonts w:ascii="Arial Armenian" w:hAnsi="Arial Armenian" w:cs="Arial"/>
                <w:b/>
                <w:bCs/>
              </w:rPr>
            </w:pPr>
            <w:r w:rsidRPr="00101BCC">
              <w:rPr>
                <w:rFonts w:ascii="Sylfaen" w:hAnsi="Sylfaen" w:cs="Sylfaen"/>
                <w:b/>
                <w:bCs/>
              </w:rPr>
              <w:t>Ֆասադների</w:t>
            </w:r>
            <w:r w:rsidRPr="00101BCC">
              <w:rPr>
                <w:rFonts w:ascii="Arial Armenian" w:hAnsi="Arial Armenian" w:cs="Arial"/>
                <w:b/>
                <w:bCs/>
              </w:rPr>
              <w:t xml:space="preserve"> </w:t>
            </w:r>
            <w:r w:rsidRPr="00101BCC">
              <w:rPr>
                <w:rFonts w:ascii="Sylfaen" w:hAnsi="Sylfaen" w:cs="Sylfaen"/>
                <w:b/>
                <w:bCs/>
              </w:rPr>
              <w:t>հարդարում</w:t>
            </w:r>
            <w:r w:rsidRPr="00101BCC">
              <w:rPr>
                <w:rFonts w:ascii="Arial Armenian" w:hAnsi="Arial Armenian" w:cs="Arial"/>
                <w:b/>
                <w:bCs/>
              </w:rPr>
              <w:t xml:space="preserve">  </w:t>
            </w:r>
            <w:r w:rsidRPr="00101BCC">
              <w:rPr>
                <w:rFonts w:ascii="Calibri" w:hAnsi="Calibri" w:cs="Calibri"/>
                <w:b/>
                <w:bCs/>
              </w:rPr>
              <w:t>Отделка</w:t>
            </w:r>
            <w:r w:rsidRPr="00101BCC">
              <w:rPr>
                <w:rFonts w:ascii="Arial Armenian" w:hAnsi="Arial Armenian" w:cs="Arial"/>
                <w:b/>
                <w:bCs/>
              </w:rPr>
              <w:t xml:space="preserve"> </w:t>
            </w:r>
            <w:r w:rsidRPr="00101BCC">
              <w:rPr>
                <w:rFonts w:ascii="Calibri" w:hAnsi="Calibri" w:cs="Calibri"/>
                <w:b/>
                <w:bCs/>
              </w:rPr>
              <w:t>фасадов</w:t>
            </w:r>
          </w:p>
        </w:tc>
        <w:tc>
          <w:tcPr>
            <w:tcW w:w="1278" w:type="dxa"/>
            <w:tcBorders>
              <w:top w:val="nil"/>
              <w:left w:val="nil"/>
              <w:bottom w:val="single" w:sz="4" w:space="0" w:color="auto"/>
              <w:right w:val="single" w:sz="4" w:space="0" w:color="auto"/>
            </w:tcBorders>
            <w:vAlign w:val="center"/>
            <w:hideMark/>
          </w:tcPr>
          <w:p w14:paraId="3BED0E3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517" w:type="dxa"/>
            <w:tcBorders>
              <w:top w:val="nil"/>
              <w:left w:val="nil"/>
              <w:bottom w:val="single" w:sz="4" w:space="0" w:color="auto"/>
              <w:right w:val="single" w:sz="4" w:space="0" w:color="auto"/>
            </w:tcBorders>
            <w:noWrap/>
            <w:vAlign w:val="center"/>
            <w:hideMark/>
          </w:tcPr>
          <w:p w14:paraId="1047CA3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418" w:type="dxa"/>
            <w:tcBorders>
              <w:top w:val="nil"/>
              <w:left w:val="nil"/>
              <w:bottom w:val="single" w:sz="4" w:space="0" w:color="auto"/>
              <w:right w:val="single" w:sz="4" w:space="0" w:color="auto"/>
            </w:tcBorders>
            <w:noWrap/>
            <w:vAlign w:val="center"/>
            <w:hideMark/>
          </w:tcPr>
          <w:p w14:paraId="2D24B50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847" w:type="dxa"/>
            <w:tcBorders>
              <w:top w:val="nil"/>
              <w:left w:val="nil"/>
              <w:bottom w:val="single" w:sz="4" w:space="0" w:color="auto"/>
              <w:right w:val="single" w:sz="4" w:space="0" w:color="auto"/>
            </w:tcBorders>
            <w:vAlign w:val="center"/>
            <w:hideMark/>
          </w:tcPr>
          <w:p w14:paraId="7442D29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0.000</w:t>
            </w:r>
          </w:p>
        </w:tc>
        <w:tc>
          <w:tcPr>
            <w:tcW w:w="222" w:type="dxa"/>
            <w:vAlign w:val="center"/>
            <w:hideMark/>
          </w:tcPr>
          <w:p w14:paraId="429507E0" w14:textId="77777777" w:rsidR="00402A13" w:rsidRPr="00101BCC" w:rsidRDefault="00402A13" w:rsidP="00BF48F5">
            <w:pPr>
              <w:rPr>
                <w:sz w:val="20"/>
                <w:szCs w:val="20"/>
              </w:rPr>
            </w:pPr>
          </w:p>
        </w:tc>
      </w:tr>
      <w:tr w:rsidR="00402A13" w:rsidRPr="00101BCC" w14:paraId="1FDD92D8" w14:textId="77777777" w:rsidTr="00BF48F5">
        <w:trPr>
          <w:trHeight w:val="570"/>
        </w:trPr>
        <w:tc>
          <w:tcPr>
            <w:tcW w:w="738" w:type="dxa"/>
            <w:tcBorders>
              <w:top w:val="nil"/>
              <w:left w:val="single" w:sz="4" w:space="0" w:color="auto"/>
              <w:bottom w:val="nil"/>
              <w:right w:val="single" w:sz="4" w:space="0" w:color="auto"/>
            </w:tcBorders>
            <w:noWrap/>
            <w:vAlign w:val="center"/>
            <w:hideMark/>
          </w:tcPr>
          <w:p w14:paraId="6551EA0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w:t>
            </w:r>
          </w:p>
        </w:tc>
        <w:tc>
          <w:tcPr>
            <w:tcW w:w="1317" w:type="dxa"/>
            <w:tcBorders>
              <w:top w:val="nil"/>
              <w:left w:val="nil"/>
              <w:bottom w:val="nil"/>
              <w:right w:val="single" w:sz="4" w:space="0" w:color="auto"/>
            </w:tcBorders>
            <w:vAlign w:val="center"/>
            <w:hideMark/>
          </w:tcPr>
          <w:p w14:paraId="128C0E0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27-86</w:t>
            </w:r>
          </w:p>
        </w:tc>
        <w:tc>
          <w:tcPr>
            <w:tcW w:w="2865" w:type="dxa"/>
            <w:tcBorders>
              <w:top w:val="nil"/>
              <w:left w:val="nil"/>
              <w:bottom w:val="nil"/>
              <w:right w:val="single" w:sz="4" w:space="0" w:color="auto"/>
            </w:tcBorders>
            <w:vAlign w:val="center"/>
            <w:hideMark/>
          </w:tcPr>
          <w:p w14:paraId="2201C85B"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Բազալտե</w:t>
            </w:r>
            <w:r w:rsidRPr="00101BCC">
              <w:rPr>
                <w:rFonts w:ascii="Arial Armenian" w:hAnsi="Arial Armenian" w:cs="Arial"/>
                <w:sz w:val="22"/>
                <w:szCs w:val="22"/>
              </w:rPr>
              <w:t xml:space="preserve"> </w:t>
            </w:r>
            <w:r w:rsidRPr="00101BCC">
              <w:rPr>
                <w:rFonts w:ascii="Sylfaen" w:hAnsi="Sylfaen" w:cs="Sylfaen"/>
                <w:sz w:val="22"/>
                <w:szCs w:val="22"/>
              </w:rPr>
              <w:t>եզրաքարերի</w:t>
            </w:r>
            <w:r w:rsidRPr="00101BCC">
              <w:rPr>
                <w:rFonts w:ascii="Arial Armenian" w:hAnsi="Arial Armenian" w:cs="Arial"/>
                <w:sz w:val="22"/>
                <w:szCs w:val="22"/>
              </w:rPr>
              <w:t xml:space="preserve"> (</w:t>
            </w:r>
            <w:r w:rsidRPr="00101BCC">
              <w:rPr>
                <w:rFonts w:ascii="Sylfaen" w:hAnsi="Sylfaen" w:cs="Sylfaen"/>
                <w:sz w:val="22"/>
                <w:szCs w:val="22"/>
              </w:rPr>
              <w:t>մայթեզրերի</w:t>
            </w:r>
            <w:r w:rsidRPr="00101BCC">
              <w:rPr>
                <w:rFonts w:ascii="Arial Armenian" w:hAnsi="Arial Armenian" w:cs="Arial"/>
                <w:sz w:val="22"/>
                <w:szCs w:val="22"/>
              </w:rPr>
              <w:t xml:space="preserve">) </w:t>
            </w:r>
            <w:r w:rsidRPr="00101BCC">
              <w:rPr>
                <w:rFonts w:ascii="Sylfaen" w:hAnsi="Sylfaen" w:cs="Sylfaen"/>
                <w:sz w:val="22"/>
                <w:szCs w:val="22"/>
              </w:rPr>
              <w:t>տեղադրում</w:t>
            </w:r>
            <w:r w:rsidRPr="00101BCC">
              <w:rPr>
                <w:rFonts w:ascii="Arial Armenian" w:hAnsi="Arial Armenian" w:cs="Arial"/>
                <w:sz w:val="22"/>
                <w:szCs w:val="22"/>
              </w:rPr>
              <w:t xml:space="preserve"> </w:t>
            </w:r>
            <w:r w:rsidRPr="00101BCC">
              <w:rPr>
                <w:rFonts w:ascii="Arial Armenian" w:hAnsi="Arial Armenian" w:cs="Arial"/>
                <w:sz w:val="22"/>
                <w:szCs w:val="22"/>
              </w:rPr>
              <w:br/>
            </w:r>
            <w:r w:rsidRPr="00101BCC">
              <w:rPr>
                <w:rFonts w:ascii="Calibri" w:hAnsi="Calibri" w:cs="Calibri"/>
                <w:sz w:val="22"/>
                <w:szCs w:val="22"/>
              </w:rPr>
              <w:t>УСТАНОВКА</w:t>
            </w:r>
            <w:r w:rsidRPr="00101BCC">
              <w:rPr>
                <w:rFonts w:ascii="Arial Armenian" w:hAnsi="Arial Armenian" w:cs="Arial"/>
                <w:sz w:val="22"/>
                <w:szCs w:val="22"/>
              </w:rPr>
              <w:t xml:space="preserve"> </w:t>
            </w:r>
            <w:r w:rsidRPr="00101BCC">
              <w:rPr>
                <w:rFonts w:ascii="Calibri" w:hAnsi="Calibri" w:cs="Calibri"/>
                <w:sz w:val="22"/>
                <w:szCs w:val="22"/>
              </w:rPr>
              <w:t>БЕТОННЫХ</w:t>
            </w:r>
            <w:r w:rsidRPr="00101BCC">
              <w:rPr>
                <w:rFonts w:ascii="Arial Armenian" w:hAnsi="Arial Armenian" w:cs="Arial"/>
                <w:sz w:val="22"/>
                <w:szCs w:val="22"/>
              </w:rPr>
              <w:t xml:space="preserve"> </w:t>
            </w:r>
            <w:r w:rsidRPr="00101BCC">
              <w:rPr>
                <w:rFonts w:ascii="Calibri" w:hAnsi="Calibri" w:cs="Calibri"/>
                <w:sz w:val="22"/>
                <w:szCs w:val="22"/>
              </w:rPr>
              <w:t>БОРТОВЫХ</w:t>
            </w:r>
            <w:r w:rsidRPr="00101BCC">
              <w:rPr>
                <w:rFonts w:ascii="Arial Armenian" w:hAnsi="Arial Armenian" w:cs="Arial"/>
                <w:sz w:val="22"/>
                <w:szCs w:val="22"/>
              </w:rPr>
              <w:t xml:space="preserve"> </w:t>
            </w:r>
            <w:r w:rsidRPr="00101BCC">
              <w:rPr>
                <w:rFonts w:ascii="Calibri" w:hAnsi="Calibri" w:cs="Calibri"/>
                <w:sz w:val="22"/>
                <w:szCs w:val="22"/>
              </w:rPr>
              <w:t>КАМНЕЙ</w:t>
            </w:r>
            <w:r w:rsidRPr="00101BCC">
              <w:rPr>
                <w:rFonts w:ascii="Arial Armenian" w:hAnsi="Arial Armenian" w:cs="Arial"/>
                <w:sz w:val="22"/>
                <w:szCs w:val="22"/>
              </w:rPr>
              <w:t xml:space="preserve"> </w:t>
            </w:r>
          </w:p>
        </w:tc>
        <w:tc>
          <w:tcPr>
            <w:tcW w:w="1278" w:type="dxa"/>
            <w:tcBorders>
              <w:top w:val="nil"/>
              <w:left w:val="nil"/>
              <w:bottom w:val="single" w:sz="4" w:space="0" w:color="auto"/>
              <w:right w:val="single" w:sz="4" w:space="0" w:color="auto"/>
            </w:tcBorders>
            <w:vAlign w:val="center"/>
            <w:hideMark/>
          </w:tcPr>
          <w:p w14:paraId="397000EF"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Calibri" w:hAnsi="Calibri" w:cs="Calibri"/>
                <w:sz w:val="22"/>
                <w:szCs w:val="22"/>
              </w:rPr>
              <w:t>м</w:t>
            </w:r>
          </w:p>
        </w:tc>
        <w:tc>
          <w:tcPr>
            <w:tcW w:w="1517" w:type="dxa"/>
            <w:tcBorders>
              <w:top w:val="nil"/>
              <w:left w:val="nil"/>
              <w:bottom w:val="single" w:sz="4" w:space="0" w:color="auto"/>
              <w:right w:val="single" w:sz="4" w:space="0" w:color="auto"/>
            </w:tcBorders>
            <w:noWrap/>
            <w:vAlign w:val="center"/>
            <w:hideMark/>
          </w:tcPr>
          <w:p w14:paraId="18E09B4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30</w:t>
            </w:r>
          </w:p>
        </w:tc>
        <w:tc>
          <w:tcPr>
            <w:tcW w:w="1418" w:type="dxa"/>
            <w:tcBorders>
              <w:top w:val="nil"/>
              <w:left w:val="nil"/>
              <w:bottom w:val="single" w:sz="4" w:space="0" w:color="auto"/>
              <w:right w:val="single" w:sz="4" w:space="0" w:color="auto"/>
            </w:tcBorders>
            <w:noWrap/>
            <w:vAlign w:val="center"/>
            <w:hideMark/>
          </w:tcPr>
          <w:p w14:paraId="7BB2C7F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12.415</w:t>
            </w:r>
          </w:p>
        </w:tc>
        <w:tc>
          <w:tcPr>
            <w:tcW w:w="1847" w:type="dxa"/>
            <w:tcBorders>
              <w:top w:val="nil"/>
              <w:left w:val="nil"/>
              <w:bottom w:val="single" w:sz="4" w:space="0" w:color="auto"/>
              <w:right w:val="single" w:sz="4" w:space="0" w:color="auto"/>
            </w:tcBorders>
            <w:vAlign w:val="center"/>
            <w:hideMark/>
          </w:tcPr>
          <w:p w14:paraId="14AD42C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372.450</w:t>
            </w:r>
          </w:p>
        </w:tc>
        <w:tc>
          <w:tcPr>
            <w:tcW w:w="222" w:type="dxa"/>
            <w:vAlign w:val="center"/>
            <w:hideMark/>
          </w:tcPr>
          <w:p w14:paraId="55E7275A" w14:textId="77777777" w:rsidR="00402A13" w:rsidRPr="00101BCC" w:rsidRDefault="00402A13" w:rsidP="00BF48F5">
            <w:pPr>
              <w:rPr>
                <w:sz w:val="20"/>
                <w:szCs w:val="20"/>
              </w:rPr>
            </w:pPr>
          </w:p>
        </w:tc>
      </w:tr>
      <w:tr w:rsidR="00402A13" w:rsidRPr="00101BCC" w14:paraId="56286E64" w14:textId="77777777" w:rsidTr="00BF48F5">
        <w:trPr>
          <w:trHeight w:val="570"/>
        </w:trPr>
        <w:tc>
          <w:tcPr>
            <w:tcW w:w="738" w:type="dxa"/>
            <w:tcBorders>
              <w:top w:val="single" w:sz="4" w:space="0" w:color="auto"/>
              <w:left w:val="single" w:sz="4" w:space="0" w:color="auto"/>
              <w:bottom w:val="nil"/>
              <w:right w:val="single" w:sz="4" w:space="0" w:color="auto"/>
            </w:tcBorders>
            <w:noWrap/>
            <w:vAlign w:val="center"/>
            <w:hideMark/>
          </w:tcPr>
          <w:p w14:paraId="1257389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w:t>
            </w:r>
          </w:p>
        </w:tc>
        <w:tc>
          <w:tcPr>
            <w:tcW w:w="1317" w:type="dxa"/>
            <w:tcBorders>
              <w:top w:val="single" w:sz="4" w:space="0" w:color="auto"/>
              <w:left w:val="nil"/>
              <w:bottom w:val="nil"/>
              <w:right w:val="single" w:sz="4" w:space="0" w:color="auto"/>
            </w:tcBorders>
            <w:vAlign w:val="center"/>
            <w:hideMark/>
          </w:tcPr>
          <w:p w14:paraId="3721F32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27-77</w:t>
            </w:r>
          </w:p>
        </w:tc>
        <w:tc>
          <w:tcPr>
            <w:tcW w:w="2865" w:type="dxa"/>
            <w:tcBorders>
              <w:top w:val="single" w:sz="4" w:space="0" w:color="auto"/>
              <w:left w:val="nil"/>
              <w:bottom w:val="nil"/>
              <w:right w:val="single" w:sz="4" w:space="0" w:color="auto"/>
            </w:tcBorders>
            <w:vAlign w:val="center"/>
            <w:hideMark/>
          </w:tcPr>
          <w:p w14:paraId="2C7B2A1E"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Բետոնե</w:t>
            </w:r>
            <w:r w:rsidRPr="00101BCC">
              <w:rPr>
                <w:rFonts w:ascii="Arial Armenian" w:hAnsi="Arial Armenian" w:cs="Arial"/>
                <w:sz w:val="22"/>
                <w:szCs w:val="22"/>
              </w:rPr>
              <w:t xml:space="preserve"> </w:t>
            </w:r>
            <w:r w:rsidRPr="00101BCC">
              <w:rPr>
                <w:rFonts w:ascii="Sylfaen" w:hAnsi="Sylfaen" w:cs="Sylfaen"/>
                <w:sz w:val="22"/>
                <w:szCs w:val="22"/>
              </w:rPr>
              <w:t>եզրաքարերի</w:t>
            </w:r>
            <w:r w:rsidRPr="00101BCC">
              <w:rPr>
                <w:rFonts w:ascii="Arial Armenian" w:hAnsi="Arial Armenian" w:cs="Arial"/>
                <w:sz w:val="22"/>
                <w:szCs w:val="22"/>
              </w:rPr>
              <w:t xml:space="preserve"> (</w:t>
            </w:r>
            <w:r w:rsidRPr="00101BCC">
              <w:rPr>
                <w:rFonts w:ascii="Sylfaen" w:hAnsi="Sylfaen" w:cs="Sylfaen"/>
                <w:sz w:val="22"/>
                <w:szCs w:val="22"/>
              </w:rPr>
              <w:t>մայթեզրերի</w:t>
            </w:r>
            <w:r w:rsidRPr="00101BCC">
              <w:rPr>
                <w:rFonts w:ascii="Arial Armenian" w:hAnsi="Arial Armenian" w:cs="Arial"/>
                <w:sz w:val="22"/>
                <w:szCs w:val="22"/>
              </w:rPr>
              <w:t xml:space="preserve">) </w:t>
            </w:r>
            <w:r w:rsidRPr="00101BCC">
              <w:rPr>
                <w:rFonts w:ascii="Sylfaen" w:hAnsi="Sylfaen" w:cs="Sylfaen"/>
                <w:sz w:val="22"/>
                <w:szCs w:val="22"/>
              </w:rPr>
              <w:t>տեղադրում</w:t>
            </w:r>
            <w:r w:rsidRPr="00101BCC">
              <w:rPr>
                <w:rFonts w:ascii="Arial Armenian" w:hAnsi="Arial Armenian" w:cs="Arial"/>
                <w:sz w:val="22"/>
                <w:szCs w:val="22"/>
              </w:rPr>
              <w:t xml:space="preserve"> </w:t>
            </w:r>
            <w:r w:rsidRPr="00101BCC">
              <w:rPr>
                <w:rFonts w:ascii="Arial Armenian" w:hAnsi="Arial Armenian" w:cs="Arial"/>
                <w:sz w:val="22"/>
                <w:szCs w:val="22"/>
              </w:rPr>
              <w:br/>
            </w:r>
            <w:r w:rsidRPr="00101BCC">
              <w:rPr>
                <w:rFonts w:ascii="Calibri" w:hAnsi="Calibri" w:cs="Calibri"/>
                <w:sz w:val="22"/>
                <w:szCs w:val="22"/>
              </w:rPr>
              <w:t>УСТАНОВКА</w:t>
            </w:r>
            <w:r w:rsidRPr="00101BCC">
              <w:rPr>
                <w:rFonts w:ascii="Arial Armenian" w:hAnsi="Arial Armenian" w:cs="Arial"/>
                <w:sz w:val="22"/>
                <w:szCs w:val="22"/>
              </w:rPr>
              <w:t xml:space="preserve"> </w:t>
            </w:r>
            <w:r w:rsidRPr="00101BCC">
              <w:rPr>
                <w:rFonts w:ascii="Calibri" w:hAnsi="Calibri" w:cs="Calibri"/>
                <w:sz w:val="22"/>
                <w:szCs w:val="22"/>
              </w:rPr>
              <w:t>БЕТОННЫХ</w:t>
            </w:r>
            <w:r w:rsidRPr="00101BCC">
              <w:rPr>
                <w:rFonts w:ascii="Arial Armenian" w:hAnsi="Arial Armenian" w:cs="Arial"/>
                <w:sz w:val="22"/>
                <w:szCs w:val="22"/>
              </w:rPr>
              <w:t xml:space="preserve"> </w:t>
            </w:r>
            <w:r w:rsidRPr="00101BCC">
              <w:rPr>
                <w:rFonts w:ascii="Calibri" w:hAnsi="Calibri" w:cs="Calibri"/>
                <w:sz w:val="22"/>
                <w:szCs w:val="22"/>
              </w:rPr>
              <w:t>БОРТОВЫХ</w:t>
            </w:r>
            <w:r w:rsidRPr="00101BCC">
              <w:rPr>
                <w:rFonts w:ascii="Arial Armenian" w:hAnsi="Arial Armenian" w:cs="Arial"/>
                <w:sz w:val="22"/>
                <w:szCs w:val="22"/>
              </w:rPr>
              <w:t xml:space="preserve"> </w:t>
            </w:r>
            <w:r w:rsidRPr="00101BCC">
              <w:rPr>
                <w:rFonts w:ascii="Calibri" w:hAnsi="Calibri" w:cs="Calibri"/>
                <w:sz w:val="22"/>
                <w:szCs w:val="22"/>
              </w:rPr>
              <w:t>КАМНЕЙ</w:t>
            </w:r>
            <w:r w:rsidRPr="00101BCC">
              <w:rPr>
                <w:rFonts w:ascii="Arial Armenian" w:hAnsi="Arial Armenian" w:cs="Arial"/>
                <w:sz w:val="22"/>
                <w:szCs w:val="22"/>
              </w:rPr>
              <w:t xml:space="preserve"> </w:t>
            </w:r>
          </w:p>
        </w:tc>
        <w:tc>
          <w:tcPr>
            <w:tcW w:w="1278" w:type="dxa"/>
            <w:tcBorders>
              <w:top w:val="nil"/>
              <w:left w:val="nil"/>
              <w:bottom w:val="single" w:sz="4" w:space="0" w:color="auto"/>
              <w:right w:val="single" w:sz="4" w:space="0" w:color="auto"/>
            </w:tcBorders>
            <w:vAlign w:val="center"/>
            <w:hideMark/>
          </w:tcPr>
          <w:p w14:paraId="0C0B84C9"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Calibri" w:hAnsi="Calibri" w:cs="Calibri"/>
                <w:sz w:val="22"/>
                <w:szCs w:val="22"/>
              </w:rPr>
              <w:t>м</w:t>
            </w:r>
          </w:p>
        </w:tc>
        <w:tc>
          <w:tcPr>
            <w:tcW w:w="1517" w:type="dxa"/>
            <w:tcBorders>
              <w:top w:val="nil"/>
              <w:left w:val="nil"/>
              <w:bottom w:val="single" w:sz="4" w:space="0" w:color="auto"/>
              <w:right w:val="single" w:sz="4" w:space="0" w:color="auto"/>
            </w:tcBorders>
            <w:noWrap/>
            <w:vAlign w:val="center"/>
            <w:hideMark/>
          </w:tcPr>
          <w:p w14:paraId="30F1DC3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30</w:t>
            </w:r>
          </w:p>
        </w:tc>
        <w:tc>
          <w:tcPr>
            <w:tcW w:w="1418" w:type="dxa"/>
            <w:tcBorders>
              <w:top w:val="nil"/>
              <w:left w:val="nil"/>
              <w:bottom w:val="single" w:sz="4" w:space="0" w:color="auto"/>
              <w:right w:val="single" w:sz="4" w:space="0" w:color="auto"/>
            </w:tcBorders>
            <w:noWrap/>
            <w:vAlign w:val="center"/>
            <w:hideMark/>
          </w:tcPr>
          <w:p w14:paraId="499A624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6.916</w:t>
            </w:r>
          </w:p>
        </w:tc>
        <w:tc>
          <w:tcPr>
            <w:tcW w:w="1847" w:type="dxa"/>
            <w:tcBorders>
              <w:top w:val="nil"/>
              <w:left w:val="nil"/>
              <w:bottom w:val="single" w:sz="4" w:space="0" w:color="auto"/>
              <w:right w:val="single" w:sz="4" w:space="0" w:color="auto"/>
            </w:tcBorders>
            <w:vAlign w:val="center"/>
            <w:hideMark/>
          </w:tcPr>
          <w:p w14:paraId="42BA1DE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207.480</w:t>
            </w:r>
          </w:p>
        </w:tc>
        <w:tc>
          <w:tcPr>
            <w:tcW w:w="222" w:type="dxa"/>
            <w:vAlign w:val="center"/>
            <w:hideMark/>
          </w:tcPr>
          <w:p w14:paraId="79192EE1" w14:textId="77777777" w:rsidR="00402A13" w:rsidRPr="00101BCC" w:rsidRDefault="00402A13" w:rsidP="00BF48F5">
            <w:pPr>
              <w:rPr>
                <w:sz w:val="20"/>
                <w:szCs w:val="20"/>
              </w:rPr>
            </w:pPr>
          </w:p>
        </w:tc>
      </w:tr>
      <w:tr w:rsidR="00402A13" w:rsidRPr="00101BCC" w14:paraId="07C1CC01" w14:textId="77777777" w:rsidTr="00BF48F5">
        <w:trPr>
          <w:trHeight w:val="570"/>
        </w:trPr>
        <w:tc>
          <w:tcPr>
            <w:tcW w:w="738" w:type="dxa"/>
            <w:tcBorders>
              <w:top w:val="single" w:sz="4" w:space="0" w:color="auto"/>
              <w:left w:val="single" w:sz="4" w:space="0" w:color="auto"/>
              <w:bottom w:val="nil"/>
              <w:right w:val="single" w:sz="4" w:space="0" w:color="auto"/>
            </w:tcBorders>
            <w:noWrap/>
            <w:vAlign w:val="center"/>
            <w:hideMark/>
          </w:tcPr>
          <w:p w14:paraId="681FC78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w:t>
            </w:r>
          </w:p>
        </w:tc>
        <w:tc>
          <w:tcPr>
            <w:tcW w:w="1317" w:type="dxa"/>
            <w:tcBorders>
              <w:top w:val="single" w:sz="4" w:space="0" w:color="auto"/>
              <w:left w:val="nil"/>
              <w:bottom w:val="nil"/>
              <w:right w:val="single" w:sz="4" w:space="0" w:color="auto"/>
            </w:tcBorders>
            <w:vAlign w:val="center"/>
            <w:hideMark/>
          </w:tcPr>
          <w:p w14:paraId="2636275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27-86</w:t>
            </w:r>
          </w:p>
        </w:tc>
        <w:tc>
          <w:tcPr>
            <w:tcW w:w="2865" w:type="dxa"/>
            <w:tcBorders>
              <w:top w:val="single" w:sz="4" w:space="0" w:color="auto"/>
              <w:left w:val="nil"/>
              <w:bottom w:val="nil"/>
              <w:right w:val="single" w:sz="4" w:space="0" w:color="auto"/>
            </w:tcBorders>
            <w:vAlign w:val="center"/>
            <w:hideMark/>
          </w:tcPr>
          <w:p w14:paraId="068EF46B"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Ցինկապատ</w:t>
            </w:r>
            <w:r w:rsidRPr="00101BCC">
              <w:rPr>
                <w:rFonts w:ascii="Arial Armenian" w:hAnsi="Arial Armenian" w:cs="Arial"/>
                <w:sz w:val="22"/>
                <w:szCs w:val="22"/>
              </w:rPr>
              <w:t xml:space="preserve"> </w:t>
            </w:r>
            <w:r w:rsidRPr="00101BCC">
              <w:rPr>
                <w:rFonts w:ascii="Sylfaen" w:hAnsi="Sylfaen" w:cs="Sylfaen"/>
                <w:sz w:val="22"/>
                <w:szCs w:val="22"/>
              </w:rPr>
              <w:t>մետաղական</w:t>
            </w:r>
            <w:r w:rsidRPr="00101BCC">
              <w:rPr>
                <w:rFonts w:ascii="Arial Armenian" w:hAnsi="Arial Armenian" w:cs="Arial"/>
                <w:sz w:val="22"/>
                <w:szCs w:val="22"/>
              </w:rPr>
              <w:t xml:space="preserve"> </w:t>
            </w:r>
            <w:r w:rsidRPr="00101BCC">
              <w:rPr>
                <w:rFonts w:ascii="Sylfaen" w:hAnsi="Sylfaen" w:cs="Sylfaen"/>
                <w:sz w:val="22"/>
                <w:szCs w:val="22"/>
              </w:rPr>
              <w:t>սահմանաքար</w:t>
            </w:r>
            <w:r w:rsidRPr="00101BCC">
              <w:rPr>
                <w:rFonts w:ascii="Arial Armenian" w:hAnsi="Arial Armenian" w:cs="Arial"/>
                <w:sz w:val="22"/>
                <w:szCs w:val="22"/>
              </w:rPr>
              <w:t xml:space="preserve"> 1200</w:t>
            </w:r>
            <w:r w:rsidRPr="00101BCC">
              <w:rPr>
                <w:rFonts w:ascii="Calibri" w:hAnsi="Calibri" w:cs="Calibri"/>
                <w:sz w:val="22"/>
                <w:szCs w:val="22"/>
              </w:rPr>
              <w:t>х</w:t>
            </w:r>
            <w:r w:rsidRPr="00101BCC">
              <w:rPr>
                <w:rFonts w:ascii="Arial Armenian" w:hAnsi="Arial Armenian" w:cs="Arial"/>
                <w:sz w:val="22"/>
                <w:szCs w:val="22"/>
              </w:rPr>
              <w:t>120</w:t>
            </w:r>
            <w:r w:rsidRPr="00101BCC">
              <w:rPr>
                <w:rFonts w:ascii="Calibri" w:hAnsi="Calibri" w:cs="Calibri"/>
                <w:sz w:val="22"/>
                <w:szCs w:val="22"/>
              </w:rPr>
              <w:t>х</w:t>
            </w:r>
            <w:r w:rsidRPr="00101BCC">
              <w:rPr>
                <w:rFonts w:ascii="Arial Armenian" w:hAnsi="Arial Armenian" w:cs="Arial"/>
                <w:sz w:val="22"/>
                <w:szCs w:val="22"/>
              </w:rPr>
              <w:t>70</w:t>
            </w:r>
            <w:r w:rsidRPr="00101BCC">
              <w:rPr>
                <w:rFonts w:ascii="Arial Armenian" w:hAnsi="Arial Armenian" w:cs="Arial"/>
                <w:sz w:val="22"/>
                <w:szCs w:val="22"/>
              </w:rPr>
              <w:br/>
            </w:r>
            <w:r w:rsidRPr="00101BCC">
              <w:rPr>
                <w:rFonts w:ascii="Calibri" w:hAnsi="Calibri" w:cs="Calibri"/>
                <w:sz w:val="22"/>
                <w:szCs w:val="22"/>
              </w:rPr>
              <w:t>Бордюр</w:t>
            </w:r>
            <w:r w:rsidRPr="00101BCC">
              <w:rPr>
                <w:rFonts w:ascii="Arial Armenian" w:hAnsi="Arial Armenian" w:cs="Arial"/>
                <w:sz w:val="22"/>
                <w:szCs w:val="22"/>
              </w:rPr>
              <w:t xml:space="preserve"> </w:t>
            </w:r>
            <w:r w:rsidRPr="00101BCC">
              <w:rPr>
                <w:rFonts w:ascii="Calibri" w:hAnsi="Calibri" w:cs="Calibri"/>
                <w:sz w:val="22"/>
                <w:szCs w:val="22"/>
              </w:rPr>
              <w:t>металилический</w:t>
            </w:r>
            <w:r w:rsidRPr="00101BCC">
              <w:rPr>
                <w:rFonts w:ascii="Arial Armenian" w:hAnsi="Arial Armenian" w:cs="Arial"/>
                <w:sz w:val="22"/>
                <w:szCs w:val="22"/>
              </w:rPr>
              <w:t xml:space="preserve"> </w:t>
            </w:r>
            <w:r w:rsidRPr="00101BCC">
              <w:rPr>
                <w:rFonts w:ascii="Calibri" w:hAnsi="Calibri" w:cs="Calibri"/>
                <w:sz w:val="22"/>
                <w:szCs w:val="22"/>
              </w:rPr>
              <w:t>оцинкованный</w:t>
            </w:r>
            <w:r w:rsidRPr="00101BCC">
              <w:rPr>
                <w:rFonts w:ascii="Arial Armenian" w:hAnsi="Arial Armenian" w:cs="Arial"/>
                <w:sz w:val="22"/>
                <w:szCs w:val="22"/>
              </w:rPr>
              <w:t xml:space="preserve"> 1200</w:t>
            </w:r>
            <w:r w:rsidRPr="00101BCC">
              <w:rPr>
                <w:rFonts w:ascii="Calibri" w:hAnsi="Calibri" w:cs="Calibri"/>
                <w:sz w:val="22"/>
                <w:szCs w:val="22"/>
              </w:rPr>
              <w:t>х</w:t>
            </w:r>
            <w:r w:rsidRPr="00101BCC">
              <w:rPr>
                <w:rFonts w:ascii="Arial Armenian" w:hAnsi="Arial Armenian" w:cs="Arial"/>
                <w:sz w:val="22"/>
                <w:szCs w:val="22"/>
              </w:rPr>
              <w:t>120</w:t>
            </w:r>
            <w:r w:rsidRPr="00101BCC">
              <w:rPr>
                <w:rFonts w:ascii="Calibri" w:hAnsi="Calibri" w:cs="Calibri"/>
                <w:sz w:val="22"/>
                <w:szCs w:val="22"/>
              </w:rPr>
              <w:t>х</w:t>
            </w:r>
            <w:r w:rsidRPr="00101BCC">
              <w:rPr>
                <w:rFonts w:ascii="Arial Armenian" w:hAnsi="Arial Armenian" w:cs="Arial"/>
                <w:sz w:val="22"/>
                <w:szCs w:val="22"/>
              </w:rPr>
              <w:t>70</w:t>
            </w:r>
          </w:p>
        </w:tc>
        <w:tc>
          <w:tcPr>
            <w:tcW w:w="1278" w:type="dxa"/>
            <w:tcBorders>
              <w:top w:val="nil"/>
              <w:left w:val="nil"/>
              <w:bottom w:val="single" w:sz="4" w:space="0" w:color="auto"/>
              <w:right w:val="single" w:sz="4" w:space="0" w:color="auto"/>
            </w:tcBorders>
            <w:vAlign w:val="center"/>
            <w:hideMark/>
          </w:tcPr>
          <w:p w14:paraId="354363DF"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Calibri" w:hAnsi="Calibri" w:cs="Calibri"/>
                <w:sz w:val="22"/>
                <w:szCs w:val="22"/>
              </w:rPr>
              <w:t>м</w:t>
            </w:r>
          </w:p>
        </w:tc>
        <w:tc>
          <w:tcPr>
            <w:tcW w:w="1517" w:type="dxa"/>
            <w:tcBorders>
              <w:top w:val="nil"/>
              <w:left w:val="nil"/>
              <w:bottom w:val="single" w:sz="4" w:space="0" w:color="auto"/>
              <w:right w:val="single" w:sz="4" w:space="0" w:color="auto"/>
            </w:tcBorders>
            <w:noWrap/>
            <w:vAlign w:val="center"/>
            <w:hideMark/>
          </w:tcPr>
          <w:p w14:paraId="755B21E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47</w:t>
            </w:r>
          </w:p>
        </w:tc>
        <w:tc>
          <w:tcPr>
            <w:tcW w:w="1418" w:type="dxa"/>
            <w:tcBorders>
              <w:top w:val="nil"/>
              <w:left w:val="nil"/>
              <w:bottom w:val="single" w:sz="4" w:space="0" w:color="auto"/>
              <w:right w:val="single" w:sz="4" w:space="0" w:color="auto"/>
            </w:tcBorders>
            <w:noWrap/>
            <w:vAlign w:val="center"/>
            <w:hideMark/>
          </w:tcPr>
          <w:p w14:paraId="4431589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5.692</w:t>
            </w:r>
          </w:p>
        </w:tc>
        <w:tc>
          <w:tcPr>
            <w:tcW w:w="1847" w:type="dxa"/>
            <w:tcBorders>
              <w:top w:val="nil"/>
              <w:left w:val="nil"/>
              <w:bottom w:val="single" w:sz="4" w:space="0" w:color="auto"/>
              <w:right w:val="single" w:sz="4" w:space="0" w:color="auto"/>
            </w:tcBorders>
            <w:vAlign w:val="center"/>
            <w:hideMark/>
          </w:tcPr>
          <w:p w14:paraId="34215ED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267.524</w:t>
            </w:r>
          </w:p>
        </w:tc>
        <w:tc>
          <w:tcPr>
            <w:tcW w:w="222" w:type="dxa"/>
            <w:vAlign w:val="center"/>
            <w:hideMark/>
          </w:tcPr>
          <w:p w14:paraId="7F4150B2" w14:textId="77777777" w:rsidR="00402A13" w:rsidRPr="00101BCC" w:rsidRDefault="00402A13" w:rsidP="00BF48F5">
            <w:pPr>
              <w:rPr>
                <w:sz w:val="20"/>
                <w:szCs w:val="20"/>
              </w:rPr>
            </w:pPr>
          </w:p>
        </w:tc>
      </w:tr>
      <w:tr w:rsidR="00402A13" w:rsidRPr="00101BCC" w14:paraId="0B0892EB" w14:textId="77777777" w:rsidTr="00BF48F5">
        <w:trPr>
          <w:trHeight w:val="570"/>
        </w:trPr>
        <w:tc>
          <w:tcPr>
            <w:tcW w:w="738" w:type="dxa"/>
            <w:tcBorders>
              <w:top w:val="single" w:sz="4" w:space="0" w:color="auto"/>
              <w:left w:val="single" w:sz="4" w:space="0" w:color="auto"/>
              <w:bottom w:val="nil"/>
              <w:right w:val="single" w:sz="4" w:space="0" w:color="auto"/>
            </w:tcBorders>
            <w:noWrap/>
            <w:vAlign w:val="center"/>
            <w:hideMark/>
          </w:tcPr>
          <w:p w14:paraId="30BC084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lastRenderedPageBreak/>
              <w:t>1</w:t>
            </w:r>
          </w:p>
        </w:tc>
        <w:tc>
          <w:tcPr>
            <w:tcW w:w="1317" w:type="dxa"/>
            <w:tcBorders>
              <w:top w:val="single" w:sz="4" w:space="0" w:color="auto"/>
              <w:left w:val="nil"/>
              <w:bottom w:val="nil"/>
              <w:right w:val="single" w:sz="4" w:space="0" w:color="auto"/>
            </w:tcBorders>
            <w:vAlign w:val="center"/>
            <w:hideMark/>
          </w:tcPr>
          <w:p w14:paraId="38962AF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13-263</w:t>
            </w:r>
          </w:p>
        </w:tc>
        <w:tc>
          <w:tcPr>
            <w:tcW w:w="2865" w:type="dxa"/>
            <w:tcBorders>
              <w:top w:val="single" w:sz="4" w:space="0" w:color="auto"/>
              <w:left w:val="nil"/>
              <w:bottom w:val="nil"/>
              <w:right w:val="single" w:sz="4" w:space="0" w:color="auto"/>
            </w:tcBorders>
            <w:vAlign w:val="center"/>
            <w:hideMark/>
          </w:tcPr>
          <w:p w14:paraId="73FB0EC8"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Մաքրում</w:t>
            </w:r>
            <w:r w:rsidRPr="00101BCC">
              <w:rPr>
                <w:rFonts w:ascii="Arial Armenian" w:hAnsi="Arial Armenian" w:cs="Arial"/>
                <w:sz w:val="22"/>
                <w:szCs w:val="22"/>
              </w:rPr>
              <w:t xml:space="preserve"> </w:t>
            </w:r>
            <w:r w:rsidRPr="00101BCC">
              <w:rPr>
                <w:rFonts w:ascii="Sylfaen" w:hAnsi="Sylfaen" w:cs="Sylfaen"/>
                <w:sz w:val="22"/>
                <w:szCs w:val="22"/>
              </w:rPr>
              <w:t>խոզանակներով</w:t>
            </w:r>
            <w:r w:rsidRPr="00101BCC">
              <w:rPr>
                <w:rFonts w:ascii="Arial Armenian" w:hAnsi="Arial Armenian" w:cs="Arial"/>
                <w:sz w:val="22"/>
                <w:szCs w:val="22"/>
              </w:rPr>
              <w:t xml:space="preserve"> </w:t>
            </w:r>
            <w:r w:rsidRPr="00101BCC">
              <w:rPr>
                <w:rFonts w:ascii="Arial Armenian" w:hAnsi="Arial Armenian" w:cs="Arial"/>
                <w:sz w:val="22"/>
                <w:szCs w:val="22"/>
              </w:rPr>
              <w:br/>
            </w:r>
            <w:r w:rsidRPr="00101BCC">
              <w:rPr>
                <w:rFonts w:ascii="Calibri" w:hAnsi="Calibri" w:cs="Calibri"/>
                <w:sz w:val="22"/>
                <w:szCs w:val="22"/>
              </w:rPr>
              <w:t>ОЧИСТКА</w:t>
            </w:r>
            <w:r w:rsidRPr="00101BCC">
              <w:rPr>
                <w:rFonts w:ascii="Arial Armenian" w:hAnsi="Arial Armenian" w:cs="Arial"/>
                <w:sz w:val="22"/>
                <w:szCs w:val="22"/>
              </w:rPr>
              <w:t xml:space="preserve"> </w:t>
            </w:r>
            <w:r w:rsidRPr="00101BCC">
              <w:rPr>
                <w:rFonts w:ascii="Calibri" w:hAnsi="Calibri" w:cs="Calibri"/>
                <w:sz w:val="22"/>
                <w:szCs w:val="22"/>
              </w:rPr>
              <w:t>ЩЕТКАМИ</w:t>
            </w:r>
          </w:p>
        </w:tc>
        <w:tc>
          <w:tcPr>
            <w:tcW w:w="1278" w:type="dxa"/>
            <w:tcBorders>
              <w:top w:val="nil"/>
              <w:left w:val="nil"/>
              <w:bottom w:val="single" w:sz="4" w:space="0" w:color="auto"/>
              <w:right w:val="single" w:sz="4" w:space="0" w:color="auto"/>
            </w:tcBorders>
            <w:vAlign w:val="center"/>
            <w:hideMark/>
          </w:tcPr>
          <w:p w14:paraId="017312AF"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2 </w:t>
            </w:r>
            <w:r w:rsidRPr="00101BCC">
              <w:rPr>
                <w:rFonts w:ascii="Calibri" w:hAnsi="Calibri" w:cs="Calibri"/>
                <w:sz w:val="22"/>
                <w:szCs w:val="22"/>
              </w:rPr>
              <w:t>м</w:t>
            </w:r>
            <w:r w:rsidRPr="00101BCC">
              <w:rPr>
                <w:rFonts w:ascii="Arial Armenian" w:hAnsi="Arial Armenian" w:cs="Arial"/>
                <w:sz w:val="22"/>
                <w:szCs w:val="22"/>
              </w:rPr>
              <w:t>2</w:t>
            </w:r>
          </w:p>
        </w:tc>
        <w:tc>
          <w:tcPr>
            <w:tcW w:w="1517" w:type="dxa"/>
            <w:tcBorders>
              <w:top w:val="nil"/>
              <w:left w:val="nil"/>
              <w:bottom w:val="single" w:sz="4" w:space="0" w:color="auto"/>
              <w:right w:val="single" w:sz="4" w:space="0" w:color="auto"/>
            </w:tcBorders>
            <w:noWrap/>
            <w:vAlign w:val="center"/>
            <w:hideMark/>
          </w:tcPr>
          <w:p w14:paraId="36A0792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616</w:t>
            </w:r>
          </w:p>
        </w:tc>
        <w:tc>
          <w:tcPr>
            <w:tcW w:w="1418" w:type="dxa"/>
            <w:tcBorders>
              <w:top w:val="nil"/>
              <w:left w:val="nil"/>
              <w:bottom w:val="single" w:sz="4" w:space="0" w:color="auto"/>
              <w:right w:val="single" w:sz="4" w:space="0" w:color="auto"/>
            </w:tcBorders>
            <w:noWrap/>
            <w:vAlign w:val="center"/>
            <w:hideMark/>
          </w:tcPr>
          <w:p w14:paraId="45547BC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1.96</w:t>
            </w:r>
          </w:p>
        </w:tc>
        <w:tc>
          <w:tcPr>
            <w:tcW w:w="1847" w:type="dxa"/>
            <w:tcBorders>
              <w:top w:val="nil"/>
              <w:left w:val="nil"/>
              <w:bottom w:val="single" w:sz="4" w:space="0" w:color="auto"/>
              <w:right w:val="single" w:sz="4" w:space="0" w:color="auto"/>
            </w:tcBorders>
            <w:vAlign w:val="center"/>
            <w:hideMark/>
          </w:tcPr>
          <w:p w14:paraId="551D3F7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1207.360</w:t>
            </w:r>
          </w:p>
        </w:tc>
        <w:tc>
          <w:tcPr>
            <w:tcW w:w="222" w:type="dxa"/>
            <w:vAlign w:val="center"/>
            <w:hideMark/>
          </w:tcPr>
          <w:p w14:paraId="5E1948BE" w14:textId="77777777" w:rsidR="00402A13" w:rsidRPr="00101BCC" w:rsidRDefault="00402A13" w:rsidP="00BF48F5">
            <w:pPr>
              <w:rPr>
                <w:sz w:val="20"/>
                <w:szCs w:val="20"/>
              </w:rPr>
            </w:pPr>
          </w:p>
        </w:tc>
      </w:tr>
      <w:tr w:rsidR="00402A13" w:rsidRPr="00101BCC" w14:paraId="330FEF32" w14:textId="77777777" w:rsidTr="00BF48F5">
        <w:trPr>
          <w:trHeight w:val="1140"/>
        </w:trPr>
        <w:tc>
          <w:tcPr>
            <w:tcW w:w="738" w:type="dxa"/>
            <w:tcBorders>
              <w:top w:val="single" w:sz="4" w:space="0" w:color="auto"/>
              <w:left w:val="single" w:sz="4" w:space="0" w:color="auto"/>
              <w:bottom w:val="nil"/>
              <w:right w:val="single" w:sz="4" w:space="0" w:color="auto"/>
            </w:tcBorders>
            <w:noWrap/>
            <w:vAlign w:val="center"/>
            <w:hideMark/>
          </w:tcPr>
          <w:p w14:paraId="62F8F87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w:t>
            </w:r>
          </w:p>
        </w:tc>
        <w:tc>
          <w:tcPr>
            <w:tcW w:w="1317" w:type="dxa"/>
            <w:tcBorders>
              <w:top w:val="single" w:sz="4" w:space="0" w:color="auto"/>
              <w:left w:val="nil"/>
              <w:bottom w:val="nil"/>
              <w:right w:val="single" w:sz="4" w:space="0" w:color="auto"/>
            </w:tcBorders>
            <w:vAlign w:val="center"/>
            <w:hideMark/>
          </w:tcPr>
          <w:p w14:paraId="045FF44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13-121</w:t>
            </w:r>
          </w:p>
        </w:tc>
        <w:tc>
          <w:tcPr>
            <w:tcW w:w="2865" w:type="dxa"/>
            <w:tcBorders>
              <w:top w:val="single" w:sz="4" w:space="0" w:color="auto"/>
              <w:left w:val="nil"/>
              <w:bottom w:val="nil"/>
              <w:right w:val="single" w:sz="4" w:space="0" w:color="auto"/>
            </w:tcBorders>
            <w:vAlign w:val="center"/>
            <w:hideMark/>
          </w:tcPr>
          <w:p w14:paraId="702BDB00"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Մետաղական</w:t>
            </w:r>
            <w:r w:rsidRPr="00101BCC">
              <w:rPr>
                <w:rFonts w:ascii="Arial Armenian" w:hAnsi="Arial Armenian" w:cs="Arial"/>
                <w:sz w:val="22"/>
                <w:szCs w:val="22"/>
              </w:rPr>
              <w:t xml:space="preserve"> </w:t>
            </w:r>
            <w:r w:rsidRPr="00101BCC">
              <w:rPr>
                <w:rFonts w:ascii="Sylfaen" w:hAnsi="Sylfaen" w:cs="Sylfaen"/>
                <w:sz w:val="22"/>
                <w:szCs w:val="22"/>
              </w:rPr>
              <w:t>մակերեսների</w:t>
            </w:r>
            <w:r w:rsidRPr="00101BCC">
              <w:rPr>
                <w:rFonts w:ascii="Arial Armenian" w:hAnsi="Arial Armenian" w:cs="Arial"/>
                <w:sz w:val="22"/>
                <w:szCs w:val="22"/>
              </w:rPr>
              <w:t xml:space="preserve"> </w:t>
            </w:r>
            <w:r w:rsidRPr="00101BCC">
              <w:rPr>
                <w:rFonts w:ascii="Sylfaen" w:hAnsi="Sylfaen" w:cs="Sylfaen"/>
                <w:sz w:val="22"/>
                <w:szCs w:val="22"/>
              </w:rPr>
              <w:t>նախաներկում</w:t>
            </w:r>
            <w:r w:rsidRPr="00101BCC">
              <w:rPr>
                <w:rFonts w:ascii="Arial Armenian" w:hAnsi="Arial Armenian" w:cs="Arial"/>
                <w:sz w:val="22"/>
                <w:szCs w:val="22"/>
              </w:rPr>
              <w:t xml:space="preserve"> </w:t>
            </w:r>
            <w:r w:rsidRPr="00101BCC">
              <w:rPr>
                <w:rFonts w:ascii="Sylfaen" w:hAnsi="Sylfaen" w:cs="Sylfaen"/>
                <w:sz w:val="22"/>
                <w:szCs w:val="22"/>
              </w:rPr>
              <w:t>առաջին</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հաջորդող</w:t>
            </w:r>
            <w:r w:rsidRPr="00101BCC">
              <w:rPr>
                <w:rFonts w:ascii="Arial Armenian" w:hAnsi="Arial Armenian" w:cs="Arial"/>
                <w:sz w:val="22"/>
                <w:szCs w:val="22"/>
              </w:rPr>
              <w:t xml:space="preserve"> </w:t>
            </w:r>
            <w:r w:rsidRPr="00101BCC">
              <w:rPr>
                <w:rFonts w:ascii="Sylfaen" w:hAnsi="Sylfaen" w:cs="Sylfaen"/>
                <w:sz w:val="22"/>
                <w:szCs w:val="22"/>
              </w:rPr>
              <w:t>յուրաքանչյուր</w:t>
            </w:r>
            <w:r w:rsidRPr="00101BCC">
              <w:rPr>
                <w:rFonts w:ascii="Arial Armenian" w:hAnsi="Arial Armenian" w:cs="Arial"/>
                <w:sz w:val="22"/>
                <w:szCs w:val="22"/>
              </w:rPr>
              <w:t xml:space="preserve"> </w:t>
            </w:r>
            <w:r w:rsidRPr="00101BCC">
              <w:rPr>
                <w:rFonts w:ascii="Sylfaen" w:hAnsi="Sylfaen" w:cs="Sylfaen"/>
                <w:sz w:val="22"/>
                <w:szCs w:val="22"/>
              </w:rPr>
              <w:t>անգամ</w:t>
            </w:r>
            <w:r w:rsidRPr="00101BCC">
              <w:rPr>
                <w:rFonts w:ascii="Arial Armenian" w:hAnsi="Arial Armenian" w:cs="Arial"/>
                <w:sz w:val="22"/>
                <w:szCs w:val="22"/>
              </w:rPr>
              <w:t xml:space="preserve"> GF-021 </w:t>
            </w:r>
            <w:r w:rsidRPr="00101BCC">
              <w:rPr>
                <w:rFonts w:ascii="Sylfaen" w:hAnsi="Sylfaen" w:cs="Sylfaen"/>
                <w:sz w:val="22"/>
                <w:szCs w:val="22"/>
              </w:rPr>
              <w:t>տեսակի</w:t>
            </w:r>
            <w:r w:rsidRPr="00101BCC">
              <w:rPr>
                <w:rFonts w:ascii="Arial Armenian" w:hAnsi="Arial Armenian" w:cs="Arial"/>
                <w:sz w:val="22"/>
                <w:szCs w:val="22"/>
              </w:rPr>
              <w:t xml:space="preserve"> </w:t>
            </w:r>
            <w:r w:rsidRPr="00101BCC">
              <w:rPr>
                <w:rFonts w:ascii="Sylfaen" w:hAnsi="Sylfaen" w:cs="Sylfaen"/>
                <w:sz w:val="22"/>
                <w:szCs w:val="22"/>
              </w:rPr>
              <w:t>նախաներկով</w:t>
            </w:r>
            <w:r w:rsidRPr="00101BCC">
              <w:rPr>
                <w:rFonts w:ascii="Arial Armenian" w:hAnsi="Arial Armenian" w:cs="Arial"/>
                <w:sz w:val="22"/>
                <w:szCs w:val="22"/>
              </w:rPr>
              <w:t xml:space="preserve"> </w:t>
            </w:r>
            <w:r w:rsidRPr="00101BCC">
              <w:rPr>
                <w:rFonts w:ascii="Arial Armenian" w:hAnsi="Arial Armenian" w:cs="Arial"/>
                <w:sz w:val="22"/>
                <w:szCs w:val="22"/>
              </w:rPr>
              <w:br/>
            </w:r>
            <w:r w:rsidRPr="00101BCC">
              <w:rPr>
                <w:rFonts w:ascii="Calibri" w:hAnsi="Calibri" w:cs="Calibri"/>
                <w:sz w:val="22"/>
                <w:szCs w:val="22"/>
              </w:rPr>
              <w:t>ОГРУНТОВКА</w:t>
            </w:r>
            <w:r w:rsidRPr="00101BCC">
              <w:rPr>
                <w:rFonts w:ascii="Arial Armenian" w:hAnsi="Arial Armenian" w:cs="Arial"/>
                <w:sz w:val="22"/>
                <w:szCs w:val="22"/>
              </w:rPr>
              <w:t xml:space="preserve"> </w:t>
            </w:r>
            <w:r w:rsidRPr="00101BCC">
              <w:rPr>
                <w:rFonts w:ascii="Calibri" w:hAnsi="Calibri" w:cs="Calibri"/>
                <w:sz w:val="22"/>
                <w:szCs w:val="22"/>
              </w:rPr>
              <w:t>МЕТАЛЛИЧЕСКИХ</w:t>
            </w:r>
            <w:r w:rsidRPr="00101BCC">
              <w:rPr>
                <w:rFonts w:ascii="Arial Armenian" w:hAnsi="Arial Armenian" w:cs="Arial"/>
                <w:sz w:val="22"/>
                <w:szCs w:val="22"/>
              </w:rPr>
              <w:t xml:space="preserve"> </w:t>
            </w:r>
            <w:r w:rsidRPr="00101BCC">
              <w:rPr>
                <w:rFonts w:ascii="Calibri" w:hAnsi="Calibri" w:cs="Calibri"/>
                <w:sz w:val="22"/>
                <w:szCs w:val="22"/>
              </w:rPr>
              <w:t>ПОВЕРХНОСТЕЙ</w:t>
            </w:r>
            <w:r w:rsidRPr="00101BCC">
              <w:rPr>
                <w:rFonts w:ascii="Arial Armenian" w:hAnsi="Arial Armenian" w:cs="Arial"/>
                <w:sz w:val="22"/>
                <w:szCs w:val="22"/>
              </w:rPr>
              <w:t xml:space="preserve"> </w:t>
            </w:r>
            <w:r w:rsidRPr="00101BCC">
              <w:rPr>
                <w:rFonts w:ascii="Calibri" w:hAnsi="Calibri" w:cs="Calibri"/>
                <w:sz w:val="22"/>
                <w:szCs w:val="22"/>
              </w:rPr>
              <w:t>ЗА</w:t>
            </w:r>
            <w:r w:rsidRPr="00101BCC">
              <w:rPr>
                <w:rFonts w:ascii="Arial Armenian" w:hAnsi="Arial Armenian" w:cs="Arial"/>
                <w:sz w:val="22"/>
                <w:szCs w:val="22"/>
              </w:rPr>
              <w:t xml:space="preserve"> </w:t>
            </w:r>
            <w:r w:rsidRPr="00101BCC">
              <w:rPr>
                <w:rFonts w:ascii="Calibri" w:hAnsi="Calibri" w:cs="Calibri"/>
                <w:sz w:val="22"/>
                <w:szCs w:val="22"/>
              </w:rPr>
              <w:t>ПЕРВЫЙ</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КАЖДЫЙ</w:t>
            </w:r>
            <w:r w:rsidRPr="00101BCC">
              <w:rPr>
                <w:rFonts w:ascii="Arial Armenian" w:hAnsi="Arial Armenian" w:cs="Arial"/>
                <w:sz w:val="22"/>
                <w:szCs w:val="22"/>
              </w:rPr>
              <w:t xml:space="preserve"> </w:t>
            </w:r>
            <w:r w:rsidRPr="00101BCC">
              <w:rPr>
                <w:rFonts w:ascii="Calibri" w:hAnsi="Calibri" w:cs="Calibri"/>
                <w:sz w:val="22"/>
                <w:szCs w:val="22"/>
              </w:rPr>
              <w:t>ПОСЛЕДУЮЩИЙ</w:t>
            </w:r>
            <w:r w:rsidRPr="00101BCC">
              <w:rPr>
                <w:rFonts w:ascii="Arial Armenian" w:hAnsi="Arial Armenian" w:cs="Arial"/>
                <w:sz w:val="22"/>
                <w:szCs w:val="22"/>
              </w:rPr>
              <w:t xml:space="preserve"> </w:t>
            </w:r>
            <w:r w:rsidRPr="00101BCC">
              <w:rPr>
                <w:rFonts w:ascii="Calibri" w:hAnsi="Calibri" w:cs="Calibri"/>
                <w:sz w:val="22"/>
                <w:szCs w:val="22"/>
              </w:rPr>
              <w:t>РАЗ</w:t>
            </w:r>
            <w:r w:rsidRPr="00101BCC">
              <w:rPr>
                <w:rFonts w:ascii="Arial Armenian" w:hAnsi="Arial Armenian" w:cs="Arial"/>
                <w:sz w:val="22"/>
                <w:szCs w:val="22"/>
              </w:rPr>
              <w:t xml:space="preserve"> </w:t>
            </w:r>
            <w:r w:rsidRPr="00101BCC">
              <w:rPr>
                <w:rFonts w:ascii="Calibri" w:hAnsi="Calibri" w:cs="Calibri"/>
                <w:sz w:val="22"/>
                <w:szCs w:val="22"/>
              </w:rPr>
              <w:t>ГРУНТОВКОЙ</w:t>
            </w:r>
            <w:r w:rsidRPr="00101BCC">
              <w:rPr>
                <w:rFonts w:ascii="Arial Armenian" w:hAnsi="Arial Armenian" w:cs="Arial"/>
                <w:sz w:val="22"/>
                <w:szCs w:val="22"/>
              </w:rPr>
              <w:t xml:space="preserve"> </w:t>
            </w:r>
            <w:r w:rsidRPr="00101BCC">
              <w:rPr>
                <w:rFonts w:ascii="Calibri" w:hAnsi="Calibri" w:cs="Calibri"/>
                <w:sz w:val="22"/>
                <w:szCs w:val="22"/>
              </w:rPr>
              <w:t>ГФ</w:t>
            </w:r>
            <w:r w:rsidRPr="00101BCC">
              <w:rPr>
                <w:rFonts w:ascii="Arial Armenian" w:hAnsi="Arial Armenian" w:cs="Arial"/>
                <w:sz w:val="22"/>
                <w:szCs w:val="22"/>
              </w:rPr>
              <w:t>-021</w:t>
            </w:r>
          </w:p>
        </w:tc>
        <w:tc>
          <w:tcPr>
            <w:tcW w:w="1278" w:type="dxa"/>
            <w:tcBorders>
              <w:top w:val="nil"/>
              <w:left w:val="nil"/>
              <w:bottom w:val="single" w:sz="4" w:space="0" w:color="auto"/>
              <w:right w:val="single" w:sz="4" w:space="0" w:color="auto"/>
            </w:tcBorders>
            <w:vAlign w:val="center"/>
            <w:hideMark/>
          </w:tcPr>
          <w:p w14:paraId="5D7D9592"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2 </w:t>
            </w:r>
            <w:r w:rsidRPr="00101BCC">
              <w:rPr>
                <w:rFonts w:ascii="Calibri" w:hAnsi="Calibri" w:cs="Calibri"/>
                <w:sz w:val="22"/>
                <w:szCs w:val="22"/>
              </w:rPr>
              <w:t>м</w:t>
            </w:r>
            <w:r w:rsidRPr="00101BCC">
              <w:rPr>
                <w:rFonts w:ascii="Arial Armenian" w:hAnsi="Arial Armenian" w:cs="Arial"/>
                <w:sz w:val="22"/>
                <w:szCs w:val="22"/>
              </w:rPr>
              <w:t>2</w:t>
            </w:r>
          </w:p>
        </w:tc>
        <w:tc>
          <w:tcPr>
            <w:tcW w:w="1517" w:type="dxa"/>
            <w:tcBorders>
              <w:top w:val="nil"/>
              <w:left w:val="nil"/>
              <w:bottom w:val="single" w:sz="4" w:space="0" w:color="auto"/>
              <w:right w:val="single" w:sz="4" w:space="0" w:color="auto"/>
            </w:tcBorders>
            <w:noWrap/>
            <w:vAlign w:val="center"/>
            <w:hideMark/>
          </w:tcPr>
          <w:p w14:paraId="35DFE49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659.96</w:t>
            </w:r>
          </w:p>
        </w:tc>
        <w:tc>
          <w:tcPr>
            <w:tcW w:w="1418" w:type="dxa"/>
            <w:tcBorders>
              <w:top w:val="nil"/>
              <w:left w:val="nil"/>
              <w:bottom w:val="single" w:sz="4" w:space="0" w:color="auto"/>
              <w:right w:val="single" w:sz="4" w:space="0" w:color="auto"/>
            </w:tcBorders>
            <w:noWrap/>
            <w:vAlign w:val="center"/>
            <w:hideMark/>
          </w:tcPr>
          <w:p w14:paraId="6950896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0.703</w:t>
            </w:r>
          </w:p>
        </w:tc>
        <w:tc>
          <w:tcPr>
            <w:tcW w:w="1847" w:type="dxa"/>
            <w:tcBorders>
              <w:top w:val="nil"/>
              <w:left w:val="nil"/>
              <w:bottom w:val="single" w:sz="4" w:space="0" w:color="auto"/>
              <w:right w:val="single" w:sz="4" w:space="0" w:color="auto"/>
            </w:tcBorders>
            <w:vAlign w:val="center"/>
            <w:hideMark/>
          </w:tcPr>
          <w:p w14:paraId="51B448D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463.952</w:t>
            </w:r>
          </w:p>
        </w:tc>
        <w:tc>
          <w:tcPr>
            <w:tcW w:w="222" w:type="dxa"/>
            <w:vAlign w:val="center"/>
            <w:hideMark/>
          </w:tcPr>
          <w:p w14:paraId="0C5BA685" w14:textId="77777777" w:rsidR="00402A13" w:rsidRPr="00101BCC" w:rsidRDefault="00402A13" w:rsidP="00BF48F5">
            <w:pPr>
              <w:rPr>
                <w:sz w:val="20"/>
                <w:szCs w:val="20"/>
              </w:rPr>
            </w:pPr>
          </w:p>
        </w:tc>
      </w:tr>
      <w:tr w:rsidR="00402A13" w:rsidRPr="00101BCC" w14:paraId="53FA2F66" w14:textId="77777777" w:rsidTr="00BF48F5">
        <w:trPr>
          <w:trHeight w:val="1140"/>
        </w:trPr>
        <w:tc>
          <w:tcPr>
            <w:tcW w:w="738" w:type="dxa"/>
            <w:tcBorders>
              <w:top w:val="single" w:sz="4" w:space="0" w:color="auto"/>
              <w:left w:val="single" w:sz="4" w:space="0" w:color="auto"/>
              <w:bottom w:val="nil"/>
              <w:right w:val="single" w:sz="4" w:space="0" w:color="auto"/>
            </w:tcBorders>
            <w:noWrap/>
            <w:vAlign w:val="center"/>
            <w:hideMark/>
          </w:tcPr>
          <w:p w14:paraId="0558117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w:t>
            </w:r>
          </w:p>
        </w:tc>
        <w:tc>
          <w:tcPr>
            <w:tcW w:w="1317" w:type="dxa"/>
            <w:tcBorders>
              <w:top w:val="single" w:sz="4" w:space="0" w:color="auto"/>
              <w:left w:val="nil"/>
              <w:bottom w:val="nil"/>
              <w:right w:val="single" w:sz="4" w:space="0" w:color="auto"/>
            </w:tcBorders>
            <w:vAlign w:val="center"/>
            <w:hideMark/>
          </w:tcPr>
          <w:p w14:paraId="1EA2632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14-</w:t>
            </w:r>
            <w:r w:rsidRPr="00101BCC">
              <w:rPr>
                <w:rFonts w:ascii="Calibri" w:hAnsi="Calibri" w:cs="Calibri"/>
                <w:sz w:val="22"/>
                <w:szCs w:val="22"/>
              </w:rPr>
              <w:t>Р</w:t>
            </w:r>
            <w:r w:rsidRPr="00101BCC">
              <w:rPr>
                <w:rFonts w:ascii="Arial Armenian" w:hAnsi="Arial Armenian" w:cs="Arial"/>
                <w:sz w:val="22"/>
                <w:szCs w:val="22"/>
              </w:rPr>
              <w:t>456</w:t>
            </w:r>
          </w:p>
        </w:tc>
        <w:tc>
          <w:tcPr>
            <w:tcW w:w="2865" w:type="dxa"/>
            <w:tcBorders>
              <w:top w:val="single" w:sz="4" w:space="0" w:color="auto"/>
              <w:left w:val="nil"/>
              <w:bottom w:val="nil"/>
              <w:right w:val="single" w:sz="4" w:space="0" w:color="auto"/>
            </w:tcBorders>
            <w:vAlign w:val="center"/>
            <w:hideMark/>
          </w:tcPr>
          <w:p w14:paraId="56C200F1"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Նախկինում</w:t>
            </w:r>
            <w:r w:rsidRPr="00101BCC">
              <w:rPr>
                <w:rFonts w:ascii="Arial Armenian" w:hAnsi="Arial Armenian" w:cs="Arial"/>
                <w:sz w:val="22"/>
                <w:szCs w:val="22"/>
              </w:rPr>
              <w:t xml:space="preserve"> </w:t>
            </w:r>
            <w:r w:rsidRPr="00101BCC">
              <w:rPr>
                <w:rFonts w:ascii="Sylfaen" w:hAnsi="Sylfaen" w:cs="Sylfaen"/>
                <w:sz w:val="22"/>
                <w:szCs w:val="22"/>
              </w:rPr>
              <w:t>ներկած</w:t>
            </w:r>
            <w:r w:rsidRPr="00101BCC">
              <w:rPr>
                <w:rFonts w:ascii="Arial Armenian" w:hAnsi="Arial Armenian" w:cs="Arial"/>
                <w:sz w:val="22"/>
                <w:szCs w:val="22"/>
              </w:rPr>
              <w:t xml:space="preserve"> </w:t>
            </w:r>
            <w:r w:rsidRPr="00101BCC">
              <w:rPr>
                <w:rFonts w:ascii="Sylfaen" w:hAnsi="Sylfaen" w:cs="Sylfaen"/>
                <w:sz w:val="22"/>
                <w:szCs w:val="22"/>
              </w:rPr>
              <w:t>պողպատե</w:t>
            </w:r>
            <w:r w:rsidRPr="00101BCC">
              <w:rPr>
                <w:rFonts w:ascii="Arial Armenian" w:hAnsi="Arial Armenian" w:cs="Arial"/>
                <w:sz w:val="22"/>
                <w:szCs w:val="22"/>
              </w:rPr>
              <w:t xml:space="preserve"> </w:t>
            </w:r>
            <w:r w:rsidRPr="00101BCC">
              <w:rPr>
                <w:rFonts w:ascii="Sylfaen" w:hAnsi="Sylfaen" w:cs="Sylfaen"/>
                <w:sz w:val="22"/>
                <w:szCs w:val="22"/>
              </w:rPr>
              <w:t>խողովակների</w:t>
            </w:r>
            <w:r w:rsidRPr="00101BCC">
              <w:rPr>
                <w:rFonts w:ascii="Arial Armenian" w:hAnsi="Arial Armenian" w:cs="Arial"/>
                <w:sz w:val="22"/>
                <w:szCs w:val="22"/>
              </w:rPr>
              <w:t xml:space="preserve"> </w:t>
            </w:r>
            <w:r w:rsidRPr="00101BCC">
              <w:rPr>
                <w:rFonts w:ascii="Sylfaen" w:hAnsi="Sylfaen" w:cs="Sylfaen"/>
                <w:sz w:val="22"/>
                <w:szCs w:val="22"/>
              </w:rPr>
              <w:t>մակերեսների</w:t>
            </w:r>
            <w:r w:rsidRPr="00101BCC">
              <w:rPr>
                <w:rFonts w:ascii="Arial Armenian" w:hAnsi="Arial Armenian" w:cs="Arial"/>
                <w:sz w:val="22"/>
                <w:szCs w:val="22"/>
              </w:rPr>
              <w:t xml:space="preserve"> </w:t>
            </w:r>
            <w:r w:rsidRPr="00101BCC">
              <w:rPr>
                <w:rFonts w:ascii="Sylfaen" w:hAnsi="Sylfaen" w:cs="Sylfaen"/>
                <w:sz w:val="22"/>
                <w:szCs w:val="22"/>
              </w:rPr>
              <w:t>ներկում</w:t>
            </w:r>
            <w:r w:rsidRPr="00101BCC">
              <w:rPr>
                <w:rFonts w:ascii="Arial Armenian" w:hAnsi="Arial Armenian" w:cs="Arial"/>
                <w:sz w:val="22"/>
                <w:szCs w:val="22"/>
              </w:rPr>
              <w:t xml:space="preserve"> </w:t>
            </w:r>
            <w:r w:rsidRPr="00101BCC">
              <w:rPr>
                <w:rFonts w:ascii="Sylfaen" w:hAnsi="Sylfaen" w:cs="Sylfaen"/>
                <w:sz w:val="22"/>
                <w:szCs w:val="22"/>
              </w:rPr>
              <w:t>յուղային</w:t>
            </w:r>
            <w:r w:rsidRPr="00101BCC">
              <w:rPr>
                <w:rFonts w:ascii="Arial Armenian" w:hAnsi="Arial Armenian" w:cs="Arial"/>
                <w:sz w:val="22"/>
                <w:szCs w:val="22"/>
              </w:rPr>
              <w:t xml:space="preserve"> </w:t>
            </w:r>
            <w:r w:rsidRPr="00101BCC">
              <w:rPr>
                <w:rFonts w:ascii="Sylfaen" w:hAnsi="Sylfaen" w:cs="Sylfaen"/>
                <w:sz w:val="22"/>
                <w:szCs w:val="22"/>
              </w:rPr>
              <w:t>բաղադրիչներով</w:t>
            </w:r>
            <w:r w:rsidRPr="00101BCC">
              <w:rPr>
                <w:rFonts w:ascii="Arial Armenian" w:hAnsi="Arial Armenian" w:cs="Arial"/>
                <w:sz w:val="22"/>
                <w:szCs w:val="22"/>
              </w:rPr>
              <w:t xml:space="preserve"> </w:t>
            </w:r>
            <w:r w:rsidRPr="00101BCC">
              <w:rPr>
                <w:rFonts w:ascii="Sylfaen" w:hAnsi="Sylfaen" w:cs="Sylfaen"/>
                <w:sz w:val="22"/>
                <w:szCs w:val="22"/>
              </w:rPr>
              <w:t>ներկով</w:t>
            </w:r>
            <w:r w:rsidRPr="00101BCC">
              <w:rPr>
                <w:rFonts w:ascii="Arial Armenian" w:hAnsi="Arial Armenian" w:cs="Arial"/>
                <w:sz w:val="22"/>
                <w:szCs w:val="22"/>
              </w:rPr>
              <w:t xml:space="preserve"> 2 </w:t>
            </w:r>
            <w:r w:rsidRPr="00101BCC">
              <w:rPr>
                <w:rFonts w:ascii="Sylfaen" w:hAnsi="Sylfaen" w:cs="Sylfaen"/>
                <w:sz w:val="22"/>
                <w:szCs w:val="22"/>
              </w:rPr>
              <w:t>անգամ</w:t>
            </w:r>
            <w:r w:rsidRPr="00101BCC">
              <w:rPr>
                <w:rFonts w:ascii="Arial Armenian" w:hAnsi="Arial Armenian" w:cs="Arial"/>
                <w:sz w:val="22"/>
                <w:szCs w:val="22"/>
              </w:rPr>
              <w:t xml:space="preserve"> </w:t>
            </w:r>
            <w:r w:rsidRPr="00101BCC">
              <w:rPr>
                <w:rFonts w:ascii="Arial Armenian" w:hAnsi="Arial Armenian" w:cs="Arial"/>
                <w:sz w:val="22"/>
                <w:szCs w:val="22"/>
              </w:rPr>
              <w:br/>
              <w:t>/</w:t>
            </w:r>
            <w:r w:rsidRPr="00101BCC">
              <w:rPr>
                <w:rFonts w:ascii="Calibri" w:hAnsi="Calibri" w:cs="Calibri"/>
                <w:sz w:val="22"/>
                <w:szCs w:val="22"/>
              </w:rPr>
              <w:t>ОКРАСКА</w:t>
            </w:r>
            <w:r w:rsidRPr="00101BCC">
              <w:rPr>
                <w:rFonts w:ascii="Arial Armenian" w:hAnsi="Arial Armenian" w:cs="Arial"/>
                <w:sz w:val="22"/>
                <w:szCs w:val="22"/>
              </w:rPr>
              <w:t xml:space="preserve"> </w:t>
            </w:r>
            <w:r w:rsidRPr="00101BCC">
              <w:rPr>
                <w:rFonts w:ascii="Calibri" w:hAnsi="Calibri" w:cs="Calibri"/>
                <w:sz w:val="22"/>
                <w:szCs w:val="22"/>
              </w:rPr>
              <w:t>МАСЛЯНЫМИ</w:t>
            </w:r>
            <w:r w:rsidRPr="00101BCC">
              <w:rPr>
                <w:rFonts w:ascii="Arial Armenian" w:hAnsi="Arial Armenian" w:cs="Arial"/>
                <w:sz w:val="22"/>
                <w:szCs w:val="22"/>
              </w:rPr>
              <w:t xml:space="preserve"> </w:t>
            </w:r>
            <w:r w:rsidRPr="00101BCC">
              <w:rPr>
                <w:rFonts w:ascii="Calibri" w:hAnsi="Calibri" w:cs="Calibri"/>
                <w:sz w:val="22"/>
                <w:szCs w:val="22"/>
              </w:rPr>
              <w:t>СОСТАВАМИ</w:t>
            </w:r>
            <w:r w:rsidRPr="00101BCC">
              <w:rPr>
                <w:rFonts w:ascii="Arial Armenian" w:hAnsi="Arial Armenian" w:cs="Arial"/>
                <w:sz w:val="22"/>
                <w:szCs w:val="22"/>
              </w:rPr>
              <w:t xml:space="preserve"> </w:t>
            </w:r>
            <w:r w:rsidRPr="00101BCC">
              <w:rPr>
                <w:rFonts w:ascii="Calibri" w:hAnsi="Calibri" w:cs="Calibri"/>
                <w:sz w:val="22"/>
                <w:szCs w:val="22"/>
              </w:rPr>
              <w:t>РАНЕЕ</w:t>
            </w:r>
            <w:r w:rsidRPr="00101BCC">
              <w:rPr>
                <w:rFonts w:ascii="Arial Armenian" w:hAnsi="Arial Armenian" w:cs="Arial"/>
                <w:sz w:val="22"/>
                <w:szCs w:val="22"/>
              </w:rPr>
              <w:t xml:space="preserve"> </w:t>
            </w:r>
            <w:r w:rsidRPr="00101BCC">
              <w:rPr>
                <w:rFonts w:ascii="Calibri" w:hAnsi="Calibri" w:cs="Calibri"/>
                <w:sz w:val="22"/>
                <w:szCs w:val="22"/>
              </w:rPr>
              <w:t>ОКРАШЕННЫХ</w:t>
            </w:r>
            <w:r w:rsidRPr="00101BCC">
              <w:rPr>
                <w:rFonts w:ascii="Arial Armenian" w:hAnsi="Arial Armenian" w:cs="Arial"/>
                <w:sz w:val="22"/>
                <w:szCs w:val="22"/>
              </w:rPr>
              <w:t xml:space="preserve"> </w:t>
            </w:r>
            <w:r w:rsidRPr="00101BCC">
              <w:rPr>
                <w:rFonts w:ascii="Calibri" w:hAnsi="Calibri" w:cs="Calibri"/>
                <w:sz w:val="22"/>
                <w:szCs w:val="22"/>
              </w:rPr>
              <w:t>ПОВЕРХНОСТЕЙ</w:t>
            </w:r>
            <w:r w:rsidRPr="00101BCC">
              <w:rPr>
                <w:rFonts w:ascii="Arial Armenian" w:hAnsi="Arial Armenian" w:cs="Arial"/>
                <w:sz w:val="22"/>
                <w:szCs w:val="22"/>
              </w:rPr>
              <w:t xml:space="preserve"> </w:t>
            </w:r>
            <w:r w:rsidRPr="00101BCC">
              <w:rPr>
                <w:rFonts w:ascii="Calibri" w:hAnsi="Calibri" w:cs="Calibri"/>
                <w:sz w:val="22"/>
                <w:szCs w:val="22"/>
              </w:rPr>
              <w:t>СТАЛЬНЫХ</w:t>
            </w:r>
            <w:r w:rsidRPr="00101BCC">
              <w:rPr>
                <w:rFonts w:ascii="Arial Armenian" w:hAnsi="Arial Armenian" w:cs="Arial"/>
                <w:sz w:val="22"/>
                <w:szCs w:val="22"/>
              </w:rPr>
              <w:t xml:space="preserve"> </w:t>
            </w:r>
            <w:r w:rsidRPr="00101BCC">
              <w:rPr>
                <w:rFonts w:ascii="Calibri" w:hAnsi="Calibri" w:cs="Calibri"/>
                <w:sz w:val="22"/>
                <w:szCs w:val="22"/>
              </w:rPr>
              <w:t>ТРУБ</w:t>
            </w:r>
            <w:r w:rsidRPr="00101BCC">
              <w:rPr>
                <w:rFonts w:ascii="Arial Armenian" w:hAnsi="Arial Armenian" w:cs="Arial"/>
                <w:sz w:val="22"/>
                <w:szCs w:val="22"/>
              </w:rPr>
              <w:t xml:space="preserve"> </w:t>
            </w:r>
            <w:r w:rsidRPr="00101BCC">
              <w:rPr>
                <w:rFonts w:ascii="Calibri" w:hAnsi="Calibri" w:cs="Calibri"/>
                <w:sz w:val="22"/>
                <w:szCs w:val="22"/>
              </w:rPr>
              <w:t>ЗА</w:t>
            </w:r>
            <w:r w:rsidRPr="00101BCC">
              <w:rPr>
                <w:rFonts w:ascii="Arial Armenian" w:hAnsi="Arial Armenian" w:cs="Arial"/>
                <w:sz w:val="22"/>
                <w:szCs w:val="22"/>
              </w:rPr>
              <w:t xml:space="preserve"> 2 </w:t>
            </w:r>
            <w:r w:rsidRPr="00101BCC">
              <w:rPr>
                <w:rFonts w:ascii="Calibri" w:hAnsi="Calibri" w:cs="Calibri"/>
                <w:sz w:val="22"/>
                <w:szCs w:val="22"/>
              </w:rPr>
              <w:t>РАЗА</w:t>
            </w:r>
          </w:p>
        </w:tc>
        <w:tc>
          <w:tcPr>
            <w:tcW w:w="1278" w:type="dxa"/>
            <w:tcBorders>
              <w:top w:val="nil"/>
              <w:left w:val="nil"/>
              <w:bottom w:val="single" w:sz="4" w:space="0" w:color="auto"/>
              <w:right w:val="single" w:sz="4" w:space="0" w:color="auto"/>
            </w:tcBorders>
            <w:vAlign w:val="center"/>
            <w:hideMark/>
          </w:tcPr>
          <w:p w14:paraId="6BAB0579"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2 </w:t>
            </w:r>
            <w:r w:rsidRPr="00101BCC">
              <w:rPr>
                <w:rFonts w:ascii="Calibri" w:hAnsi="Calibri" w:cs="Calibri"/>
                <w:sz w:val="22"/>
                <w:szCs w:val="22"/>
              </w:rPr>
              <w:t>м</w:t>
            </w:r>
            <w:r w:rsidRPr="00101BCC">
              <w:rPr>
                <w:rFonts w:ascii="Arial Armenian" w:hAnsi="Arial Armenian" w:cs="Arial"/>
                <w:sz w:val="22"/>
                <w:szCs w:val="22"/>
              </w:rPr>
              <w:t>2</w:t>
            </w:r>
          </w:p>
        </w:tc>
        <w:tc>
          <w:tcPr>
            <w:tcW w:w="1517" w:type="dxa"/>
            <w:tcBorders>
              <w:top w:val="nil"/>
              <w:left w:val="nil"/>
              <w:bottom w:val="single" w:sz="4" w:space="0" w:color="auto"/>
              <w:right w:val="single" w:sz="4" w:space="0" w:color="auto"/>
            </w:tcBorders>
            <w:noWrap/>
            <w:vAlign w:val="center"/>
            <w:hideMark/>
          </w:tcPr>
          <w:p w14:paraId="1AFDF0B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659.96</w:t>
            </w:r>
          </w:p>
        </w:tc>
        <w:tc>
          <w:tcPr>
            <w:tcW w:w="1418" w:type="dxa"/>
            <w:tcBorders>
              <w:top w:val="nil"/>
              <w:left w:val="nil"/>
              <w:bottom w:val="single" w:sz="4" w:space="0" w:color="auto"/>
              <w:right w:val="single" w:sz="4" w:space="0" w:color="auto"/>
            </w:tcBorders>
            <w:noWrap/>
            <w:vAlign w:val="center"/>
            <w:hideMark/>
          </w:tcPr>
          <w:p w14:paraId="1B0761F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1.55</w:t>
            </w:r>
          </w:p>
        </w:tc>
        <w:tc>
          <w:tcPr>
            <w:tcW w:w="1847" w:type="dxa"/>
            <w:tcBorders>
              <w:top w:val="nil"/>
              <w:left w:val="nil"/>
              <w:bottom w:val="single" w:sz="4" w:space="0" w:color="auto"/>
              <w:right w:val="single" w:sz="4" w:space="0" w:color="auto"/>
            </w:tcBorders>
            <w:vAlign w:val="center"/>
            <w:hideMark/>
          </w:tcPr>
          <w:p w14:paraId="0546D66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1022.938</w:t>
            </w:r>
          </w:p>
        </w:tc>
        <w:tc>
          <w:tcPr>
            <w:tcW w:w="222" w:type="dxa"/>
            <w:vAlign w:val="center"/>
            <w:hideMark/>
          </w:tcPr>
          <w:p w14:paraId="099C807F" w14:textId="77777777" w:rsidR="00402A13" w:rsidRPr="00101BCC" w:rsidRDefault="00402A13" w:rsidP="00BF48F5">
            <w:pPr>
              <w:rPr>
                <w:sz w:val="20"/>
                <w:szCs w:val="20"/>
              </w:rPr>
            </w:pPr>
          </w:p>
        </w:tc>
      </w:tr>
      <w:tr w:rsidR="00402A13" w:rsidRPr="00101BCC" w14:paraId="283E76D9" w14:textId="77777777" w:rsidTr="00BF48F5">
        <w:trPr>
          <w:trHeight w:val="300"/>
        </w:trPr>
        <w:tc>
          <w:tcPr>
            <w:tcW w:w="738" w:type="dxa"/>
            <w:tcBorders>
              <w:top w:val="single" w:sz="4" w:space="0" w:color="auto"/>
              <w:left w:val="single" w:sz="4" w:space="0" w:color="auto"/>
              <w:bottom w:val="single" w:sz="4" w:space="0" w:color="auto"/>
              <w:right w:val="single" w:sz="4" w:space="0" w:color="auto"/>
            </w:tcBorders>
            <w:noWrap/>
            <w:vAlign w:val="center"/>
            <w:hideMark/>
          </w:tcPr>
          <w:p w14:paraId="3FF93CC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317" w:type="dxa"/>
            <w:tcBorders>
              <w:top w:val="single" w:sz="4" w:space="0" w:color="auto"/>
              <w:left w:val="nil"/>
              <w:bottom w:val="single" w:sz="4" w:space="0" w:color="auto"/>
              <w:right w:val="single" w:sz="4" w:space="0" w:color="auto"/>
            </w:tcBorders>
            <w:vAlign w:val="center"/>
            <w:hideMark/>
          </w:tcPr>
          <w:p w14:paraId="579DD7F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2865" w:type="dxa"/>
            <w:tcBorders>
              <w:top w:val="single" w:sz="4" w:space="0" w:color="auto"/>
              <w:left w:val="nil"/>
              <w:bottom w:val="single" w:sz="4" w:space="0" w:color="auto"/>
              <w:right w:val="single" w:sz="4" w:space="0" w:color="auto"/>
            </w:tcBorders>
            <w:vAlign w:val="center"/>
            <w:hideMark/>
          </w:tcPr>
          <w:p w14:paraId="5D72FC9D" w14:textId="77777777" w:rsidR="00402A13" w:rsidRPr="00101BCC" w:rsidRDefault="00402A13" w:rsidP="00BF48F5">
            <w:pPr>
              <w:jc w:val="center"/>
              <w:rPr>
                <w:rFonts w:ascii="Arial Armenian" w:hAnsi="Arial Armenian" w:cs="Arial"/>
                <w:b/>
                <w:bCs/>
              </w:rPr>
            </w:pPr>
            <w:r w:rsidRPr="00101BCC">
              <w:rPr>
                <w:rFonts w:ascii="Sylfaen" w:hAnsi="Sylfaen" w:cs="Sylfaen"/>
                <w:b/>
                <w:bCs/>
              </w:rPr>
              <w:t>Ֆասադների</w:t>
            </w:r>
            <w:r w:rsidRPr="00101BCC">
              <w:rPr>
                <w:rFonts w:ascii="Arial Armenian" w:hAnsi="Arial Armenian" w:cs="Arial"/>
                <w:b/>
                <w:bCs/>
              </w:rPr>
              <w:t xml:space="preserve"> </w:t>
            </w:r>
            <w:r w:rsidRPr="00101BCC">
              <w:rPr>
                <w:rFonts w:ascii="Sylfaen" w:hAnsi="Sylfaen" w:cs="Sylfaen"/>
                <w:b/>
                <w:bCs/>
              </w:rPr>
              <w:t>հարդարում</w:t>
            </w:r>
            <w:r w:rsidRPr="00101BCC">
              <w:rPr>
                <w:rFonts w:ascii="Arial Armenian" w:hAnsi="Arial Armenian" w:cs="Arial"/>
                <w:b/>
                <w:bCs/>
              </w:rPr>
              <w:t xml:space="preserve">  </w:t>
            </w:r>
            <w:r w:rsidRPr="00101BCC">
              <w:rPr>
                <w:rFonts w:ascii="Calibri" w:hAnsi="Calibri" w:cs="Calibri"/>
                <w:b/>
                <w:bCs/>
              </w:rPr>
              <w:t>Отделка</w:t>
            </w:r>
            <w:r w:rsidRPr="00101BCC">
              <w:rPr>
                <w:rFonts w:ascii="Arial Armenian" w:hAnsi="Arial Armenian" w:cs="Arial"/>
                <w:b/>
                <w:bCs/>
              </w:rPr>
              <w:t xml:space="preserve"> </w:t>
            </w:r>
            <w:r w:rsidRPr="00101BCC">
              <w:rPr>
                <w:rFonts w:ascii="Calibri" w:hAnsi="Calibri" w:cs="Calibri"/>
                <w:b/>
                <w:bCs/>
              </w:rPr>
              <w:t>фасадов</w:t>
            </w:r>
          </w:p>
        </w:tc>
        <w:tc>
          <w:tcPr>
            <w:tcW w:w="1278" w:type="dxa"/>
            <w:tcBorders>
              <w:top w:val="nil"/>
              <w:left w:val="nil"/>
              <w:bottom w:val="single" w:sz="4" w:space="0" w:color="auto"/>
              <w:right w:val="single" w:sz="4" w:space="0" w:color="auto"/>
            </w:tcBorders>
            <w:vAlign w:val="center"/>
            <w:hideMark/>
          </w:tcPr>
          <w:p w14:paraId="1F5203B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517" w:type="dxa"/>
            <w:tcBorders>
              <w:top w:val="nil"/>
              <w:left w:val="nil"/>
              <w:bottom w:val="single" w:sz="4" w:space="0" w:color="auto"/>
              <w:right w:val="single" w:sz="4" w:space="0" w:color="auto"/>
            </w:tcBorders>
            <w:noWrap/>
            <w:vAlign w:val="center"/>
            <w:hideMark/>
          </w:tcPr>
          <w:p w14:paraId="2865D79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418" w:type="dxa"/>
            <w:tcBorders>
              <w:top w:val="nil"/>
              <w:left w:val="nil"/>
              <w:bottom w:val="single" w:sz="4" w:space="0" w:color="auto"/>
              <w:right w:val="single" w:sz="4" w:space="0" w:color="auto"/>
            </w:tcBorders>
            <w:noWrap/>
            <w:vAlign w:val="center"/>
            <w:hideMark/>
          </w:tcPr>
          <w:p w14:paraId="660D116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847" w:type="dxa"/>
            <w:tcBorders>
              <w:top w:val="nil"/>
              <w:left w:val="nil"/>
              <w:bottom w:val="single" w:sz="4" w:space="0" w:color="auto"/>
              <w:right w:val="single" w:sz="4" w:space="0" w:color="auto"/>
            </w:tcBorders>
            <w:vAlign w:val="center"/>
            <w:hideMark/>
          </w:tcPr>
          <w:p w14:paraId="1E6169D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0.000</w:t>
            </w:r>
          </w:p>
        </w:tc>
        <w:tc>
          <w:tcPr>
            <w:tcW w:w="222" w:type="dxa"/>
            <w:vAlign w:val="center"/>
            <w:hideMark/>
          </w:tcPr>
          <w:p w14:paraId="1A25691E" w14:textId="77777777" w:rsidR="00402A13" w:rsidRPr="00101BCC" w:rsidRDefault="00402A13" w:rsidP="00BF48F5">
            <w:pPr>
              <w:rPr>
                <w:sz w:val="20"/>
                <w:szCs w:val="20"/>
              </w:rPr>
            </w:pPr>
          </w:p>
        </w:tc>
      </w:tr>
      <w:tr w:rsidR="00402A13" w:rsidRPr="00101BCC" w14:paraId="19A67949" w14:textId="77777777" w:rsidTr="00BF48F5">
        <w:trPr>
          <w:trHeight w:val="1425"/>
        </w:trPr>
        <w:tc>
          <w:tcPr>
            <w:tcW w:w="738" w:type="dxa"/>
            <w:tcBorders>
              <w:top w:val="nil"/>
              <w:left w:val="single" w:sz="4" w:space="0" w:color="auto"/>
              <w:bottom w:val="nil"/>
              <w:right w:val="single" w:sz="4" w:space="0" w:color="auto"/>
            </w:tcBorders>
            <w:noWrap/>
            <w:vAlign w:val="center"/>
            <w:hideMark/>
          </w:tcPr>
          <w:p w14:paraId="7F62193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lastRenderedPageBreak/>
              <w:t>1</w:t>
            </w:r>
          </w:p>
        </w:tc>
        <w:tc>
          <w:tcPr>
            <w:tcW w:w="1317" w:type="dxa"/>
            <w:tcBorders>
              <w:top w:val="nil"/>
              <w:left w:val="nil"/>
              <w:bottom w:val="nil"/>
              <w:right w:val="single" w:sz="4" w:space="0" w:color="auto"/>
            </w:tcBorders>
            <w:vAlign w:val="center"/>
            <w:hideMark/>
          </w:tcPr>
          <w:p w14:paraId="716EC15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15-131</w:t>
            </w:r>
          </w:p>
        </w:tc>
        <w:tc>
          <w:tcPr>
            <w:tcW w:w="2865" w:type="dxa"/>
            <w:tcBorders>
              <w:top w:val="nil"/>
              <w:left w:val="nil"/>
              <w:bottom w:val="nil"/>
              <w:right w:val="single" w:sz="4" w:space="0" w:color="auto"/>
            </w:tcBorders>
            <w:vAlign w:val="center"/>
            <w:hideMark/>
          </w:tcPr>
          <w:p w14:paraId="40FB85B6"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Պատերի՝</w:t>
            </w:r>
            <w:r w:rsidRPr="00101BCC">
              <w:rPr>
                <w:rFonts w:ascii="Arial Armenian" w:hAnsi="Arial Armenian" w:cs="Arial"/>
                <w:sz w:val="22"/>
                <w:szCs w:val="22"/>
              </w:rPr>
              <w:t xml:space="preserve"> </w:t>
            </w:r>
            <w:r w:rsidRPr="00101BCC">
              <w:rPr>
                <w:rFonts w:ascii="Sylfaen" w:hAnsi="Sylfaen" w:cs="Sylfaen"/>
                <w:sz w:val="22"/>
                <w:szCs w:val="22"/>
              </w:rPr>
              <w:t>բետոնե</w:t>
            </w:r>
            <w:r w:rsidRPr="00101BCC">
              <w:rPr>
                <w:rFonts w:ascii="Arial Armenian" w:hAnsi="Arial Armenian" w:cs="Arial"/>
                <w:sz w:val="22"/>
                <w:szCs w:val="22"/>
              </w:rPr>
              <w:t xml:space="preserve">  </w:t>
            </w:r>
            <w:r w:rsidRPr="00101BCC">
              <w:rPr>
                <w:rFonts w:ascii="Sylfaen" w:hAnsi="Sylfaen" w:cs="Sylfaen"/>
                <w:sz w:val="22"/>
                <w:szCs w:val="22"/>
              </w:rPr>
              <w:t>մակերեսների</w:t>
            </w:r>
            <w:r w:rsidRPr="00101BCC">
              <w:rPr>
                <w:rFonts w:ascii="Arial Armenian" w:hAnsi="Arial Armenian" w:cs="Arial"/>
                <w:sz w:val="22"/>
                <w:szCs w:val="22"/>
              </w:rPr>
              <w:t xml:space="preserve"> </w:t>
            </w:r>
            <w:r w:rsidRPr="00101BCC">
              <w:rPr>
                <w:rFonts w:ascii="Sylfaen" w:hAnsi="Sylfaen" w:cs="Sylfaen"/>
                <w:sz w:val="22"/>
                <w:szCs w:val="22"/>
              </w:rPr>
              <w:t>արտաքին</w:t>
            </w:r>
            <w:r w:rsidRPr="00101BCC">
              <w:rPr>
                <w:rFonts w:ascii="Arial Armenian" w:hAnsi="Arial Armenian" w:cs="Arial"/>
                <w:sz w:val="22"/>
                <w:szCs w:val="22"/>
              </w:rPr>
              <w:t xml:space="preserve"> </w:t>
            </w:r>
            <w:r w:rsidRPr="00101BCC">
              <w:rPr>
                <w:rFonts w:ascii="Sylfaen" w:hAnsi="Sylfaen" w:cs="Sylfaen"/>
                <w:sz w:val="22"/>
                <w:szCs w:val="22"/>
              </w:rPr>
              <w:t>երեսապատում</w:t>
            </w:r>
            <w:r w:rsidRPr="00101BCC">
              <w:rPr>
                <w:rFonts w:ascii="Arial Armenian" w:hAnsi="Arial Armenian" w:cs="Arial"/>
                <w:sz w:val="22"/>
                <w:szCs w:val="22"/>
              </w:rPr>
              <w:t xml:space="preserve"> </w:t>
            </w:r>
            <w:r w:rsidRPr="00101BCC">
              <w:rPr>
                <w:rFonts w:ascii="Sylfaen" w:hAnsi="Sylfaen" w:cs="Sylfaen"/>
                <w:sz w:val="22"/>
                <w:szCs w:val="22"/>
              </w:rPr>
              <w:t>գունավոր</w:t>
            </w:r>
            <w:r w:rsidRPr="00101BCC">
              <w:rPr>
                <w:rFonts w:ascii="Arial Armenian" w:hAnsi="Arial Armenian" w:cs="Arial"/>
                <w:sz w:val="22"/>
                <w:szCs w:val="22"/>
              </w:rPr>
              <w:t xml:space="preserve"> </w:t>
            </w:r>
            <w:r w:rsidRPr="00101BCC">
              <w:rPr>
                <w:rFonts w:ascii="Sylfaen" w:hAnsi="Sylfaen" w:cs="Sylfaen"/>
                <w:sz w:val="22"/>
                <w:szCs w:val="22"/>
              </w:rPr>
              <w:t>կերամիկական</w:t>
            </w:r>
            <w:r w:rsidRPr="00101BCC">
              <w:rPr>
                <w:rFonts w:ascii="Arial Armenian" w:hAnsi="Arial Armenian" w:cs="Arial"/>
                <w:sz w:val="22"/>
                <w:szCs w:val="22"/>
              </w:rPr>
              <w:t xml:space="preserve"> </w:t>
            </w:r>
            <w:r w:rsidRPr="00101BCC">
              <w:rPr>
                <w:rFonts w:ascii="Sylfaen" w:hAnsi="Sylfaen" w:cs="Sylfaen"/>
                <w:sz w:val="22"/>
                <w:szCs w:val="22"/>
              </w:rPr>
              <w:t>ճակատային</w:t>
            </w:r>
            <w:r w:rsidRPr="00101BCC">
              <w:rPr>
                <w:rFonts w:ascii="Arial Armenian" w:hAnsi="Arial Armenian" w:cs="Arial"/>
                <w:sz w:val="22"/>
                <w:szCs w:val="22"/>
              </w:rPr>
              <w:t xml:space="preserve"> </w:t>
            </w:r>
            <w:r w:rsidRPr="00101BCC">
              <w:rPr>
                <w:rFonts w:ascii="Sylfaen" w:hAnsi="Sylfaen" w:cs="Sylfaen"/>
                <w:sz w:val="22"/>
                <w:szCs w:val="22"/>
              </w:rPr>
              <w:t>սալիկներով</w:t>
            </w:r>
            <w:r w:rsidRPr="00101BCC">
              <w:rPr>
                <w:rFonts w:ascii="Arial Armenian" w:hAnsi="Arial Armenian" w:cs="Arial"/>
                <w:sz w:val="22"/>
                <w:szCs w:val="22"/>
              </w:rPr>
              <w:t xml:space="preserve"> </w:t>
            </w:r>
            <w:r w:rsidRPr="00101BCC">
              <w:rPr>
                <w:rFonts w:ascii="Sylfaen" w:hAnsi="Sylfaen" w:cs="Sylfaen"/>
                <w:sz w:val="22"/>
                <w:szCs w:val="22"/>
              </w:rPr>
              <w:t>ցեմենտե</w:t>
            </w:r>
            <w:r w:rsidRPr="00101BCC">
              <w:rPr>
                <w:rFonts w:ascii="Arial Armenian" w:hAnsi="Arial Armenian" w:cs="Arial"/>
                <w:sz w:val="22"/>
                <w:szCs w:val="22"/>
              </w:rPr>
              <w:t xml:space="preserve"> </w:t>
            </w:r>
            <w:r w:rsidRPr="00101BCC">
              <w:rPr>
                <w:rFonts w:ascii="Sylfaen" w:hAnsi="Sylfaen" w:cs="Sylfaen"/>
                <w:sz w:val="22"/>
                <w:szCs w:val="22"/>
              </w:rPr>
              <w:t>շաղախով</w:t>
            </w:r>
            <w:r w:rsidRPr="00101BCC">
              <w:rPr>
                <w:rFonts w:ascii="Arial Armenian" w:hAnsi="Arial Armenian" w:cs="Arial"/>
                <w:sz w:val="22"/>
                <w:szCs w:val="22"/>
              </w:rPr>
              <w:t xml:space="preserve"> /</w:t>
            </w:r>
            <w:r w:rsidRPr="00101BCC">
              <w:rPr>
                <w:rFonts w:ascii="Calibri" w:hAnsi="Calibri" w:cs="Calibri"/>
                <w:sz w:val="22"/>
                <w:szCs w:val="22"/>
              </w:rPr>
              <w:t>НАРУЖНАЯ</w:t>
            </w:r>
            <w:r w:rsidRPr="00101BCC">
              <w:rPr>
                <w:rFonts w:ascii="Arial Armenian" w:hAnsi="Arial Armenian" w:cs="Arial"/>
                <w:sz w:val="22"/>
                <w:szCs w:val="22"/>
              </w:rPr>
              <w:t xml:space="preserve"> </w:t>
            </w:r>
            <w:r w:rsidRPr="00101BCC">
              <w:rPr>
                <w:rFonts w:ascii="Calibri" w:hAnsi="Calibri" w:cs="Calibri"/>
                <w:sz w:val="22"/>
                <w:szCs w:val="22"/>
              </w:rPr>
              <w:t>ОБЛИЦОВКА</w:t>
            </w:r>
            <w:r w:rsidRPr="00101BCC">
              <w:rPr>
                <w:rFonts w:ascii="Arial Armenian" w:hAnsi="Arial Armenian" w:cs="Arial"/>
                <w:sz w:val="22"/>
                <w:szCs w:val="22"/>
              </w:rPr>
              <w:t xml:space="preserve"> </w:t>
            </w:r>
            <w:r w:rsidRPr="00101BCC">
              <w:rPr>
                <w:rFonts w:ascii="Calibri" w:hAnsi="Calibri" w:cs="Calibri"/>
                <w:sz w:val="22"/>
                <w:szCs w:val="22"/>
              </w:rPr>
              <w:t>СТЕН</w:t>
            </w:r>
            <w:r w:rsidRPr="00101BCC">
              <w:rPr>
                <w:rFonts w:ascii="Arial Armenian" w:hAnsi="Arial Armenian" w:cs="Arial"/>
                <w:sz w:val="22"/>
                <w:szCs w:val="22"/>
              </w:rPr>
              <w:t xml:space="preserve"> </w:t>
            </w:r>
            <w:r w:rsidRPr="00101BCC">
              <w:rPr>
                <w:rFonts w:ascii="Calibri" w:hAnsi="Calibri" w:cs="Calibri"/>
                <w:sz w:val="22"/>
                <w:szCs w:val="22"/>
              </w:rPr>
              <w:t>ПО</w:t>
            </w:r>
            <w:r w:rsidRPr="00101BCC">
              <w:rPr>
                <w:rFonts w:ascii="Arial Armenian" w:hAnsi="Arial Armenian" w:cs="Arial"/>
                <w:sz w:val="22"/>
                <w:szCs w:val="22"/>
              </w:rPr>
              <w:t xml:space="preserve"> </w:t>
            </w:r>
            <w:r w:rsidRPr="00101BCC">
              <w:rPr>
                <w:rFonts w:ascii="Calibri" w:hAnsi="Calibri" w:cs="Calibri"/>
                <w:sz w:val="22"/>
                <w:szCs w:val="22"/>
              </w:rPr>
              <w:t>БЕТОННОЙ</w:t>
            </w:r>
            <w:r w:rsidRPr="00101BCC">
              <w:rPr>
                <w:rFonts w:ascii="Arial Armenian" w:hAnsi="Arial Armenian" w:cs="Arial"/>
                <w:sz w:val="22"/>
                <w:szCs w:val="22"/>
              </w:rPr>
              <w:t xml:space="preserve"> </w:t>
            </w:r>
            <w:r w:rsidRPr="00101BCC">
              <w:rPr>
                <w:rFonts w:ascii="Calibri" w:hAnsi="Calibri" w:cs="Calibri"/>
                <w:sz w:val="22"/>
                <w:szCs w:val="22"/>
              </w:rPr>
              <w:t>ПОВЕРХНОСТИ</w:t>
            </w:r>
            <w:r w:rsidRPr="00101BCC">
              <w:rPr>
                <w:rFonts w:ascii="Arial Armenian" w:hAnsi="Arial Armenian" w:cs="Arial"/>
                <w:sz w:val="22"/>
                <w:szCs w:val="22"/>
              </w:rPr>
              <w:t xml:space="preserve"> </w:t>
            </w:r>
            <w:r w:rsidRPr="00101BCC">
              <w:rPr>
                <w:rFonts w:ascii="Calibri" w:hAnsi="Calibri" w:cs="Calibri"/>
                <w:sz w:val="22"/>
                <w:szCs w:val="22"/>
              </w:rPr>
              <w:t>ФАСАДНЫМИ</w:t>
            </w:r>
            <w:r w:rsidRPr="00101BCC">
              <w:rPr>
                <w:rFonts w:ascii="Arial Armenian" w:hAnsi="Arial Armenian" w:cs="Arial"/>
                <w:sz w:val="22"/>
                <w:szCs w:val="22"/>
              </w:rPr>
              <w:t xml:space="preserve"> </w:t>
            </w:r>
            <w:r w:rsidRPr="00101BCC">
              <w:rPr>
                <w:rFonts w:ascii="Calibri" w:hAnsi="Calibri" w:cs="Calibri"/>
                <w:sz w:val="22"/>
                <w:szCs w:val="22"/>
              </w:rPr>
              <w:t>ЦВЕТНЫМИ</w:t>
            </w:r>
            <w:r w:rsidRPr="00101BCC">
              <w:rPr>
                <w:rFonts w:ascii="Arial Armenian" w:hAnsi="Arial Armenian" w:cs="Arial"/>
                <w:sz w:val="22"/>
                <w:szCs w:val="22"/>
              </w:rPr>
              <w:t xml:space="preserve"> </w:t>
            </w:r>
            <w:r w:rsidRPr="00101BCC">
              <w:rPr>
                <w:rFonts w:ascii="Calibri" w:hAnsi="Calibri" w:cs="Calibri"/>
                <w:sz w:val="22"/>
                <w:szCs w:val="22"/>
              </w:rPr>
              <w:t>КЕРАМИЧЕСКИМИ</w:t>
            </w:r>
            <w:r w:rsidRPr="00101BCC">
              <w:rPr>
                <w:rFonts w:ascii="Arial Armenian" w:hAnsi="Arial Armenian" w:cs="Arial"/>
                <w:sz w:val="22"/>
                <w:szCs w:val="22"/>
              </w:rPr>
              <w:t xml:space="preserve"> </w:t>
            </w:r>
            <w:r w:rsidRPr="00101BCC">
              <w:rPr>
                <w:rFonts w:ascii="Calibri" w:hAnsi="Calibri" w:cs="Calibri"/>
                <w:sz w:val="22"/>
                <w:szCs w:val="22"/>
              </w:rPr>
              <w:t>ПЛИТКАМИ</w:t>
            </w:r>
            <w:r w:rsidRPr="00101BCC">
              <w:rPr>
                <w:rFonts w:ascii="Arial Armenian" w:hAnsi="Arial Armenian" w:cs="Arial"/>
                <w:sz w:val="22"/>
                <w:szCs w:val="22"/>
              </w:rPr>
              <w:t xml:space="preserve">  </w:t>
            </w:r>
            <w:r w:rsidRPr="00101BCC">
              <w:rPr>
                <w:rFonts w:ascii="Calibri" w:hAnsi="Calibri" w:cs="Calibri"/>
                <w:sz w:val="22"/>
                <w:szCs w:val="22"/>
              </w:rPr>
              <w:t>НА</w:t>
            </w:r>
            <w:r w:rsidRPr="00101BCC">
              <w:rPr>
                <w:rFonts w:ascii="Arial Armenian" w:hAnsi="Arial Armenian" w:cs="Arial"/>
                <w:sz w:val="22"/>
                <w:szCs w:val="22"/>
              </w:rPr>
              <w:t xml:space="preserve"> </w:t>
            </w:r>
            <w:r w:rsidRPr="00101BCC">
              <w:rPr>
                <w:rFonts w:ascii="Calibri" w:hAnsi="Calibri" w:cs="Calibri"/>
                <w:sz w:val="22"/>
                <w:szCs w:val="22"/>
              </w:rPr>
              <w:t>ЦЕМЕНТНОМ</w:t>
            </w:r>
            <w:r w:rsidRPr="00101BCC">
              <w:rPr>
                <w:rFonts w:ascii="Arial Armenian" w:hAnsi="Arial Armenian" w:cs="Arial"/>
                <w:sz w:val="22"/>
                <w:szCs w:val="22"/>
              </w:rPr>
              <w:t xml:space="preserve"> </w:t>
            </w:r>
            <w:r w:rsidRPr="00101BCC">
              <w:rPr>
                <w:rFonts w:ascii="Calibri" w:hAnsi="Calibri" w:cs="Calibri"/>
                <w:sz w:val="22"/>
                <w:szCs w:val="22"/>
              </w:rPr>
              <w:t>РАСТВОРЕ</w:t>
            </w:r>
          </w:p>
        </w:tc>
        <w:tc>
          <w:tcPr>
            <w:tcW w:w="1278" w:type="dxa"/>
            <w:tcBorders>
              <w:top w:val="nil"/>
              <w:left w:val="nil"/>
              <w:bottom w:val="single" w:sz="4" w:space="0" w:color="auto"/>
              <w:right w:val="single" w:sz="4" w:space="0" w:color="auto"/>
            </w:tcBorders>
            <w:vAlign w:val="center"/>
            <w:hideMark/>
          </w:tcPr>
          <w:p w14:paraId="0C457B00"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2 </w:t>
            </w:r>
            <w:r w:rsidRPr="00101BCC">
              <w:rPr>
                <w:rFonts w:ascii="Calibri" w:hAnsi="Calibri" w:cs="Calibri"/>
                <w:sz w:val="22"/>
                <w:szCs w:val="22"/>
              </w:rPr>
              <w:t>м</w:t>
            </w:r>
            <w:r w:rsidRPr="00101BCC">
              <w:rPr>
                <w:rFonts w:ascii="Arial Armenian" w:hAnsi="Arial Armenian" w:cs="Arial"/>
                <w:sz w:val="22"/>
                <w:szCs w:val="22"/>
              </w:rPr>
              <w:t>2</w:t>
            </w:r>
          </w:p>
        </w:tc>
        <w:tc>
          <w:tcPr>
            <w:tcW w:w="1517" w:type="dxa"/>
            <w:tcBorders>
              <w:top w:val="nil"/>
              <w:left w:val="nil"/>
              <w:bottom w:val="single" w:sz="4" w:space="0" w:color="auto"/>
              <w:right w:val="single" w:sz="4" w:space="0" w:color="auto"/>
            </w:tcBorders>
            <w:noWrap/>
            <w:vAlign w:val="center"/>
            <w:hideMark/>
          </w:tcPr>
          <w:p w14:paraId="608C675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w:t>
            </w:r>
          </w:p>
        </w:tc>
        <w:tc>
          <w:tcPr>
            <w:tcW w:w="1418" w:type="dxa"/>
            <w:tcBorders>
              <w:top w:val="nil"/>
              <w:left w:val="nil"/>
              <w:bottom w:val="single" w:sz="4" w:space="0" w:color="auto"/>
              <w:right w:val="single" w:sz="4" w:space="0" w:color="auto"/>
            </w:tcBorders>
            <w:noWrap/>
            <w:vAlign w:val="center"/>
            <w:hideMark/>
          </w:tcPr>
          <w:p w14:paraId="05658B9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10.844</w:t>
            </w:r>
          </w:p>
        </w:tc>
        <w:tc>
          <w:tcPr>
            <w:tcW w:w="1847" w:type="dxa"/>
            <w:tcBorders>
              <w:top w:val="nil"/>
              <w:left w:val="nil"/>
              <w:bottom w:val="single" w:sz="4" w:space="0" w:color="auto"/>
              <w:right w:val="single" w:sz="4" w:space="0" w:color="auto"/>
            </w:tcBorders>
            <w:vAlign w:val="center"/>
            <w:hideMark/>
          </w:tcPr>
          <w:p w14:paraId="23A8D38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43.376</w:t>
            </w:r>
          </w:p>
        </w:tc>
        <w:tc>
          <w:tcPr>
            <w:tcW w:w="222" w:type="dxa"/>
            <w:vAlign w:val="center"/>
            <w:hideMark/>
          </w:tcPr>
          <w:p w14:paraId="1EC8D52A" w14:textId="77777777" w:rsidR="00402A13" w:rsidRPr="00101BCC" w:rsidRDefault="00402A13" w:rsidP="00BF48F5">
            <w:pPr>
              <w:rPr>
                <w:sz w:val="20"/>
                <w:szCs w:val="20"/>
              </w:rPr>
            </w:pPr>
          </w:p>
        </w:tc>
      </w:tr>
      <w:tr w:rsidR="00402A13" w:rsidRPr="00101BCC" w14:paraId="070E1197" w14:textId="77777777" w:rsidTr="00BF48F5">
        <w:trPr>
          <w:trHeight w:val="600"/>
        </w:trPr>
        <w:tc>
          <w:tcPr>
            <w:tcW w:w="738" w:type="dxa"/>
            <w:tcBorders>
              <w:top w:val="single" w:sz="4" w:space="0" w:color="auto"/>
              <w:left w:val="single" w:sz="4" w:space="0" w:color="auto"/>
              <w:bottom w:val="single" w:sz="4" w:space="0" w:color="auto"/>
              <w:right w:val="single" w:sz="4" w:space="0" w:color="auto"/>
            </w:tcBorders>
            <w:noWrap/>
            <w:vAlign w:val="center"/>
            <w:hideMark/>
          </w:tcPr>
          <w:p w14:paraId="2287B4D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317" w:type="dxa"/>
            <w:tcBorders>
              <w:top w:val="single" w:sz="4" w:space="0" w:color="auto"/>
              <w:left w:val="nil"/>
              <w:bottom w:val="single" w:sz="4" w:space="0" w:color="auto"/>
              <w:right w:val="single" w:sz="4" w:space="0" w:color="auto"/>
            </w:tcBorders>
            <w:vAlign w:val="center"/>
            <w:hideMark/>
          </w:tcPr>
          <w:p w14:paraId="4B32903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2865" w:type="dxa"/>
            <w:tcBorders>
              <w:top w:val="single" w:sz="4" w:space="0" w:color="auto"/>
              <w:left w:val="nil"/>
              <w:bottom w:val="single" w:sz="4" w:space="0" w:color="auto"/>
              <w:right w:val="single" w:sz="4" w:space="0" w:color="auto"/>
            </w:tcBorders>
            <w:vAlign w:val="center"/>
            <w:hideMark/>
          </w:tcPr>
          <w:p w14:paraId="6DD2CF6A" w14:textId="77777777" w:rsidR="00402A13" w:rsidRPr="00101BCC" w:rsidRDefault="00402A13" w:rsidP="00BF48F5">
            <w:pPr>
              <w:jc w:val="center"/>
              <w:rPr>
                <w:rFonts w:ascii="Arial Armenian" w:hAnsi="Arial Armenian" w:cs="Arial"/>
                <w:b/>
                <w:bCs/>
              </w:rPr>
            </w:pPr>
            <w:r w:rsidRPr="00101BCC">
              <w:rPr>
                <w:rFonts w:ascii="Sylfaen" w:hAnsi="Sylfaen" w:cs="Sylfaen"/>
                <w:b/>
                <w:bCs/>
              </w:rPr>
              <w:t>Սալիկապատման</w:t>
            </w:r>
            <w:r w:rsidRPr="00101BCC">
              <w:rPr>
                <w:rFonts w:ascii="Arial Armenian" w:hAnsi="Arial Armenian" w:cs="Arial"/>
                <w:b/>
                <w:bCs/>
              </w:rPr>
              <w:t xml:space="preserve"> </w:t>
            </w:r>
            <w:r w:rsidRPr="00101BCC">
              <w:rPr>
                <w:rFonts w:ascii="Sylfaen" w:hAnsi="Sylfaen" w:cs="Sylfaen"/>
                <w:b/>
                <w:bCs/>
              </w:rPr>
              <w:t>աշխատանքներ</w:t>
            </w:r>
            <w:r w:rsidRPr="00101BCC">
              <w:rPr>
                <w:rFonts w:ascii="Arial Armenian" w:hAnsi="Arial Armenian" w:cs="Arial"/>
                <w:b/>
                <w:bCs/>
              </w:rPr>
              <w:t xml:space="preserve">  </w:t>
            </w:r>
            <w:r w:rsidRPr="00101BCC">
              <w:rPr>
                <w:rFonts w:ascii="Arial Armenian" w:hAnsi="Arial Armenian" w:cs="Arial"/>
                <w:b/>
                <w:bCs/>
              </w:rPr>
              <w:br/>
            </w:r>
            <w:r w:rsidRPr="00101BCC">
              <w:rPr>
                <w:rFonts w:ascii="Calibri" w:hAnsi="Calibri" w:cs="Calibri"/>
                <w:b/>
                <w:bCs/>
              </w:rPr>
              <w:t>Устройство</w:t>
            </w:r>
            <w:r w:rsidRPr="00101BCC">
              <w:rPr>
                <w:rFonts w:ascii="Arial Armenian" w:hAnsi="Arial Armenian" w:cs="Arial"/>
                <w:b/>
                <w:bCs/>
              </w:rPr>
              <w:t xml:space="preserve"> </w:t>
            </w:r>
            <w:r w:rsidRPr="00101BCC">
              <w:rPr>
                <w:rFonts w:ascii="Calibri" w:hAnsi="Calibri" w:cs="Calibri"/>
                <w:b/>
                <w:bCs/>
              </w:rPr>
              <w:t>тротуарной</w:t>
            </w:r>
            <w:r w:rsidRPr="00101BCC">
              <w:rPr>
                <w:rFonts w:ascii="Arial Armenian" w:hAnsi="Arial Armenian" w:cs="Arial"/>
                <w:b/>
                <w:bCs/>
              </w:rPr>
              <w:t xml:space="preserve"> </w:t>
            </w:r>
            <w:r w:rsidRPr="00101BCC">
              <w:rPr>
                <w:rFonts w:ascii="Calibri" w:hAnsi="Calibri" w:cs="Calibri"/>
                <w:b/>
                <w:bCs/>
              </w:rPr>
              <w:t>плитки</w:t>
            </w:r>
          </w:p>
        </w:tc>
        <w:tc>
          <w:tcPr>
            <w:tcW w:w="1278" w:type="dxa"/>
            <w:tcBorders>
              <w:top w:val="nil"/>
              <w:left w:val="nil"/>
              <w:bottom w:val="single" w:sz="4" w:space="0" w:color="auto"/>
              <w:right w:val="single" w:sz="4" w:space="0" w:color="auto"/>
            </w:tcBorders>
            <w:vAlign w:val="center"/>
            <w:hideMark/>
          </w:tcPr>
          <w:p w14:paraId="4B6BFC0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517" w:type="dxa"/>
            <w:tcBorders>
              <w:top w:val="nil"/>
              <w:left w:val="nil"/>
              <w:bottom w:val="single" w:sz="4" w:space="0" w:color="auto"/>
              <w:right w:val="single" w:sz="4" w:space="0" w:color="auto"/>
            </w:tcBorders>
            <w:noWrap/>
            <w:vAlign w:val="center"/>
            <w:hideMark/>
          </w:tcPr>
          <w:p w14:paraId="08AFC52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418" w:type="dxa"/>
            <w:tcBorders>
              <w:top w:val="nil"/>
              <w:left w:val="nil"/>
              <w:bottom w:val="single" w:sz="4" w:space="0" w:color="auto"/>
              <w:right w:val="single" w:sz="4" w:space="0" w:color="auto"/>
            </w:tcBorders>
            <w:noWrap/>
            <w:vAlign w:val="center"/>
            <w:hideMark/>
          </w:tcPr>
          <w:p w14:paraId="5A2B164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847" w:type="dxa"/>
            <w:tcBorders>
              <w:top w:val="nil"/>
              <w:left w:val="nil"/>
              <w:bottom w:val="single" w:sz="4" w:space="0" w:color="auto"/>
              <w:right w:val="single" w:sz="4" w:space="0" w:color="auto"/>
            </w:tcBorders>
            <w:vAlign w:val="center"/>
            <w:hideMark/>
          </w:tcPr>
          <w:p w14:paraId="4202629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0.000</w:t>
            </w:r>
          </w:p>
        </w:tc>
        <w:tc>
          <w:tcPr>
            <w:tcW w:w="222" w:type="dxa"/>
            <w:vAlign w:val="center"/>
            <w:hideMark/>
          </w:tcPr>
          <w:p w14:paraId="708DB2B7" w14:textId="77777777" w:rsidR="00402A13" w:rsidRPr="00101BCC" w:rsidRDefault="00402A13" w:rsidP="00BF48F5">
            <w:pPr>
              <w:rPr>
                <w:sz w:val="20"/>
                <w:szCs w:val="20"/>
              </w:rPr>
            </w:pPr>
          </w:p>
        </w:tc>
      </w:tr>
      <w:tr w:rsidR="00402A13" w:rsidRPr="00101BCC" w14:paraId="0336E599" w14:textId="77777777" w:rsidTr="00BF48F5">
        <w:trPr>
          <w:trHeight w:val="855"/>
        </w:trPr>
        <w:tc>
          <w:tcPr>
            <w:tcW w:w="738" w:type="dxa"/>
            <w:tcBorders>
              <w:top w:val="nil"/>
              <w:left w:val="single" w:sz="4" w:space="0" w:color="auto"/>
              <w:bottom w:val="nil"/>
              <w:right w:val="single" w:sz="4" w:space="0" w:color="auto"/>
            </w:tcBorders>
            <w:noWrap/>
            <w:vAlign w:val="center"/>
            <w:hideMark/>
          </w:tcPr>
          <w:p w14:paraId="41C5921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w:t>
            </w:r>
          </w:p>
        </w:tc>
        <w:tc>
          <w:tcPr>
            <w:tcW w:w="1317" w:type="dxa"/>
            <w:tcBorders>
              <w:top w:val="nil"/>
              <w:left w:val="nil"/>
              <w:bottom w:val="nil"/>
              <w:right w:val="single" w:sz="4" w:space="0" w:color="auto"/>
            </w:tcBorders>
            <w:vAlign w:val="center"/>
            <w:hideMark/>
          </w:tcPr>
          <w:p w14:paraId="53834E9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27-25</w:t>
            </w:r>
          </w:p>
        </w:tc>
        <w:tc>
          <w:tcPr>
            <w:tcW w:w="2865" w:type="dxa"/>
            <w:tcBorders>
              <w:top w:val="nil"/>
              <w:left w:val="nil"/>
              <w:bottom w:val="nil"/>
              <w:right w:val="single" w:sz="4" w:space="0" w:color="auto"/>
            </w:tcBorders>
            <w:vAlign w:val="center"/>
            <w:hideMark/>
          </w:tcPr>
          <w:p w14:paraId="6F6A811E"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Խճաքարե</w:t>
            </w:r>
            <w:r w:rsidRPr="00101BCC">
              <w:rPr>
                <w:rFonts w:ascii="Arial Armenian" w:hAnsi="Arial Armenian" w:cs="Arial"/>
                <w:sz w:val="22"/>
                <w:szCs w:val="22"/>
              </w:rPr>
              <w:t xml:space="preserve"> </w:t>
            </w:r>
            <w:r w:rsidRPr="00101BCC">
              <w:rPr>
                <w:rFonts w:ascii="Sylfaen" w:hAnsi="Sylfaen" w:cs="Sylfaen"/>
                <w:sz w:val="22"/>
                <w:szCs w:val="22"/>
              </w:rPr>
              <w:t>հիմքով</w:t>
            </w:r>
            <w:r w:rsidRPr="00101BCC">
              <w:rPr>
                <w:rFonts w:ascii="Arial Armenian" w:hAnsi="Arial Armenian" w:cs="Arial"/>
                <w:sz w:val="22"/>
                <w:szCs w:val="22"/>
              </w:rPr>
              <w:t xml:space="preserve"> </w:t>
            </w:r>
            <w:r w:rsidRPr="00101BCC">
              <w:rPr>
                <w:rFonts w:ascii="Sylfaen" w:hAnsi="Sylfaen" w:cs="Sylfaen"/>
                <w:sz w:val="22"/>
                <w:szCs w:val="22"/>
              </w:rPr>
              <w:t>պրոֆիլի</w:t>
            </w:r>
            <w:r w:rsidRPr="00101BCC">
              <w:rPr>
                <w:rFonts w:ascii="Arial Armenian" w:hAnsi="Arial Armenian" w:cs="Arial"/>
                <w:sz w:val="22"/>
                <w:szCs w:val="22"/>
              </w:rPr>
              <w:t xml:space="preserve"> </w:t>
            </w:r>
            <w:r w:rsidRPr="00101BCC">
              <w:rPr>
                <w:rFonts w:ascii="Sylfaen" w:hAnsi="Sylfaen" w:cs="Sylfaen"/>
                <w:sz w:val="22"/>
                <w:szCs w:val="22"/>
              </w:rPr>
              <w:t>ուղղում</w:t>
            </w:r>
            <w:r w:rsidRPr="00101BCC">
              <w:rPr>
                <w:rFonts w:ascii="Arial Armenian" w:hAnsi="Arial Armenian" w:cs="Arial"/>
                <w:sz w:val="22"/>
                <w:szCs w:val="22"/>
              </w:rPr>
              <w:t xml:space="preserve"> </w:t>
            </w:r>
            <w:r w:rsidRPr="00101BCC">
              <w:rPr>
                <w:rFonts w:ascii="Sylfaen" w:hAnsi="Sylfaen" w:cs="Sylfaen"/>
                <w:sz w:val="22"/>
                <w:szCs w:val="22"/>
              </w:rPr>
              <w:t>նոր</w:t>
            </w:r>
            <w:r w:rsidRPr="00101BCC">
              <w:rPr>
                <w:rFonts w:ascii="Arial Armenian" w:hAnsi="Arial Armenian" w:cs="Arial"/>
                <w:sz w:val="22"/>
                <w:szCs w:val="22"/>
              </w:rPr>
              <w:t xml:space="preserve"> </w:t>
            </w:r>
            <w:r w:rsidRPr="00101BCC">
              <w:rPr>
                <w:rFonts w:ascii="Sylfaen" w:hAnsi="Sylfaen" w:cs="Sylfaen"/>
                <w:sz w:val="22"/>
                <w:szCs w:val="22"/>
              </w:rPr>
              <w:t>նյութի</w:t>
            </w:r>
            <w:r w:rsidRPr="00101BCC">
              <w:rPr>
                <w:rFonts w:ascii="Arial Armenian" w:hAnsi="Arial Armenian" w:cs="Arial"/>
                <w:sz w:val="22"/>
                <w:szCs w:val="22"/>
              </w:rPr>
              <w:t xml:space="preserve"> </w:t>
            </w:r>
            <w:r w:rsidRPr="00101BCC">
              <w:rPr>
                <w:rFonts w:ascii="Sylfaen" w:hAnsi="Sylfaen" w:cs="Sylfaen"/>
                <w:sz w:val="22"/>
                <w:szCs w:val="22"/>
              </w:rPr>
              <w:t>ավելացմամբ</w:t>
            </w:r>
            <w:r w:rsidRPr="00101BCC">
              <w:rPr>
                <w:rFonts w:ascii="Arial Armenian" w:hAnsi="Arial Armenian" w:cs="Arial"/>
                <w:sz w:val="22"/>
                <w:szCs w:val="22"/>
              </w:rPr>
              <w:br/>
            </w:r>
            <w:r w:rsidRPr="00101BCC">
              <w:rPr>
                <w:rFonts w:ascii="Calibri" w:hAnsi="Calibri" w:cs="Calibri"/>
                <w:sz w:val="22"/>
                <w:szCs w:val="22"/>
              </w:rPr>
              <w:t>ИСПРАВЛЕНИЕ</w:t>
            </w:r>
            <w:r w:rsidRPr="00101BCC">
              <w:rPr>
                <w:rFonts w:ascii="Arial Armenian" w:hAnsi="Arial Armenian" w:cs="Arial"/>
                <w:sz w:val="22"/>
                <w:szCs w:val="22"/>
              </w:rPr>
              <w:t xml:space="preserve"> </w:t>
            </w:r>
            <w:r w:rsidRPr="00101BCC">
              <w:rPr>
                <w:rFonts w:ascii="Calibri" w:hAnsi="Calibri" w:cs="Calibri"/>
                <w:sz w:val="22"/>
                <w:szCs w:val="22"/>
              </w:rPr>
              <w:t>ПРОФИЛЯ</w:t>
            </w:r>
            <w:r w:rsidRPr="00101BCC">
              <w:rPr>
                <w:rFonts w:ascii="Arial Armenian" w:hAnsi="Arial Armenian" w:cs="Arial"/>
                <w:sz w:val="22"/>
                <w:szCs w:val="22"/>
              </w:rPr>
              <w:t xml:space="preserve"> </w:t>
            </w:r>
            <w:r w:rsidRPr="00101BCC">
              <w:rPr>
                <w:rFonts w:ascii="Calibri" w:hAnsi="Calibri" w:cs="Calibri"/>
                <w:sz w:val="22"/>
                <w:szCs w:val="22"/>
              </w:rPr>
              <w:t>ОСНОВАНИЙ</w:t>
            </w:r>
            <w:r w:rsidRPr="00101BCC">
              <w:rPr>
                <w:rFonts w:ascii="Arial Armenian" w:hAnsi="Arial Armenian" w:cs="Arial"/>
                <w:sz w:val="22"/>
                <w:szCs w:val="22"/>
              </w:rPr>
              <w:t xml:space="preserve"> </w:t>
            </w:r>
            <w:r w:rsidRPr="00101BCC">
              <w:rPr>
                <w:rFonts w:ascii="Calibri" w:hAnsi="Calibri" w:cs="Calibri"/>
                <w:sz w:val="22"/>
                <w:szCs w:val="22"/>
              </w:rPr>
              <w:t>ГРАВИЙНЫХ</w:t>
            </w:r>
            <w:r w:rsidRPr="00101BCC">
              <w:rPr>
                <w:rFonts w:ascii="Arial Armenian" w:hAnsi="Arial Armenian" w:cs="Arial"/>
                <w:sz w:val="22"/>
                <w:szCs w:val="22"/>
              </w:rPr>
              <w:t xml:space="preserve"> </w:t>
            </w:r>
            <w:r w:rsidRPr="00101BCC">
              <w:rPr>
                <w:rFonts w:ascii="Calibri" w:hAnsi="Calibri" w:cs="Calibri"/>
                <w:sz w:val="22"/>
                <w:szCs w:val="22"/>
              </w:rPr>
              <w:t>С</w:t>
            </w:r>
            <w:r w:rsidRPr="00101BCC">
              <w:rPr>
                <w:rFonts w:ascii="Arial Armenian" w:hAnsi="Arial Armenian" w:cs="Arial"/>
                <w:sz w:val="22"/>
                <w:szCs w:val="22"/>
              </w:rPr>
              <w:t xml:space="preserve"> </w:t>
            </w:r>
            <w:r w:rsidRPr="00101BCC">
              <w:rPr>
                <w:rFonts w:ascii="Calibri" w:hAnsi="Calibri" w:cs="Calibri"/>
                <w:sz w:val="22"/>
                <w:szCs w:val="22"/>
              </w:rPr>
              <w:t>ДОБАВЛЕНИЕМ</w:t>
            </w:r>
            <w:r w:rsidRPr="00101BCC">
              <w:rPr>
                <w:rFonts w:ascii="Arial Armenian" w:hAnsi="Arial Armenian" w:cs="Arial"/>
                <w:sz w:val="22"/>
                <w:szCs w:val="22"/>
              </w:rPr>
              <w:t xml:space="preserve"> </w:t>
            </w:r>
            <w:r w:rsidRPr="00101BCC">
              <w:rPr>
                <w:rFonts w:ascii="Calibri" w:hAnsi="Calibri" w:cs="Calibri"/>
                <w:sz w:val="22"/>
                <w:szCs w:val="22"/>
              </w:rPr>
              <w:t>НОВОГО</w:t>
            </w:r>
            <w:r w:rsidRPr="00101BCC">
              <w:rPr>
                <w:rFonts w:ascii="Arial Armenian" w:hAnsi="Arial Armenian" w:cs="Arial"/>
                <w:sz w:val="22"/>
                <w:szCs w:val="22"/>
              </w:rPr>
              <w:t xml:space="preserve"> </w:t>
            </w:r>
            <w:r w:rsidRPr="00101BCC">
              <w:rPr>
                <w:rFonts w:ascii="Calibri" w:hAnsi="Calibri" w:cs="Calibri"/>
                <w:sz w:val="22"/>
                <w:szCs w:val="22"/>
              </w:rPr>
              <w:t>МАТЕРИАЛА</w:t>
            </w:r>
          </w:p>
        </w:tc>
        <w:tc>
          <w:tcPr>
            <w:tcW w:w="1278" w:type="dxa"/>
            <w:tcBorders>
              <w:top w:val="nil"/>
              <w:left w:val="nil"/>
              <w:bottom w:val="single" w:sz="4" w:space="0" w:color="auto"/>
              <w:right w:val="single" w:sz="4" w:space="0" w:color="auto"/>
            </w:tcBorders>
            <w:vAlign w:val="center"/>
            <w:hideMark/>
          </w:tcPr>
          <w:p w14:paraId="63E857AE"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2 </w:t>
            </w:r>
            <w:r w:rsidRPr="00101BCC">
              <w:rPr>
                <w:rFonts w:ascii="Calibri" w:hAnsi="Calibri" w:cs="Calibri"/>
                <w:sz w:val="22"/>
                <w:szCs w:val="22"/>
              </w:rPr>
              <w:t>м</w:t>
            </w:r>
            <w:r w:rsidRPr="00101BCC">
              <w:rPr>
                <w:rFonts w:ascii="Arial Armenian" w:hAnsi="Arial Armenian" w:cs="Arial"/>
                <w:sz w:val="22"/>
                <w:szCs w:val="22"/>
              </w:rPr>
              <w:t>2</w:t>
            </w:r>
          </w:p>
        </w:tc>
        <w:tc>
          <w:tcPr>
            <w:tcW w:w="1517" w:type="dxa"/>
            <w:tcBorders>
              <w:top w:val="nil"/>
              <w:left w:val="nil"/>
              <w:bottom w:val="single" w:sz="4" w:space="0" w:color="auto"/>
              <w:right w:val="single" w:sz="4" w:space="0" w:color="auto"/>
            </w:tcBorders>
            <w:noWrap/>
            <w:vAlign w:val="center"/>
            <w:hideMark/>
          </w:tcPr>
          <w:p w14:paraId="63788AB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50.5</w:t>
            </w:r>
          </w:p>
        </w:tc>
        <w:tc>
          <w:tcPr>
            <w:tcW w:w="1418" w:type="dxa"/>
            <w:tcBorders>
              <w:top w:val="nil"/>
              <w:left w:val="nil"/>
              <w:bottom w:val="single" w:sz="4" w:space="0" w:color="auto"/>
              <w:right w:val="single" w:sz="4" w:space="0" w:color="auto"/>
            </w:tcBorders>
            <w:noWrap/>
            <w:vAlign w:val="center"/>
            <w:hideMark/>
          </w:tcPr>
          <w:p w14:paraId="226FA7B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0.942</w:t>
            </w:r>
          </w:p>
        </w:tc>
        <w:tc>
          <w:tcPr>
            <w:tcW w:w="1847" w:type="dxa"/>
            <w:tcBorders>
              <w:top w:val="nil"/>
              <w:left w:val="nil"/>
              <w:bottom w:val="single" w:sz="4" w:space="0" w:color="auto"/>
              <w:right w:val="single" w:sz="4" w:space="0" w:color="auto"/>
            </w:tcBorders>
            <w:vAlign w:val="center"/>
            <w:hideMark/>
          </w:tcPr>
          <w:p w14:paraId="3082DC2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47.571</w:t>
            </w:r>
          </w:p>
        </w:tc>
        <w:tc>
          <w:tcPr>
            <w:tcW w:w="222" w:type="dxa"/>
            <w:vAlign w:val="center"/>
            <w:hideMark/>
          </w:tcPr>
          <w:p w14:paraId="27445328" w14:textId="77777777" w:rsidR="00402A13" w:rsidRPr="00101BCC" w:rsidRDefault="00402A13" w:rsidP="00BF48F5">
            <w:pPr>
              <w:rPr>
                <w:sz w:val="20"/>
                <w:szCs w:val="20"/>
              </w:rPr>
            </w:pPr>
          </w:p>
        </w:tc>
      </w:tr>
      <w:tr w:rsidR="00402A13" w:rsidRPr="00101BCC" w14:paraId="7CC26A24" w14:textId="77777777" w:rsidTr="00BF48F5">
        <w:trPr>
          <w:trHeight w:val="855"/>
        </w:trPr>
        <w:tc>
          <w:tcPr>
            <w:tcW w:w="738" w:type="dxa"/>
            <w:tcBorders>
              <w:top w:val="single" w:sz="4" w:space="0" w:color="auto"/>
              <w:left w:val="single" w:sz="4" w:space="0" w:color="auto"/>
              <w:bottom w:val="nil"/>
              <w:right w:val="single" w:sz="4" w:space="0" w:color="auto"/>
            </w:tcBorders>
            <w:noWrap/>
            <w:vAlign w:val="center"/>
            <w:hideMark/>
          </w:tcPr>
          <w:p w14:paraId="6C12DDA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w:t>
            </w:r>
          </w:p>
        </w:tc>
        <w:tc>
          <w:tcPr>
            <w:tcW w:w="1317" w:type="dxa"/>
            <w:tcBorders>
              <w:top w:val="single" w:sz="4" w:space="0" w:color="auto"/>
              <w:left w:val="nil"/>
              <w:bottom w:val="nil"/>
              <w:right w:val="single" w:sz="4" w:space="0" w:color="auto"/>
            </w:tcBorders>
            <w:vAlign w:val="center"/>
            <w:hideMark/>
          </w:tcPr>
          <w:p w14:paraId="2ACEE71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27-176</w:t>
            </w:r>
          </w:p>
        </w:tc>
        <w:tc>
          <w:tcPr>
            <w:tcW w:w="2865" w:type="dxa"/>
            <w:tcBorders>
              <w:top w:val="single" w:sz="4" w:space="0" w:color="auto"/>
              <w:left w:val="nil"/>
              <w:bottom w:val="nil"/>
              <w:right w:val="single" w:sz="4" w:space="0" w:color="auto"/>
            </w:tcBorders>
            <w:vAlign w:val="center"/>
            <w:hideMark/>
          </w:tcPr>
          <w:p w14:paraId="5E83C1B5"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Բետոնե</w:t>
            </w:r>
            <w:r w:rsidRPr="00101BCC">
              <w:rPr>
                <w:rFonts w:ascii="Arial Armenian" w:hAnsi="Arial Armenian" w:cs="Arial"/>
                <w:sz w:val="22"/>
                <w:szCs w:val="22"/>
              </w:rPr>
              <w:t xml:space="preserve"> </w:t>
            </w:r>
            <w:r w:rsidRPr="00101BCC">
              <w:rPr>
                <w:rFonts w:ascii="Sylfaen" w:hAnsi="Sylfaen" w:cs="Sylfaen"/>
                <w:sz w:val="22"/>
                <w:szCs w:val="22"/>
              </w:rPr>
              <w:t>սալերից</w:t>
            </w:r>
            <w:r w:rsidRPr="00101BCC">
              <w:rPr>
                <w:rFonts w:ascii="Arial Armenian" w:hAnsi="Arial Armenian" w:cs="Arial"/>
                <w:sz w:val="22"/>
                <w:szCs w:val="22"/>
              </w:rPr>
              <w:t xml:space="preserve"> </w:t>
            </w:r>
            <w:r w:rsidRPr="00101BCC">
              <w:rPr>
                <w:rFonts w:ascii="Sylfaen" w:hAnsi="Sylfaen" w:cs="Sylfaen"/>
                <w:sz w:val="22"/>
                <w:szCs w:val="22"/>
              </w:rPr>
              <w:t>մայթերի</w:t>
            </w:r>
            <w:r w:rsidRPr="00101BCC">
              <w:rPr>
                <w:rFonts w:ascii="Arial Armenian" w:hAnsi="Arial Armenian" w:cs="Arial"/>
                <w:sz w:val="22"/>
                <w:szCs w:val="22"/>
              </w:rPr>
              <w:t xml:space="preserve"> </w:t>
            </w:r>
            <w:r w:rsidRPr="00101BCC">
              <w:rPr>
                <w:rFonts w:ascii="Sylfaen" w:hAnsi="Sylfaen" w:cs="Sylfaen"/>
                <w:sz w:val="22"/>
                <w:szCs w:val="22"/>
              </w:rPr>
              <w:t>կառուցում՝</w:t>
            </w:r>
            <w:r w:rsidRPr="00101BCC">
              <w:rPr>
                <w:rFonts w:ascii="Arial Armenian" w:hAnsi="Arial Armenian" w:cs="Arial"/>
                <w:sz w:val="22"/>
                <w:szCs w:val="22"/>
              </w:rPr>
              <w:t xml:space="preserve"> </w:t>
            </w:r>
            <w:r w:rsidRPr="00101BCC">
              <w:rPr>
                <w:rFonts w:ascii="Sylfaen" w:hAnsi="Sylfaen" w:cs="Sylfaen"/>
                <w:sz w:val="22"/>
                <w:szCs w:val="22"/>
              </w:rPr>
              <w:t>կարերը</w:t>
            </w:r>
            <w:r w:rsidRPr="00101BCC">
              <w:rPr>
                <w:rFonts w:ascii="Arial Armenian" w:hAnsi="Arial Armenian" w:cs="Arial"/>
                <w:sz w:val="22"/>
                <w:szCs w:val="22"/>
              </w:rPr>
              <w:t xml:space="preserve"> </w:t>
            </w:r>
            <w:r w:rsidRPr="00101BCC">
              <w:rPr>
                <w:rFonts w:ascii="Sylfaen" w:hAnsi="Sylfaen" w:cs="Sylfaen"/>
                <w:sz w:val="22"/>
                <w:szCs w:val="22"/>
              </w:rPr>
              <w:t>ավազով</w:t>
            </w:r>
            <w:r w:rsidRPr="00101BCC">
              <w:rPr>
                <w:rFonts w:ascii="Arial Armenian" w:hAnsi="Arial Armenian" w:cs="Arial"/>
                <w:sz w:val="22"/>
                <w:szCs w:val="22"/>
              </w:rPr>
              <w:t xml:space="preserve"> </w:t>
            </w:r>
            <w:r w:rsidRPr="00101BCC">
              <w:rPr>
                <w:rFonts w:ascii="Sylfaen" w:hAnsi="Sylfaen" w:cs="Sylfaen"/>
                <w:sz w:val="22"/>
                <w:szCs w:val="22"/>
              </w:rPr>
              <w:t>լցնելով</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БЕТОННЫХ</w:t>
            </w:r>
            <w:r w:rsidRPr="00101BCC">
              <w:rPr>
                <w:rFonts w:ascii="Arial Armenian" w:hAnsi="Arial Armenian" w:cs="Arial"/>
                <w:sz w:val="22"/>
                <w:szCs w:val="22"/>
              </w:rPr>
              <w:t xml:space="preserve"> </w:t>
            </w:r>
            <w:r w:rsidRPr="00101BCC">
              <w:rPr>
                <w:rFonts w:ascii="Calibri" w:hAnsi="Calibri" w:cs="Calibri"/>
                <w:sz w:val="22"/>
                <w:szCs w:val="22"/>
              </w:rPr>
              <w:t>ПЛИТНЫХ</w:t>
            </w:r>
            <w:r w:rsidRPr="00101BCC">
              <w:rPr>
                <w:rFonts w:ascii="Arial Armenian" w:hAnsi="Arial Armenian" w:cs="Arial"/>
                <w:sz w:val="22"/>
                <w:szCs w:val="22"/>
              </w:rPr>
              <w:t xml:space="preserve"> </w:t>
            </w:r>
            <w:r w:rsidRPr="00101BCC">
              <w:rPr>
                <w:rFonts w:ascii="Calibri" w:hAnsi="Calibri" w:cs="Calibri"/>
                <w:sz w:val="22"/>
                <w:szCs w:val="22"/>
              </w:rPr>
              <w:t>ТРОТУАРОВ</w:t>
            </w:r>
            <w:r w:rsidRPr="00101BCC">
              <w:rPr>
                <w:rFonts w:ascii="Arial Armenian" w:hAnsi="Arial Armenian" w:cs="Arial"/>
                <w:sz w:val="22"/>
                <w:szCs w:val="22"/>
              </w:rPr>
              <w:t xml:space="preserve"> </w:t>
            </w:r>
            <w:r w:rsidRPr="00101BCC">
              <w:rPr>
                <w:rFonts w:ascii="Calibri" w:hAnsi="Calibri" w:cs="Calibri"/>
                <w:sz w:val="22"/>
                <w:szCs w:val="22"/>
              </w:rPr>
              <w:t>С</w:t>
            </w:r>
            <w:r w:rsidRPr="00101BCC">
              <w:rPr>
                <w:rFonts w:ascii="Arial Armenian" w:hAnsi="Arial Armenian" w:cs="Arial"/>
                <w:sz w:val="22"/>
                <w:szCs w:val="22"/>
              </w:rPr>
              <w:t xml:space="preserve"> </w:t>
            </w:r>
            <w:r w:rsidRPr="00101BCC">
              <w:rPr>
                <w:rFonts w:ascii="Calibri" w:hAnsi="Calibri" w:cs="Calibri"/>
                <w:sz w:val="22"/>
                <w:szCs w:val="22"/>
              </w:rPr>
              <w:t>ЗАПОЛНЕНИЕМ</w:t>
            </w:r>
            <w:r w:rsidRPr="00101BCC">
              <w:rPr>
                <w:rFonts w:ascii="Arial Armenian" w:hAnsi="Arial Armenian" w:cs="Arial"/>
                <w:sz w:val="22"/>
                <w:szCs w:val="22"/>
              </w:rPr>
              <w:t xml:space="preserve"> </w:t>
            </w:r>
            <w:r w:rsidRPr="00101BCC">
              <w:rPr>
                <w:rFonts w:ascii="Calibri" w:hAnsi="Calibri" w:cs="Calibri"/>
                <w:sz w:val="22"/>
                <w:szCs w:val="22"/>
              </w:rPr>
              <w:t>ШВОВ</w:t>
            </w:r>
            <w:r w:rsidRPr="00101BCC">
              <w:rPr>
                <w:rFonts w:ascii="Arial Armenian" w:hAnsi="Arial Armenian" w:cs="Arial"/>
                <w:sz w:val="22"/>
                <w:szCs w:val="22"/>
              </w:rPr>
              <w:t xml:space="preserve"> </w:t>
            </w:r>
            <w:r w:rsidRPr="00101BCC">
              <w:rPr>
                <w:rFonts w:ascii="Calibri" w:hAnsi="Calibri" w:cs="Calibri"/>
                <w:sz w:val="22"/>
                <w:szCs w:val="22"/>
              </w:rPr>
              <w:t>ПЕСКОМ</w:t>
            </w:r>
          </w:p>
        </w:tc>
        <w:tc>
          <w:tcPr>
            <w:tcW w:w="1278" w:type="dxa"/>
            <w:tcBorders>
              <w:top w:val="nil"/>
              <w:left w:val="nil"/>
              <w:bottom w:val="single" w:sz="4" w:space="0" w:color="auto"/>
              <w:right w:val="single" w:sz="4" w:space="0" w:color="auto"/>
            </w:tcBorders>
            <w:vAlign w:val="center"/>
            <w:hideMark/>
          </w:tcPr>
          <w:p w14:paraId="7FAB159E"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2 </w:t>
            </w:r>
            <w:r w:rsidRPr="00101BCC">
              <w:rPr>
                <w:rFonts w:ascii="Calibri" w:hAnsi="Calibri" w:cs="Calibri"/>
                <w:sz w:val="22"/>
                <w:szCs w:val="22"/>
              </w:rPr>
              <w:t>м</w:t>
            </w:r>
            <w:r w:rsidRPr="00101BCC">
              <w:rPr>
                <w:rFonts w:ascii="Arial Armenian" w:hAnsi="Arial Armenian" w:cs="Arial"/>
                <w:sz w:val="22"/>
                <w:szCs w:val="22"/>
              </w:rPr>
              <w:t>2</w:t>
            </w:r>
          </w:p>
        </w:tc>
        <w:tc>
          <w:tcPr>
            <w:tcW w:w="1517" w:type="dxa"/>
            <w:tcBorders>
              <w:top w:val="nil"/>
              <w:left w:val="nil"/>
              <w:bottom w:val="single" w:sz="4" w:space="0" w:color="auto"/>
              <w:right w:val="single" w:sz="4" w:space="0" w:color="auto"/>
            </w:tcBorders>
            <w:noWrap/>
            <w:vAlign w:val="center"/>
            <w:hideMark/>
          </w:tcPr>
          <w:p w14:paraId="6169389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51</w:t>
            </w:r>
          </w:p>
        </w:tc>
        <w:tc>
          <w:tcPr>
            <w:tcW w:w="1418" w:type="dxa"/>
            <w:tcBorders>
              <w:top w:val="nil"/>
              <w:left w:val="nil"/>
              <w:bottom w:val="single" w:sz="4" w:space="0" w:color="auto"/>
              <w:right w:val="single" w:sz="4" w:space="0" w:color="auto"/>
            </w:tcBorders>
            <w:noWrap/>
            <w:vAlign w:val="center"/>
            <w:hideMark/>
          </w:tcPr>
          <w:p w14:paraId="1CAC21B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7.74</w:t>
            </w:r>
          </w:p>
        </w:tc>
        <w:tc>
          <w:tcPr>
            <w:tcW w:w="1847" w:type="dxa"/>
            <w:tcBorders>
              <w:top w:val="nil"/>
              <w:left w:val="nil"/>
              <w:bottom w:val="single" w:sz="4" w:space="0" w:color="auto"/>
              <w:right w:val="single" w:sz="4" w:space="0" w:color="auto"/>
            </w:tcBorders>
            <w:vAlign w:val="center"/>
            <w:hideMark/>
          </w:tcPr>
          <w:p w14:paraId="129639C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394.740</w:t>
            </w:r>
          </w:p>
        </w:tc>
        <w:tc>
          <w:tcPr>
            <w:tcW w:w="222" w:type="dxa"/>
            <w:vAlign w:val="center"/>
            <w:hideMark/>
          </w:tcPr>
          <w:p w14:paraId="283462E3" w14:textId="77777777" w:rsidR="00402A13" w:rsidRPr="00101BCC" w:rsidRDefault="00402A13" w:rsidP="00BF48F5">
            <w:pPr>
              <w:rPr>
                <w:sz w:val="20"/>
                <w:szCs w:val="20"/>
              </w:rPr>
            </w:pPr>
          </w:p>
        </w:tc>
      </w:tr>
      <w:tr w:rsidR="00402A13" w:rsidRPr="00101BCC" w14:paraId="262519D6" w14:textId="77777777" w:rsidTr="00BF48F5">
        <w:trPr>
          <w:trHeight w:val="300"/>
        </w:trPr>
        <w:tc>
          <w:tcPr>
            <w:tcW w:w="738" w:type="dxa"/>
            <w:tcBorders>
              <w:top w:val="single" w:sz="4" w:space="0" w:color="auto"/>
              <w:left w:val="single" w:sz="4" w:space="0" w:color="auto"/>
              <w:bottom w:val="single" w:sz="4" w:space="0" w:color="auto"/>
              <w:right w:val="single" w:sz="4" w:space="0" w:color="auto"/>
            </w:tcBorders>
            <w:vAlign w:val="center"/>
            <w:hideMark/>
          </w:tcPr>
          <w:p w14:paraId="496ED27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lastRenderedPageBreak/>
              <w:t> </w:t>
            </w:r>
          </w:p>
        </w:tc>
        <w:tc>
          <w:tcPr>
            <w:tcW w:w="1317" w:type="dxa"/>
            <w:tcBorders>
              <w:top w:val="single" w:sz="4" w:space="0" w:color="auto"/>
              <w:left w:val="nil"/>
              <w:bottom w:val="single" w:sz="4" w:space="0" w:color="auto"/>
              <w:right w:val="single" w:sz="4" w:space="0" w:color="auto"/>
            </w:tcBorders>
            <w:vAlign w:val="center"/>
            <w:hideMark/>
          </w:tcPr>
          <w:p w14:paraId="3B8C6AD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2865" w:type="dxa"/>
            <w:tcBorders>
              <w:top w:val="single" w:sz="4" w:space="0" w:color="auto"/>
              <w:left w:val="nil"/>
              <w:bottom w:val="single" w:sz="4" w:space="0" w:color="auto"/>
              <w:right w:val="single" w:sz="4" w:space="0" w:color="auto"/>
            </w:tcBorders>
            <w:vAlign w:val="center"/>
            <w:hideMark/>
          </w:tcPr>
          <w:p w14:paraId="14EC2EAD" w14:textId="77777777" w:rsidR="00402A13" w:rsidRPr="00101BCC" w:rsidRDefault="00402A13" w:rsidP="00BF48F5">
            <w:pPr>
              <w:jc w:val="center"/>
              <w:rPr>
                <w:rFonts w:ascii="Arial Armenian" w:hAnsi="Arial Armenian" w:cs="Arial"/>
                <w:b/>
                <w:bCs/>
              </w:rPr>
            </w:pPr>
            <w:r w:rsidRPr="00101BCC">
              <w:rPr>
                <w:rFonts w:ascii="Sylfaen" w:hAnsi="Sylfaen" w:cs="Sylfaen"/>
                <w:b/>
                <w:bCs/>
              </w:rPr>
              <w:t>Զրուցարանի</w:t>
            </w:r>
            <w:r w:rsidRPr="00101BCC">
              <w:rPr>
                <w:rFonts w:ascii="Arial Armenian" w:hAnsi="Arial Armenian" w:cs="Arial"/>
                <w:b/>
                <w:bCs/>
              </w:rPr>
              <w:t xml:space="preserve"> </w:t>
            </w:r>
            <w:r w:rsidRPr="00101BCC">
              <w:rPr>
                <w:rFonts w:ascii="Sylfaen" w:hAnsi="Sylfaen" w:cs="Sylfaen"/>
                <w:b/>
                <w:bCs/>
              </w:rPr>
              <w:t>հիմք</w:t>
            </w:r>
          </w:p>
        </w:tc>
        <w:tc>
          <w:tcPr>
            <w:tcW w:w="1278" w:type="dxa"/>
            <w:tcBorders>
              <w:top w:val="nil"/>
              <w:left w:val="nil"/>
              <w:bottom w:val="single" w:sz="4" w:space="0" w:color="auto"/>
              <w:right w:val="single" w:sz="4" w:space="0" w:color="auto"/>
            </w:tcBorders>
            <w:vAlign w:val="center"/>
            <w:hideMark/>
          </w:tcPr>
          <w:p w14:paraId="43C7518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517" w:type="dxa"/>
            <w:tcBorders>
              <w:top w:val="nil"/>
              <w:left w:val="nil"/>
              <w:bottom w:val="single" w:sz="4" w:space="0" w:color="auto"/>
              <w:right w:val="single" w:sz="4" w:space="0" w:color="auto"/>
            </w:tcBorders>
            <w:noWrap/>
            <w:vAlign w:val="center"/>
            <w:hideMark/>
          </w:tcPr>
          <w:p w14:paraId="508F881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418" w:type="dxa"/>
            <w:tcBorders>
              <w:top w:val="nil"/>
              <w:left w:val="nil"/>
              <w:bottom w:val="single" w:sz="4" w:space="0" w:color="auto"/>
              <w:right w:val="single" w:sz="4" w:space="0" w:color="auto"/>
            </w:tcBorders>
            <w:noWrap/>
            <w:vAlign w:val="center"/>
            <w:hideMark/>
          </w:tcPr>
          <w:p w14:paraId="2D65220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847" w:type="dxa"/>
            <w:tcBorders>
              <w:top w:val="nil"/>
              <w:left w:val="nil"/>
              <w:bottom w:val="single" w:sz="4" w:space="0" w:color="auto"/>
              <w:right w:val="single" w:sz="4" w:space="0" w:color="auto"/>
            </w:tcBorders>
            <w:vAlign w:val="center"/>
            <w:hideMark/>
          </w:tcPr>
          <w:p w14:paraId="1BD7B63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0.000</w:t>
            </w:r>
          </w:p>
        </w:tc>
        <w:tc>
          <w:tcPr>
            <w:tcW w:w="222" w:type="dxa"/>
            <w:vAlign w:val="center"/>
            <w:hideMark/>
          </w:tcPr>
          <w:p w14:paraId="3D7755D8" w14:textId="77777777" w:rsidR="00402A13" w:rsidRPr="00101BCC" w:rsidRDefault="00402A13" w:rsidP="00BF48F5">
            <w:pPr>
              <w:rPr>
                <w:sz w:val="20"/>
                <w:szCs w:val="20"/>
              </w:rPr>
            </w:pPr>
          </w:p>
        </w:tc>
      </w:tr>
      <w:tr w:rsidR="00402A13" w:rsidRPr="00101BCC" w14:paraId="78EA3B0A" w14:textId="77777777" w:rsidTr="00BF48F5">
        <w:trPr>
          <w:trHeight w:val="1140"/>
        </w:trPr>
        <w:tc>
          <w:tcPr>
            <w:tcW w:w="738" w:type="dxa"/>
            <w:tcBorders>
              <w:top w:val="nil"/>
              <w:left w:val="single" w:sz="4" w:space="0" w:color="auto"/>
              <w:bottom w:val="nil"/>
              <w:right w:val="single" w:sz="4" w:space="0" w:color="auto"/>
            </w:tcBorders>
            <w:noWrap/>
            <w:vAlign w:val="center"/>
            <w:hideMark/>
          </w:tcPr>
          <w:p w14:paraId="785CDC7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w:t>
            </w:r>
          </w:p>
        </w:tc>
        <w:tc>
          <w:tcPr>
            <w:tcW w:w="1317" w:type="dxa"/>
            <w:tcBorders>
              <w:top w:val="nil"/>
              <w:left w:val="nil"/>
              <w:bottom w:val="nil"/>
              <w:right w:val="single" w:sz="4" w:space="0" w:color="auto"/>
            </w:tcBorders>
            <w:vAlign w:val="center"/>
            <w:hideMark/>
          </w:tcPr>
          <w:p w14:paraId="1D82A42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1-966</w:t>
            </w:r>
          </w:p>
        </w:tc>
        <w:tc>
          <w:tcPr>
            <w:tcW w:w="2865" w:type="dxa"/>
            <w:tcBorders>
              <w:top w:val="nil"/>
              <w:left w:val="nil"/>
              <w:bottom w:val="nil"/>
              <w:right w:val="single" w:sz="4" w:space="0" w:color="auto"/>
            </w:tcBorders>
            <w:vAlign w:val="center"/>
            <w:hideMark/>
          </w:tcPr>
          <w:p w14:paraId="37DFA390"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Մինչև</w:t>
            </w:r>
            <w:r w:rsidRPr="00101BCC">
              <w:rPr>
                <w:rFonts w:ascii="Arial Armenian" w:hAnsi="Arial Armenian" w:cs="Arial"/>
                <w:sz w:val="22"/>
                <w:szCs w:val="22"/>
              </w:rPr>
              <w:t xml:space="preserve"> 0.7 </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խորությամբ</w:t>
            </w:r>
            <w:r w:rsidRPr="00101BCC">
              <w:rPr>
                <w:rFonts w:ascii="Arial Armenian" w:hAnsi="Arial Armenian" w:cs="Arial"/>
                <w:sz w:val="22"/>
                <w:szCs w:val="22"/>
              </w:rPr>
              <w:t xml:space="preserve"> </w:t>
            </w:r>
            <w:r w:rsidRPr="00101BCC">
              <w:rPr>
                <w:rFonts w:ascii="Sylfaen" w:hAnsi="Sylfaen" w:cs="Sylfaen"/>
                <w:sz w:val="22"/>
                <w:szCs w:val="22"/>
              </w:rPr>
              <w:t>փոսերի</w:t>
            </w:r>
            <w:r w:rsidRPr="00101BCC">
              <w:rPr>
                <w:rFonts w:ascii="Arial Armenian" w:hAnsi="Arial Armenian" w:cs="Arial"/>
                <w:sz w:val="22"/>
                <w:szCs w:val="22"/>
              </w:rPr>
              <w:t xml:space="preserve"> </w:t>
            </w:r>
            <w:r w:rsidRPr="00101BCC">
              <w:rPr>
                <w:rFonts w:ascii="Sylfaen" w:hAnsi="Sylfaen" w:cs="Sylfaen"/>
                <w:sz w:val="22"/>
                <w:szCs w:val="22"/>
              </w:rPr>
              <w:t>ձեռքով</w:t>
            </w:r>
            <w:r w:rsidRPr="00101BCC">
              <w:rPr>
                <w:rFonts w:ascii="Arial Armenian" w:hAnsi="Arial Armenian" w:cs="Arial"/>
                <w:sz w:val="22"/>
                <w:szCs w:val="22"/>
              </w:rPr>
              <w:t xml:space="preserve"> </w:t>
            </w:r>
            <w:r w:rsidRPr="00101BCC">
              <w:rPr>
                <w:rFonts w:ascii="Sylfaen" w:hAnsi="Sylfaen" w:cs="Sylfaen"/>
                <w:sz w:val="22"/>
                <w:szCs w:val="22"/>
              </w:rPr>
              <w:t>փորում՝</w:t>
            </w:r>
            <w:r w:rsidRPr="00101BCC">
              <w:rPr>
                <w:rFonts w:ascii="Arial Armenian" w:hAnsi="Arial Armenian" w:cs="Arial"/>
                <w:sz w:val="22"/>
                <w:szCs w:val="22"/>
              </w:rPr>
              <w:t xml:space="preserve"> </w:t>
            </w:r>
            <w:r w:rsidRPr="00101BCC">
              <w:rPr>
                <w:rFonts w:ascii="Sylfaen" w:hAnsi="Sylfaen" w:cs="Sylfaen"/>
                <w:sz w:val="22"/>
                <w:szCs w:val="22"/>
              </w:rPr>
              <w:t>սյուների</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ձողերի</w:t>
            </w:r>
            <w:r w:rsidRPr="00101BCC">
              <w:rPr>
                <w:rFonts w:ascii="Arial Armenian" w:hAnsi="Arial Armenian" w:cs="Arial"/>
                <w:sz w:val="22"/>
                <w:szCs w:val="22"/>
              </w:rPr>
              <w:t xml:space="preserve"> </w:t>
            </w:r>
            <w:r w:rsidRPr="00101BCC">
              <w:rPr>
                <w:rFonts w:ascii="Sylfaen" w:hAnsi="Sylfaen" w:cs="Sylfaen"/>
                <w:sz w:val="22"/>
                <w:szCs w:val="22"/>
              </w:rPr>
              <w:t>համար</w:t>
            </w:r>
            <w:r w:rsidRPr="00101BCC">
              <w:rPr>
                <w:rFonts w:ascii="Arial Armenian" w:hAnsi="Arial Armenian" w:cs="Arial"/>
                <w:sz w:val="22"/>
                <w:szCs w:val="22"/>
              </w:rPr>
              <w:t>, 4-</w:t>
            </w:r>
            <w:r w:rsidRPr="00101BCC">
              <w:rPr>
                <w:rFonts w:ascii="Sylfaen" w:hAnsi="Sylfaen" w:cs="Sylfaen"/>
                <w:sz w:val="22"/>
                <w:szCs w:val="22"/>
              </w:rPr>
              <w:t>րդ</w:t>
            </w:r>
            <w:r w:rsidRPr="00101BCC">
              <w:rPr>
                <w:rFonts w:ascii="Arial Armenian" w:hAnsi="Arial Armenian" w:cs="Arial"/>
                <w:sz w:val="22"/>
                <w:szCs w:val="22"/>
              </w:rPr>
              <w:t xml:space="preserve"> </w:t>
            </w:r>
            <w:r w:rsidRPr="00101BCC">
              <w:rPr>
                <w:rFonts w:ascii="Sylfaen" w:hAnsi="Sylfaen" w:cs="Sylfaen"/>
                <w:sz w:val="22"/>
                <w:szCs w:val="22"/>
              </w:rPr>
              <w:t>խմբի</w:t>
            </w:r>
            <w:r w:rsidRPr="00101BCC">
              <w:rPr>
                <w:rFonts w:ascii="Arial Armenian" w:hAnsi="Arial Armenian" w:cs="Arial"/>
                <w:sz w:val="22"/>
                <w:szCs w:val="22"/>
              </w:rPr>
              <w:t xml:space="preserve"> </w:t>
            </w:r>
            <w:r w:rsidRPr="00101BCC">
              <w:rPr>
                <w:rFonts w:ascii="Sylfaen" w:hAnsi="Sylfaen" w:cs="Sylfaen"/>
                <w:sz w:val="22"/>
                <w:szCs w:val="22"/>
              </w:rPr>
              <w:t>հող</w:t>
            </w:r>
            <w:r w:rsidRPr="00101BCC">
              <w:rPr>
                <w:rFonts w:ascii="Arial Armenian" w:hAnsi="Arial Armenian" w:cs="Arial"/>
                <w:sz w:val="22"/>
                <w:szCs w:val="22"/>
              </w:rPr>
              <w:br/>
            </w:r>
            <w:r w:rsidRPr="00101BCC">
              <w:rPr>
                <w:rFonts w:ascii="Calibri" w:hAnsi="Calibri" w:cs="Calibri"/>
                <w:sz w:val="22"/>
                <w:szCs w:val="22"/>
              </w:rPr>
              <w:t>КОПАНИЕ</w:t>
            </w:r>
            <w:r w:rsidRPr="00101BCC">
              <w:rPr>
                <w:rFonts w:ascii="Arial Armenian" w:hAnsi="Arial Armenian" w:cs="Arial"/>
                <w:sz w:val="22"/>
                <w:szCs w:val="22"/>
              </w:rPr>
              <w:t xml:space="preserve"> </w:t>
            </w:r>
            <w:r w:rsidRPr="00101BCC">
              <w:rPr>
                <w:rFonts w:ascii="Calibri" w:hAnsi="Calibri" w:cs="Calibri"/>
                <w:sz w:val="22"/>
                <w:szCs w:val="22"/>
              </w:rPr>
              <w:t>ЯМ</w:t>
            </w:r>
            <w:r w:rsidRPr="00101BCC">
              <w:rPr>
                <w:rFonts w:ascii="Arial Armenian" w:hAnsi="Arial Armenian" w:cs="Arial"/>
                <w:sz w:val="22"/>
                <w:szCs w:val="22"/>
              </w:rPr>
              <w:t xml:space="preserve"> </w:t>
            </w:r>
            <w:r w:rsidRPr="00101BCC">
              <w:rPr>
                <w:rFonts w:ascii="Calibri" w:hAnsi="Calibri" w:cs="Calibri"/>
                <w:sz w:val="22"/>
                <w:szCs w:val="22"/>
              </w:rPr>
              <w:t>ВРУЧНУЮ</w:t>
            </w:r>
            <w:r w:rsidRPr="00101BCC">
              <w:rPr>
                <w:rFonts w:ascii="Arial Armenian" w:hAnsi="Arial Armenian" w:cs="Arial"/>
                <w:sz w:val="22"/>
                <w:szCs w:val="22"/>
              </w:rPr>
              <w:t xml:space="preserve"> </w:t>
            </w:r>
            <w:r w:rsidRPr="00101BCC">
              <w:rPr>
                <w:rFonts w:ascii="Calibri" w:hAnsi="Calibri" w:cs="Calibri"/>
                <w:sz w:val="22"/>
                <w:szCs w:val="22"/>
              </w:rPr>
              <w:t>ДЛЯ</w:t>
            </w:r>
            <w:r w:rsidRPr="00101BCC">
              <w:rPr>
                <w:rFonts w:ascii="Arial Armenian" w:hAnsi="Arial Armenian" w:cs="Arial"/>
                <w:sz w:val="22"/>
                <w:szCs w:val="22"/>
              </w:rPr>
              <w:t xml:space="preserve"> </w:t>
            </w:r>
            <w:r w:rsidRPr="00101BCC">
              <w:rPr>
                <w:rFonts w:ascii="Calibri" w:hAnsi="Calibri" w:cs="Calibri"/>
                <w:sz w:val="22"/>
                <w:szCs w:val="22"/>
              </w:rPr>
              <w:t>СТОЕК</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СТОЛБОВ</w:t>
            </w:r>
            <w:r w:rsidRPr="00101BCC">
              <w:rPr>
                <w:rFonts w:ascii="Arial Armenian" w:hAnsi="Arial Armenian" w:cs="Arial"/>
                <w:sz w:val="22"/>
                <w:szCs w:val="22"/>
              </w:rPr>
              <w:t xml:space="preserve"> </w:t>
            </w:r>
            <w:r w:rsidRPr="00101BCC">
              <w:rPr>
                <w:rFonts w:ascii="Calibri" w:hAnsi="Calibri" w:cs="Calibri"/>
                <w:sz w:val="22"/>
                <w:szCs w:val="22"/>
              </w:rPr>
              <w:t>ГЛУБИНОЙ</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0,7 </w:t>
            </w:r>
            <w:r w:rsidRPr="00101BCC">
              <w:rPr>
                <w:rFonts w:ascii="Calibri" w:hAnsi="Calibri" w:cs="Calibri"/>
                <w:sz w:val="22"/>
                <w:szCs w:val="22"/>
              </w:rPr>
              <w:t>М</w:t>
            </w:r>
            <w:r w:rsidRPr="00101BCC">
              <w:rPr>
                <w:rFonts w:ascii="Arial Armenian" w:hAnsi="Arial Armenian" w:cs="Arial"/>
                <w:sz w:val="22"/>
                <w:szCs w:val="22"/>
              </w:rPr>
              <w:t xml:space="preserve"> </w:t>
            </w:r>
            <w:r w:rsidRPr="00101BCC">
              <w:rPr>
                <w:rFonts w:ascii="Calibri" w:hAnsi="Calibri" w:cs="Calibri"/>
                <w:sz w:val="22"/>
                <w:szCs w:val="22"/>
              </w:rPr>
              <w:t>ГРУНТ</w:t>
            </w:r>
            <w:r w:rsidRPr="00101BCC">
              <w:rPr>
                <w:rFonts w:ascii="Arial Armenian" w:hAnsi="Arial Armenian" w:cs="Arial"/>
                <w:sz w:val="22"/>
                <w:szCs w:val="22"/>
              </w:rPr>
              <w:t xml:space="preserve"> 4 </w:t>
            </w:r>
            <w:r w:rsidRPr="00101BCC">
              <w:rPr>
                <w:rFonts w:ascii="Calibri" w:hAnsi="Calibri" w:cs="Calibri"/>
                <w:sz w:val="22"/>
                <w:szCs w:val="22"/>
              </w:rPr>
              <w:t>ГРУППЫ</w:t>
            </w:r>
          </w:p>
        </w:tc>
        <w:tc>
          <w:tcPr>
            <w:tcW w:w="1278" w:type="dxa"/>
            <w:tcBorders>
              <w:top w:val="nil"/>
              <w:left w:val="nil"/>
              <w:bottom w:val="single" w:sz="4" w:space="0" w:color="auto"/>
              <w:right w:val="single" w:sz="4" w:space="0" w:color="auto"/>
            </w:tcBorders>
            <w:vAlign w:val="center"/>
            <w:hideMark/>
          </w:tcPr>
          <w:p w14:paraId="1992A4C8"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29C83B7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0.54</w:t>
            </w:r>
          </w:p>
        </w:tc>
        <w:tc>
          <w:tcPr>
            <w:tcW w:w="1418" w:type="dxa"/>
            <w:tcBorders>
              <w:top w:val="nil"/>
              <w:left w:val="nil"/>
              <w:bottom w:val="single" w:sz="4" w:space="0" w:color="auto"/>
              <w:right w:val="single" w:sz="4" w:space="0" w:color="auto"/>
            </w:tcBorders>
            <w:noWrap/>
            <w:vAlign w:val="center"/>
            <w:hideMark/>
          </w:tcPr>
          <w:p w14:paraId="019EF20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12.272</w:t>
            </w:r>
          </w:p>
        </w:tc>
        <w:tc>
          <w:tcPr>
            <w:tcW w:w="1847" w:type="dxa"/>
            <w:tcBorders>
              <w:top w:val="nil"/>
              <w:left w:val="nil"/>
              <w:bottom w:val="single" w:sz="4" w:space="0" w:color="auto"/>
              <w:right w:val="single" w:sz="4" w:space="0" w:color="auto"/>
            </w:tcBorders>
            <w:vAlign w:val="center"/>
            <w:hideMark/>
          </w:tcPr>
          <w:p w14:paraId="49B85C5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6.627</w:t>
            </w:r>
          </w:p>
        </w:tc>
        <w:tc>
          <w:tcPr>
            <w:tcW w:w="222" w:type="dxa"/>
            <w:vAlign w:val="center"/>
            <w:hideMark/>
          </w:tcPr>
          <w:p w14:paraId="40BB9FB2" w14:textId="77777777" w:rsidR="00402A13" w:rsidRPr="00101BCC" w:rsidRDefault="00402A13" w:rsidP="00BF48F5">
            <w:pPr>
              <w:rPr>
                <w:sz w:val="20"/>
                <w:szCs w:val="20"/>
              </w:rPr>
            </w:pPr>
          </w:p>
        </w:tc>
      </w:tr>
      <w:tr w:rsidR="00402A13" w:rsidRPr="00101BCC" w14:paraId="1A8791FC" w14:textId="77777777" w:rsidTr="00BF48F5">
        <w:trPr>
          <w:trHeight w:val="570"/>
        </w:trPr>
        <w:tc>
          <w:tcPr>
            <w:tcW w:w="738" w:type="dxa"/>
            <w:tcBorders>
              <w:top w:val="single" w:sz="4" w:space="0" w:color="auto"/>
              <w:left w:val="single" w:sz="4" w:space="0" w:color="auto"/>
              <w:bottom w:val="single" w:sz="4" w:space="0" w:color="auto"/>
              <w:right w:val="single" w:sz="4" w:space="0" w:color="auto"/>
            </w:tcBorders>
            <w:noWrap/>
            <w:vAlign w:val="center"/>
            <w:hideMark/>
          </w:tcPr>
          <w:p w14:paraId="4CE7E47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w:t>
            </w:r>
          </w:p>
        </w:tc>
        <w:tc>
          <w:tcPr>
            <w:tcW w:w="1317" w:type="dxa"/>
            <w:tcBorders>
              <w:top w:val="single" w:sz="4" w:space="0" w:color="auto"/>
              <w:left w:val="nil"/>
              <w:bottom w:val="single" w:sz="4" w:space="0" w:color="auto"/>
              <w:right w:val="single" w:sz="4" w:space="0" w:color="auto"/>
            </w:tcBorders>
            <w:vAlign w:val="center"/>
            <w:hideMark/>
          </w:tcPr>
          <w:p w14:paraId="7735AB5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1-1593</w:t>
            </w:r>
          </w:p>
        </w:tc>
        <w:tc>
          <w:tcPr>
            <w:tcW w:w="2865" w:type="dxa"/>
            <w:tcBorders>
              <w:top w:val="single" w:sz="4" w:space="0" w:color="auto"/>
              <w:left w:val="nil"/>
              <w:bottom w:val="single" w:sz="4" w:space="0" w:color="auto"/>
              <w:right w:val="single" w:sz="4" w:space="0" w:color="auto"/>
            </w:tcBorders>
            <w:vAlign w:val="center"/>
            <w:hideMark/>
          </w:tcPr>
          <w:p w14:paraId="60FADBDB"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Շինարարական</w:t>
            </w:r>
            <w:r w:rsidRPr="00101BCC">
              <w:rPr>
                <w:rFonts w:ascii="Arial Armenian" w:hAnsi="Arial Armenian" w:cs="Arial"/>
                <w:sz w:val="22"/>
                <w:szCs w:val="22"/>
              </w:rPr>
              <w:t xml:space="preserve"> </w:t>
            </w:r>
            <w:r w:rsidRPr="00101BCC">
              <w:rPr>
                <w:rFonts w:ascii="Sylfaen" w:hAnsi="Sylfaen" w:cs="Sylfaen"/>
                <w:sz w:val="22"/>
                <w:szCs w:val="22"/>
              </w:rPr>
              <w:t>աղբի</w:t>
            </w:r>
            <w:r w:rsidRPr="00101BCC">
              <w:rPr>
                <w:rFonts w:ascii="Arial Armenian" w:hAnsi="Arial Armenian" w:cs="Arial"/>
                <w:sz w:val="22"/>
                <w:szCs w:val="22"/>
              </w:rPr>
              <w:t xml:space="preserve"> </w:t>
            </w:r>
            <w:r w:rsidRPr="00101BCC">
              <w:rPr>
                <w:rFonts w:ascii="Sylfaen" w:hAnsi="Sylfaen" w:cs="Sylfaen"/>
                <w:sz w:val="22"/>
                <w:szCs w:val="22"/>
              </w:rPr>
              <w:t>բեռնավորում</w:t>
            </w:r>
            <w:r w:rsidRPr="00101BCC">
              <w:rPr>
                <w:rFonts w:ascii="Arial Armenian" w:hAnsi="Arial Armenian" w:cs="Arial"/>
                <w:sz w:val="22"/>
                <w:szCs w:val="22"/>
              </w:rPr>
              <w:br/>
            </w:r>
            <w:r w:rsidRPr="00101BCC">
              <w:rPr>
                <w:rFonts w:ascii="Calibri" w:hAnsi="Calibri" w:cs="Calibri"/>
                <w:sz w:val="22"/>
                <w:szCs w:val="22"/>
              </w:rPr>
              <w:t>Погрузка</w:t>
            </w:r>
            <w:r w:rsidRPr="00101BCC">
              <w:rPr>
                <w:rFonts w:ascii="Arial Armenian" w:hAnsi="Arial Armenian" w:cs="Arial"/>
                <w:sz w:val="22"/>
                <w:szCs w:val="22"/>
              </w:rPr>
              <w:t xml:space="preserve"> </w:t>
            </w:r>
            <w:r w:rsidRPr="00101BCC">
              <w:rPr>
                <w:rFonts w:ascii="Calibri" w:hAnsi="Calibri" w:cs="Calibri"/>
                <w:sz w:val="22"/>
                <w:szCs w:val="22"/>
              </w:rPr>
              <w:t>строительного</w:t>
            </w:r>
            <w:r w:rsidRPr="00101BCC">
              <w:rPr>
                <w:rFonts w:ascii="Arial Armenian" w:hAnsi="Arial Armenian" w:cs="Arial"/>
                <w:sz w:val="22"/>
                <w:szCs w:val="22"/>
              </w:rPr>
              <w:t xml:space="preserve"> </w:t>
            </w:r>
            <w:r w:rsidRPr="00101BCC">
              <w:rPr>
                <w:rFonts w:ascii="Calibri" w:hAnsi="Calibri" w:cs="Calibri"/>
                <w:sz w:val="22"/>
                <w:szCs w:val="22"/>
              </w:rPr>
              <w:t>мусора</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12D143B1"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011E9CB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0.54</w:t>
            </w:r>
          </w:p>
        </w:tc>
        <w:tc>
          <w:tcPr>
            <w:tcW w:w="1418" w:type="dxa"/>
            <w:tcBorders>
              <w:top w:val="nil"/>
              <w:left w:val="nil"/>
              <w:bottom w:val="single" w:sz="4" w:space="0" w:color="auto"/>
              <w:right w:val="single" w:sz="4" w:space="0" w:color="auto"/>
            </w:tcBorders>
            <w:noWrap/>
            <w:vAlign w:val="center"/>
            <w:hideMark/>
          </w:tcPr>
          <w:p w14:paraId="0E6DFF6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0.873</w:t>
            </w:r>
          </w:p>
        </w:tc>
        <w:tc>
          <w:tcPr>
            <w:tcW w:w="1847" w:type="dxa"/>
            <w:tcBorders>
              <w:top w:val="nil"/>
              <w:left w:val="nil"/>
              <w:bottom w:val="single" w:sz="4" w:space="0" w:color="auto"/>
              <w:right w:val="single" w:sz="4" w:space="0" w:color="auto"/>
            </w:tcBorders>
            <w:vAlign w:val="center"/>
            <w:hideMark/>
          </w:tcPr>
          <w:p w14:paraId="2CEBE8B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0.471</w:t>
            </w:r>
          </w:p>
        </w:tc>
        <w:tc>
          <w:tcPr>
            <w:tcW w:w="222" w:type="dxa"/>
            <w:vAlign w:val="center"/>
            <w:hideMark/>
          </w:tcPr>
          <w:p w14:paraId="714C633A" w14:textId="77777777" w:rsidR="00402A13" w:rsidRPr="00101BCC" w:rsidRDefault="00402A13" w:rsidP="00BF48F5">
            <w:pPr>
              <w:rPr>
                <w:sz w:val="20"/>
                <w:szCs w:val="20"/>
              </w:rPr>
            </w:pPr>
          </w:p>
        </w:tc>
      </w:tr>
      <w:tr w:rsidR="00402A13" w:rsidRPr="00101BCC" w14:paraId="54076252" w14:textId="77777777" w:rsidTr="00BF48F5">
        <w:trPr>
          <w:trHeight w:val="570"/>
        </w:trPr>
        <w:tc>
          <w:tcPr>
            <w:tcW w:w="738" w:type="dxa"/>
            <w:tcBorders>
              <w:top w:val="nil"/>
              <w:left w:val="single" w:sz="4" w:space="0" w:color="auto"/>
              <w:bottom w:val="single" w:sz="4" w:space="0" w:color="auto"/>
              <w:right w:val="single" w:sz="4" w:space="0" w:color="auto"/>
            </w:tcBorders>
            <w:noWrap/>
            <w:vAlign w:val="center"/>
            <w:hideMark/>
          </w:tcPr>
          <w:p w14:paraId="5DF82D9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w:t>
            </w:r>
          </w:p>
        </w:tc>
        <w:tc>
          <w:tcPr>
            <w:tcW w:w="1317" w:type="dxa"/>
            <w:tcBorders>
              <w:top w:val="nil"/>
              <w:left w:val="nil"/>
              <w:bottom w:val="single" w:sz="4" w:space="0" w:color="auto"/>
              <w:right w:val="single" w:sz="4" w:space="0" w:color="auto"/>
            </w:tcBorders>
            <w:vAlign w:val="center"/>
            <w:hideMark/>
          </w:tcPr>
          <w:p w14:paraId="14FABB4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310-13</w:t>
            </w:r>
          </w:p>
        </w:tc>
        <w:tc>
          <w:tcPr>
            <w:tcW w:w="2865" w:type="dxa"/>
            <w:tcBorders>
              <w:top w:val="nil"/>
              <w:left w:val="nil"/>
              <w:bottom w:val="single" w:sz="4" w:space="0" w:color="auto"/>
              <w:right w:val="single" w:sz="4" w:space="0" w:color="auto"/>
            </w:tcBorders>
            <w:vAlign w:val="center"/>
            <w:hideMark/>
          </w:tcPr>
          <w:p w14:paraId="71F03596"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Տեղափոխում</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13 </w:t>
            </w:r>
            <w:r w:rsidRPr="00101BCC">
              <w:rPr>
                <w:rFonts w:ascii="Sylfaen" w:hAnsi="Sylfaen" w:cs="Sylfaen"/>
                <w:sz w:val="22"/>
                <w:szCs w:val="22"/>
              </w:rPr>
              <w:t>կմ</w:t>
            </w:r>
            <w:r w:rsidRPr="00101BCC">
              <w:rPr>
                <w:rFonts w:ascii="Arial Armenian" w:hAnsi="Arial Armenian" w:cs="Arial"/>
                <w:sz w:val="22"/>
                <w:szCs w:val="22"/>
              </w:rPr>
              <w:br/>
            </w:r>
            <w:r w:rsidRPr="00101BCC">
              <w:rPr>
                <w:rFonts w:ascii="Calibri" w:hAnsi="Calibri" w:cs="Calibri"/>
                <w:sz w:val="22"/>
                <w:szCs w:val="22"/>
              </w:rPr>
              <w:t>Перевозка</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13 </w:t>
            </w:r>
            <w:r w:rsidRPr="00101BCC">
              <w:rPr>
                <w:rFonts w:ascii="Calibri" w:hAnsi="Calibri" w:cs="Calibri"/>
                <w:sz w:val="22"/>
                <w:szCs w:val="22"/>
              </w:rPr>
              <w:t>км</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2744B9AC"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տոննա</w:t>
            </w:r>
            <w:r w:rsidRPr="00101BCC">
              <w:rPr>
                <w:rFonts w:ascii="Arial Armenian" w:hAnsi="Arial Armenian" w:cs="Arial"/>
                <w:sz w:val="22"/>
                <w:szCs w:val="22"/>
              </w:rPr>
              <w:t xml:space="preserve"> </w:t>
            </w:r>
            <w:r w:rsidRPr="00101BCC">
              <w:rPr>
                <w:rFonts w:ascii="Calibri" w:hAnsi="Calibri" w:cs="Calibri"/>
                <w:sz w:val="22"/>
                <w:szCs w:val="22"/>
              </w:rPr>
              <w:t>тонна</w:t>
            </w:r>
          </w:p>
        </w:tc>
        <w:tc>
          <w:tcPr>
            <w:tcW w:w="1517" w:type="dxa"/>
            <w:tcBorders>
              <w:top w:val="nil"/>
              <w:left w:val="nil"/>
              <w:bottom w:val="single" w:sz="4" w:space="0" w:color="auto"/>
              <w:right w:val="single" w:sz="4" w:space="0" w:color="auto"/>
            </w:tcBorders>
            <w:noWrap/>
            <w:vAlign w:val="center"/>
            <w:hideMark/>
          </w:tcPr>
          <w:p w14:paraId="1293D0D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0.972</w:t>
            </w:r>
          </w:p>
        </w:tc>
        <w:tc>
          <w:tcPr>
            <w:tcW w:w="1418" w:type="dxa"/>
            <w:tcBorders>
              <w:top w:val="nil"/>
              <w:left w:val="nil"/>
              <w:bottom w:val="single" w:sz="4" w:space="0" w:color="auto"/>
              <w:right w:val="single" w:sz="4" w:space="0" w:color="auto"/>
            </w:tcBorders>
            <w:noWrap/>
            <w:vAlign w:val="center"/>
            <w:hideMark/>
          </w:tcPr>
          <w:p w14:paraId="4BBF2A9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3.71</w:t>
            </w:r>
          </w:p>
        </w:tc>
        <w:tc>
          <w:tcPr>
            <w:tcW w:w="1847" w:type="dxa"/>
            <w:tcBorders>
              <w:top w:val="nil"/>
              <w:left w:val="nil"/>
              <w:bottom w:val="single" w:sz="4" w:space="0" w:color="auto"/>
              <w:right w:val="single" w:sz="4" w:space="0" w:color="auto"/>
            </w:tcBorders>
            <w:vAlign w:val="center"/>
            <w:hideMark/>
          </w:tcPr>
          <w:p w14:paraId="7FD1809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3.606</w:t>
            </w:r>
          </w:p>
        </w:tc>
        <w:tc>
          <w:tcPr>
            <w:tcW w:w="222" w:type="dxa"/>
            <w:vAlign w:val="center"/>
            <w:hideMark/>
          </w:tcPr>
          <w:p w14:paraId="233F720F" w14:textId="77777777" w:rsidR="00402A13" w:rsidRPr="00101BCC" w:rsidRDefault="00402A13" w:rsidP="00BF48F5">
            <w:pPr>
              <w:rPr>
                <w:sz w:val="20"/>
                <w:szCs w:val="20"/>
              </w:rPr>
            </w:pPr>
          </w:p>
        </w:tc>
      </w:tr>
      <w:tr w:rsidR="00402A13" w:rsidRPr="00101BCC" w14:paraId="1FA3EEA1" w14:textId="77777777" w:rsidTr="00BF48F5">
        <w:trPr>
          <w:trHeight w:val="1710"/>
        </w:trPr>
        <w:tc>
          <w:tcPr>
            <w:tcW w:w="738" w:type="dxa"/>
            <w:tcBorders>
              <w:top w:val="nil"/>
              <w:left w:val="single" w:sz="4" w:space="0" w:color="auto"/>
              <w:bottom w:val="nil"/>
              <w:right w:val="single" w:sz="4" w:space="0" w:color="auto"/>
            </w:tcBorders>
            <w:noWrap/>
            <w:vAlign w:val="center"/>
            <w:hideMark/>
          </w:tcPr>
          <w:p w14:paraId="3A53B87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w:t>
            </w:r>
          </w:p>
        </w:tc>
        <w:tc>
          <w:tcPr>
            <w:tcW w:w="1317" w:type="dxa"/>
            <w:tcBorders>
              <w:top w:val="nil"/>
              <w:left w:val="nil"/>
              <w:bottom w:val="nil"/>
              <w:right w:val="single" w:sz="4" w:space="0" w:color="auto"/>
            </w:tcBorders>
            <w:vAlign w:val="center"/>
            <w:hideMark/>
          </w:tcPr>
          <w:p w14:paraId="38D8441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41-</w:t>
            </w:r>
            <w:r w:rsidRPr="00101BCC">
              <w:rPr>
                <w:rFonts w:ascii="Calibri" w:hAnsi="Calibri" w:cs="Calibri"/>
                <w:sz w:val="22"/>
                <w:szCs w:val="22"/>
              </w:rPr>
              <w:t>М</w:t>
            </w:r>
            <w:r w:rsidRPr="00101BCC">
              <w:rPr>
                <w:rFonts w:ascii="Arial Armenian" w:hAnsi="Arial Armenian" w:cs="Arial"/>
                <w:sz w:val="22"/>
                <w:szCs w:val="22"/>
              </w:rPr>
              <w:t>163</w:t>
            </w:r>
          </w:p>
        </w:tc>
        <w:tc>
          <w:tcPr>
            <w:tcW w:w="2865" w:type="dxa"/>
            <w:tcBorders>
              <w:top w:val="nil"/>
              <w:left w:val="nil"/>
              <w:bottom w:val="nil"/>
              <w:right w:val="single" w:sz="4" w:space="0" w:color="auto"/>
            </w:tcBorders>
            <w:vAlign w:val="center"/>
            <w:hideMark/>
          </w:tcPr>
          <w:p w14:paraId="5BB8C2D4"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ՄԻՆՉև</w:t>
            </w:r>
            <w:r w:rsidRPr="00101BCC">
              <w:rPr>
                <w:rFonts w:ascii="Arial Armenian" w:hAnsi="Arial Armenian" w:cs="Arial"/>
                <w:sz w:val="22"/>
                <w:szCs w:val="22"/>
              </w:rPr>
              <w:t xml:space="preserve"> 1 </w:t>
            </w:r>
            <w:r w:rsidRPr="00101BCC">
              <w:rPr>
                <w:rFonts w:ascii="Sylfaen" w:hAnsi="Sylfaen" w:cs="Sylfaen"/>
                <w:sz w:val="22"/>
                <w:szCs w:val="22"/>
              </w:rPr>
              <w:t>ՏՈՆՆԱ</w:t>
            </w:r>
            <w:r w:rsidRPr="00101BCC">
              <w:rPr>
                <w:rFonts w:ascii="Arial Armenian" w:hAnsi="Arial Armenian" w:cs="Arial"/>
                <w:sz w:val="22"/>
                <w:szCs w:val="22"/>
              </w:rPr>
              <w:t xml:space="preserve"> </w:t>
            </w:r>
            <w:r w:rsidRPr="00101BCC">
              <w:rPr>
                <w:rFonts w:ascii="Sylfaen" w:hAnsi="Sylfaen" w:cs="Sylfaen"/>
                <w:sz w:val="22"/>
                <w:szCs w:val="22"/>
              </w:rPr>
              <w:t>ՔԱՇՈՎ</w:t>
            </w:r>
            <w:r w:rsidRPr="00101BCC">
              <w:rPr>
                <w:rFonts w:ascii="Arial Armenian" w:hAnsi="Arial Armenian" w:cs="Arial"/>
                <w:sz w:val="22"/>
                <w:szCs w:val="22"/>
              </w:rPr>
              <w:t xml:space="preserve"> </w:t>
            </w:r>
            <w:r w:rsidRPr="00101BCC">
              <w:rPr>
                <w:rFonts w:ascii="Sylfaen" w:hAnsi="Sylfaen" w:cs="Sylfaen"/>
                <w:sz w:val="22"/>
                <w:szCs w:val="22"/>
              </w:rPr>
              <w:t>ՊՈՂՊԱՏԵ</w:t>
            </w:r>
            <w:r w:rsidRPr="00101BCC">
              <w:rPr>
                <w:rFonts w:ascii="Arial Armenian" w:hAnsi="Arial Armenian" w:cs="Arial"/>
                <w:sz w:val="22"/>
                <w:szCs w:val="22"/>
              </w:rPr>
              <w:t xml:space="preserve"> </w:t>
            </w:r>
            <w:r w:rsidRPr="00101BCC">
              <w:rPr>
                <w:rFonts w:ascii="Sylfaen" w:hAnsi="Sylfaen" w:cs="Sylfaen"/>
                <w:sz w:val="22"/>
                <w:szCs w:val="22"/>
              </w:rPr>
              <w:t>ՀԵՆԱՐԱՆՆԵՐԻ</w:t>
            </w:r>
            <w:r w:rsidRPr="00101BCC">
              <w:rPr>
                <w:rFonts w:ascii="Arial Armenian" w:hAnsi="Arial Armenian" w:cs="Arial"/>
                <w:sz w:val="22"/>
                <w:szCs w:val="22"/>
              </w:rPr>
              <w:t xml:space="preserve"> </w:t>
            </w:r>
            <w:r w:rsidRPr="00101BCC">
              <w:rPr>
                <w:rFonts w:ascii="Sylfaen" w:hAnsi="Sylfaen" w:cs="Sylfaen"/>
                <w:sz w:val="22"/>
                <w:szCs w:val="22"/>
              </w:rPr>
              <w:t>ՏԵՂԱԴՐՈՒՄ</w:t>
            </w:r>
            <w:r w:rsidRPr="00101BCC">
              <w:rPr>
                <w:rFonts w:ascii="Arial Armenian" w:hAnsi="Arial Armenian" w:cs="Arial"/>
                <w:sz w:val="22"/>
                <w:szCs w:val="22"/>
              </w:rPr>
              <w:t xml:space="preserve"> 1-</w:t>
            </w:r>
            <w:r w:rsidRPr="00101BCC">
              <w:rPr>
                <w:rFonts w:ascii="Sylfaen" w:hAnsi="Sylfaen" w:cs="Sylfaen"/>
                <w:sz w:val="22"/>
                <w:szCs w:val="22"/>
              </w:rPr>
              <w:t>ԻՆ</w:t>
            </w:r>
            <w:r w:rsidRPr="00101BCC">
              <w:rPr>
                <w:rFonts w:ascii="Arial Armenian" w:hAnsi="Arial Armenian" w:cs="Arial"/>
                <w:sz w:val="22"/>
                <w:szCs w:val="22"/>
              </w:rPr>
              <w:t xml:space="preserve"> </w:t>
            </w:r>
            <w:r w:rsidRPr="00101BCC">
              <w:rPr>
                <w:rFonts w:ascii="Sylfaen" w:hAnsi="Sylfaen" w:cs="Sylfaen"/>
                <w:sz w:val="22"/>
                <w:szCs w:val="22"/>
              </w:rPr>
              <w:t>ԽՄԲԻ</w:t>
            </w:r>
            <w:r w:rsidRPr="00101BCC">
              <w:rPr>
                <w:rFonts w:ascii="Arial Armenian" w:hAnsi="Arial Armenian" w:cs="Arial"/>
                <w:sz w:val="22"/>
                <w:szCs w:val="22"/>
              </w:rPr>
              <w:t xml:space="preserve"> </w:t>
            </w:r>
            <w:r w:rsidRPr="00101BCC">
              <w:rPr>
                <w:rFonts w:ascii="Sylfaen" w:hAnsi="Sylfaen" w:cs="Sylfaen"/>
                <w:sz w:val="22"/>
                <w:szCs w:val="22"/>
              </w:rPr>
              <w:t>ՀՈՂԵՐՈՒՄ</w:t>
            </w:r>
            <w:r w:rsidRPr="00101BCC">
              <w:rPr>
                <w:rFonts w:ascii="Arial Armenian" w:hAnsi="Arial Armenian" w:cs="Arial"/>
                <w:sz w:val="22"/>
                <w:szCs w:val="22"/>
              </w:rPr>
              <w:t xml:space="preserve"> </w:t>
            </w:r>
            <w:r w:rsidRPr="00101BCC">
              <w:rPr>
                <w:rFonts w:ascii="Sylfaen" w:hAnsi="Sylfaen" w:cs="Sylfaen"/>
                <w:sz w:val="22"/>
                <w:szCs w:val="22"/>
              </w:rPr>
              <w:t>ՄՈՆՈԼԻՏ</w:t>
            </w:r>
            <w:r w:rsidRPr="00101BCC">
              <w:rPr>
                <w:rFonts w:ascii="Arial Armenian" w:hAnsi="Arial Armenian" w:cs="Arial"/>
                <w:sz w:val="22"/>
                <w:szCs w:val="22"/>
              </w:rPr>
              <w:t xml:space="preserve"> </w:t>
            </w:r>
            <w:r w:rsidRPr="00101BCC">
              <w:rPr>
                <w:rFonts w:ascii="Sylfaen" w:hAnsi="Sylfaen" w:cs="Sylfaen"/>
                <w:sz w:val="22"/>
                <w:szCs w:val="22"/>
              </w:rPr>
              <w:t>ՀԻՄՔԵՐԻ</w:t>
            </w:r>
            <w:r w:rsidRPr="00101BCC">
              <w:rPr>
                <w:rFonts w:ascii="Arial Armenian" w:hAnsi="Arial Armenian" w:cs="Arial"/>
                <w:sz w:val="22"/>
                <w:szCs w:val="22"/>
              </w:rPr>
              <w:t xml:space="preserve"> </w:t>
            </w:r>
            <w:r w:rsidRPr="00101BCC">
              <w:rPr>
                <w:rFonts w:ascii="Sylfaen" w:hAnsi="Sylfaen" w:cs="Sylfaen"/>
                <w:sz w:val="22"/>
                <w:szCs w:val="22"/>
              </w:rPr>
              <w:t>ՏԱԿ</w:t>
            </w:r>
            <w:r w:rsidRPr="00101BCC">
              <w:rPr>
                <w:rFonts w:ascii="Arial Armenian" w:hAnsi="Arial Armenian" w:cs="Arial"/>
                <w:sz w:val="22"/>
                <w:szCs w:val="22"/>
              </w:rPr>
              <w:t xml:space="preserve"> </w:t>
            </w:r>
            <w:r w:rsidRPr="00101BCC">
              <w:rPr>
                <w:rFonts w:ascii="Sylfaen" w:hAnsi="Sylfaen" w:cs="Sylfaen"/>
                <w:sz w:val="22"/>
                <w:szCs w:val="22"/>
              </w:rPr>
              <w:t>ՓՈՍԵՐԻ</w:t>
            </w:r>
            <w:r w:rsidRPr="00101BCC">
              <w:rPr>
                <w:rFonts w:ascii="Arial Armenian" w:hAnsi="Arial Armenian" w:cs="Arial"/>
                <w:sz w:val="22"/>
                <w:szCs w:val="22"/>
              </w:rPr>
              <w:t xml:space="preserve"> </w:t>
            </w:r>
            <w:r w:rsidRPr="00101BCC">
              <w:rPr>
                <w:rFonts w:ascii="Sylfaen" w:hAnsi="Sylfaen" w:cs="Sylfaen"/>
                <w:sz w:val="22"/>
                <w:szCs w:val="22"/>
              </w:rPr>
              <w:t>ՀՈՐԱՏՄԱՄԲ</w:t>
            </w:r>
            <w:r w:rsidRPr="00101BCC">
              <w:rPr>
                <w:rFonts w:ascii="Arial Armenian" w:hAnsi="Arial Armenian" w:cs="Arial"/>
                <w:sz w:val="22"/>
                <w:szCs w:val="22"/>
              </w:rPr>
              <w:br/>
            </w:r>
            <w:r w:rsidRPr="00101BCC">
              <w:rPr>
                <w:rFonts w:ascii="Calibri" w:hAnsi="Calibri" w:cs="Calibri"/>
                <w:sz w:val="22"/>
                <w:szCs w:val="22"/>
              </w:rPr>
              <w:t>Монтаж</w:t>
            </w:r>
            <w:r w:rsidRPr="00101BCC">
              <w:rPr>
                <w:rFonts w:ascii="Arial Armenian" w:hAnsi="Arial Armenian" w:cs="Arial"/>
                <w:sz w:val="22"/>
                <w:szCs w:val="22"/>
              </w:rPr>
              <w:t xml:space="preserve"> </w:t>
            </w:r>
            <w:r w:rsidRPr="00101BCC">
              <w:rPr>
                <w:rFonts w:ascii="Calibri" w:hAnsi="Calibri" w:cs="Calibri"/>
                <w:sz w:val="22"/>
                <w:szCs w:val="22"/>
              </w:rPr>
              <w:t>стальных</w:t>
            </w:r>
            <w:r w:rsidRPr="00101BCC">
              <w:rPr>
                <w:rFonts w:ascii="Arial Armenian" w:hAnsi="Arial Armenian" w:cs="Arial"/>
                <w:sz w:val="22"/>
                <w:szCs w:val="22"/>
              </w:rPr>
              <w:t xml:space="preserve"> </w:t>
            </w:r>
            <w:r w:rsidRPr="00101BCC">
              <w:rPr>
                <w:rFonts w:ascii="Calibri" w:hAnsi="Calibri" w:cs="Calibri"/>
                <w:sz w:val="22"/>
                <w:szCs w:val="22"/>
              </w:rPr>
              <w:t>опор</w:t>
            </w:r>
            <w:r w:rsidRPr="00101BCC">
              <w:rPr>
                <w:rFonts w:ascii="Arial Armenian" w:hAnsi="Arial Armenian" w:cs="Arial"/>
                <w:sz w:val="22"/>
                <w:szCs w:val="22"/>
              </w:rPr>
              <w:t xml:space="preserve"> </w:t>
            </w:r>
            <w:r w:rsidRPr="00101BCC">
              <w:rPr>
                <w:rFonts w:ascii="Calibri" w:hAnsi="Calibri" w:cs="Calibri"/>
                <w:sz w:val="22"/>
                <w:szCs w:val="22"/>
              </w:rPr>
              <w:t>весом</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1 </w:t>
            </w:r>
            <w:r w:rsidRPr="00101BCC">
              <w:rPr>
                <w:rFonts w:ascii="Calibri" w:hAnsi="Calibri" w:cs="Calibri"/>
                <w:sz w:val="22"/>
                <w:szCs w:val="22"/>
              </w:rPr>
              <w:t>тонны</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грунтах</w:t>
            </w:r>
            <w:r w:rsidRPr="00101BCC">
              <w:rPr>
                <w:rFonts w:ascii="Arial Armenian" w:hAnsi="Arial Armenian" w:cs="Arial"/>
                <w:sz w:val="22"/>
                <w:szCs w:val="22"/>
              </w:rPr>
              <w:t xml:space="preserve"> 1-</w:t>
            </w:r>
            <w:r w:rsidRPr="00101BCC">
              <w:rPr>
                <w:rFonts w:ascii="Calibri" w:hAnsi="Calibri" w:cs="Calibri"/>
                <w:sz w:val="22"/>
                <w:szCs w:val="22"/>
              </w:rPr>
              <w:t>й</w:t>
            </w:r>
            <w:r w:rsidRPr="00101BCC">
              <w:rPr>
                <w:rFonts w:ascii="Arial Armenian" w:hAnsi="Arial Armenian" w:cs="Arial"/>
                <w:sz w:val="22"/>
                <w:szCs w:val="22"/>
              </w:rPr>
              <w:t xml:space="preserve"> </w:t>
            </w:r>
            <w:r w:rsidRPr="00101BCC">
              <w:rPr>
                <w:rFonts w:ascii="Calibri" w:hAnsi="Calibri" w:cs="Calibri"/>
                <w:sz w:val="22"/>
                <w:szCs w:val="22"/>
              </w:rPr>
              <w:t>группы</w:t>
            </w:r>
            <w:r w:rsidRPr="00101BCC">
              <w:rPr>
                <w:rFonts w:ascii="Arial Armenian" w:hAnsi="Arial Armenian" w:cs="Arial"/>
                <w:sz w:val="22"/>
                <w:szCs w:val="22"/>
              </w:rPr>
              <w:t xml:space="preserve"> </w:t>
            </w:r>
            <w:r w:rsidRPr="00101BCC">
              <w:rPr>
                <w:rFonts w:ascii="Calibri" w:hAnsi="Calibri" w:cs="Calibri"/>
                <w:sz w:val="22"/>
                <w:szCs w:val="22"/>
              </w:rPr>
              <w:t>с</w:t>
            </w:r>
            <w:r w:rsidRPr="00101BCC">
              <w:rPr>
                <w:rFonts w:ascii="Arial Armenian" w:hAnsi="Arial Armenian" w:cs="Arial"/>
                <w:sz w:val="22"/>
                <w:szCs w:val="22"/>
              </w:rPr>
              <w:t xml:space="preserve"> </w:t>
            </w:r>
            <w:r w:rsidRPr="00101BCC">
              <w:rPr>
                <w:rFonts w:ascii="Calibri" w:hAnsi="Calibri" w:cs="Calibri"/>
                <w:sz w:val="22"/>
                <w:szCs w:val="22"/>
              </w:rPr>
              <w:t>бурением</w:t>
            </w:r>
            <w:r w:rsidRPr="00101BCC">
              <w:rPr>
                <w:rFonts w:ascii="Arial Armenian" w:hAnsi="Arial Armenian" w:cs="Arial"/>
                <w:sz w:val="22"/>
                <w:szCs w:val="22"/>
              </w:rPr>
              <w:t xml:space="preserve"> </w:t>
            </w:r>
            <w:r w:rsidRPr="00101BCC">
              <w:rPr>
                <w:rFonts w:ascii="Calibri" w:hAnsi="Calibri" w:cs="Calibri"/>
                <w:sz w:val="22"/>
                <w:szCs w:val="22"/>
              </w:rPr>
              <w:t>котлованов</w:t>
            </w:r>
            <w:r w:rsidRPr="00101BCC">
              <w:rPr>
                <w:rFonts w:ascii="Arial Armenian" w:hAnsi="Arial Armenian" w:cs="Arial"/>
                <w:sz w:val="22"/>
                <w:szCs w:val="22"/>
              </w:rPr>
              <w:t xml:space="preserve"> </w:t>
            </w:r>
            <w:r w:rsidRPr="00101BCC">
              <w:rPr>
                <w:rFonts w:ascii="Calibri" w:hAnsi="Calibri" w:cs="Calibri"/>
                <w:sz w:val="22"/>
                <w:szCs w:val="22"/>
              </w:rPr>
              <w:t>под</w:t>
            </w:r>
            <w:r w:rsidRPr="00101BCC">
              <w:rPr>
                <w:rFonts w:ascii="Arial Armenian" w:hAnsi="Arial Armenian" w:cs="Arial"/>
                <w:sz w:val="22"/>
                <w:szCs w:val="22"/>
              </w:rPr>
              <w:t xml:space="preserve"> </w:t>
            </w:r>
            <w:r w:rsidRPr="00101BCC">
              <w:rPr>
                <w:rFonts w:ascii="Calibri" w:hAnsi="Calibri" w:cs="Calibri"/>
                <w:sz w:val="22"/>
                <w:szCs w:val="22"/>
              </w:rPr>
              <w:t>монолитные</w:t>
            </w:r>
            <w:r w:rsidRPr="00101BCC">
              <w:rPr>
                <w:rFonts w:ascii="Arial Armenian" w:hAnsi="Arial Armenian" w:cs="Arial"/>
                <w:sz w:val="22"/>
                <w:szCs w:val="22"/>
              </w:rPr>
              <w:t xml:space="preserve"> </w:t>
            </w:r>
            <w:r w:rsidRPr="00101BCC">
              <w:rPr>
                <w:rFonts w:ascii="Calibri" w:hAnsi="Calibri" w:cs="Calibri"/>
                <w:sz w:val="22"/>
                <w:szCs w:val="22"/>
              </w:rPr>
              <w:t>фундаменты</w:t>
            </w:r>
            <w:r w:rsidRPr="00101BCC">
              <w:rPr>
                <w:rFonts w:ascii="Arial Armenian" w:hAnsi="Arial Armenian" w:cs="Arial"/>
                <w:sz w:val="22"/>
                <w:szCs w:val="22"/>
              </w:rPr>
              <w:t>.</w:t>
            </w:r>
          </w:p>
        </w:tc>
        <w:tc>
          <w:tcPr>
            <w:tcW w:w="1278" w:type="dxa"/>
            <w:tcBorders>
              <w:top w:val="nil"/>
              <w:left w:val="nil"/>
              <w:bottom w:val="nil"/>
              <w:right w:val="single" w:sz="4" w:space="0" w:color="auto"/>
            </w:tcBorders>
            <w:vAlign w:val="center"/>
            <w:hideMark/>
          </w:tcPr>
          <w:p w14:paraId="5A1719C1"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սյուն</w:t>
            </w:r>
            <w:r w:rsidRPr="00101BCC">
              <w:rPr>
                <w:rFonts w:ascii="Arial Armenian" w:hAnsi="Arial Armenian" w:cs="Arial"/>
                <w:sz w:val="22"/>
                <w:szCs w:val="22"/>
              </w:rPr>
              <w:t xml:space="preserve"> </w:t>
            </w:r>
            <w:r w:rsidRPr="00101BCC">
              <w:rPr>
                <w:rFonts w:ascii="Calibri" w:hAnsi="Calibri" w:cs="Calibri"/>
                <w:sz w:val="22"/>
                <w:szCs w:val="22"/>
              </w:rPr>
              <w:t>опора</w:t>
            </w:r>
          </w:p>
        </w:tc>
        <w:tc>
          <w:tcPr>
            <w:tcW w:w="1517" w:type="dxa"/>
            <w:tcBorders>
              <w:top w:val="nil"/>
              <w:left w:val="nil"/>
              <w:bottom w:val="single" w:sz="4" w:space="0" w:color="auto"/>
              <w:right w:val="single" w:sz="4" w:space="0" w:color="auto"/>
            </w:tcBorders>
            <w:noWrap/>
            <w:vAlign w:val="center"/>
            <w:hideMark/>
          </w:tcPr>
          <w:p w14:paraId="4343D9A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w:t>
            </w:r>
          </w:p>
        </w:tc>
        <w:tc>
          <w:tcPr>
            <w:tcW w:w="1418" w:type="dxa"/>
            <w:tcBorders>
              <w:top w:val="nil"/>
              <w:left w:val="nil"/>
              <w:bottom w:val="single" w:sz="4" w:space="0" w:color="auto"/>
              <w:right w:val="single" w:sz="4" w:space="0" w:color="auto"/>
            </w:tcBorders>
            <w:noWrap/>
            <w:vAlign w:val="center"/>
            <w:hideMark/>
          </w:tcPr>
          <w:p w14:paraId="1D02B68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66.69</w:t>
            </w:r>
          </w:p>
        </w:tc>
        <w:tc>
          <w:tcPr>
            <w:tcW w:w="1847" w:type="dxa"/>
            <w:tcBorders>
              <w:top w:val="nil"/>
              <w:left w:val="nil"/>
              <w:bottom w:val="single" w:sz="4" w:space="0" w:color="auto"/>
              <w:right w:val="single" w:sz="4" w:space="0" w:color="auto"/>
            </w:tcBorders>
            <w:vAlign w:val="center"/>
            <w:hideMark/>
          </w:tcPr>
          <w:p w14:paraId="0C20925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266.760</w:t>
            </w:r>
          </w:p>
        </w:tc>
        <w:tc>
          <w:tcPr>
            <w:tcW w:w="222" w:type="dxa"/>
            <w:vAlign w:val="center"/>
            <w:hideMark/>
          </w:tcPr>
          <w:p w14:paraId="5899CEEB" w14:textId="77777777" w:rsidR="00402A13" w:rsidRPr="00101BCC" w:rsidRDefault="00402A13" w:rsidP="00BF48F5">
            <w:pPr>
              <w:rPr>
                <w:sz w:val="20"/>
                <w:szCs w:val="20"/>
              </w:rPr>
            </w:pPr>
          </w:p>
        </w:tc>
      </w:tr>
      <w:tr w:rsidR="00402A13" w:rsidRPr="00101BCC" w14:paraId="2E405D1C" w14:textId="77777777" w:rsidTr="00BF48F5">
        <w:trPr>
          <w:trHeight w:val="300"/>
        </w:trPr>
        <w:tc>
          <w:tcPr>
            <w:tcW w:w="738" w:type="dxa"/>
            <w:tcBorders>
              <w:top w:val="single" w:sz="4" w:space="0" w:color="auto"/>
              <w:left w:val="single" w:sz="4" w:space="0" w:color="auto"/>
              <w:bottom w:val="single" w:sz="4" w:space="0" w:color="auto"/>
              <w:right w:val="single" w:sz="4" w:space="0" w:color="auto"/>
            </w:tcBorders>
            <w:noWrap/>
            <w:vAlign w:val="center"/>
            <w:hideMark/>
          </w:tcPr>
          <w:p w14:paraId="6F06677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317" w:type="dxa"/>
            <w:tcBorders>
              <w:top w:val="single" w:sz="4" w:space="0" w:color="auto"/>
              <w:left w:val="nil"/>
              <w:bottom w:val="single" w:sz="4" w:space="0" w:color="auto"/>
              <w:right w:val="single" w:sz="4" w:space="0" w:color="auto"/>
            </w:tcBorders>
            <w:vAlign w:val="center"/>
            <w:hideMark/>
          </w:tcPr>
          <w:p w14:paraId="63BCE77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2865" w:type="dxa"/>
            <w:tcBorders>
              <w:top w:val="single" w:sz="4" w:space="0" w:color="auto"/>
              <w:left w:val="nil"/>
              <w:bottom w:val="single" w:sz="4" w:space="0" w:color="auto"/>
              <w:right w:val="single" w:sz="4" w:space="0" w:color="auto"/>
            </w:tcBorders>
            <w:vAlign w:val="center"/>
            <w:hideMark/>
          </w:tcPr>
          <w:p w14:paraId="6107F3BA" w14:textId="77777777" w:rsidR="00402A13" w:rsidRPr="00101BCC" w:rsidRDefault="00402A13" w:rsidP="00BF48F5">
            <w:pPr>
              <w:jc w:val="center"/>
              <w:rPr>
                <w:rFonts w:ascii="Arial Armenian" w:hAnsi="Arial Armenian" w:cs="Arial"/>
                <w:b/>
                <w:bCs/>
              </w:rPr>
            </w:pPr>
            <w:r w:rsidRPr="00101BCC">
              <w:rPr>
                <w:rFonts w:ascii="Sylfaen" w:hAnsi="Sylfaen" w:cs="Sylfaen"/>
                <w:b/>
                <w:bCs/>
              </w:rPr>
              <w:t>Ծածկույթ</w:t>
            </w:r>
            <w:r w:rsidRPr="00101BCC">
              <w:rPr>
                <w:rFonts w:ascii="Arial Armenian" w:hAnsi="Arial Armenian" w:cs="Arial"/>
                <w:b/>
                <w:bCs/>
              </w:rPr>
              <w:t xml:space="preserve"> </w:t>
            </w:r>
            <w:r w:rsidRPr="00101BCC">
              <w:rPr>
                <w:rFonts w:ascii="Sylfaen" w:hAnsi="Sylfaen" w:cs="Sylfaen"/>
                <w:b/>
                <w:bCs/>
              </w:rPr>
              <w:t>բետոնե</w:t>
            </w:r>
            <w:r w:rsidRPr="00101BCC">
              <w:rPr>
                <w:rFonts w:ascii="Arial Armenian" w:hAnsi="Arial Armenian" w:cs="Arial"/>
                <w:b/>
                <w:bCs/>
              </w:rPr>
              <w:t xml:space="preserve"> </w:t>
            </w:r>
            <w:r w:rsidRPr="00101BCC">
              <w:rPr>
                <w:rFonts w:ascii="Sylfaen" w:hAnsi="Sylfaen" w:cs="Sylfaen"/>
                <w:b/>
                <w:bCs/>
              </w:rPr>
              <w:t>սալիկներից</w:t>
            </w:r>
            <w:r w:rsidRPr="00101BCC">
              <w:rPr>
                <w:rFonts w:ascii="Arial Armenian" w:hAnsi="Arial Armenian" w:cs="Arial"/>
                <w:b/>
                <w:bCs/>
              </w:rPr>
              <w:t xml:space="preserve">  </w:t>
            </w:r>
          </w:p>
        </w:tc>
        <w:tc>
          <w:tcPr>
            <w:tcW w:w="1278" w:type="dxa"/>
            <w:tcBorders>
              <w:top w:val="single" w:sz="4" w:space="0" w:color="auto"/>
              <w:left w:val="nil"/>
              <w:bottom w:val="single" w:sz="4" w:space="0" w:color="auto"/>
              <w:right w:val="single" w:sz="4" w:space="0" w:color="auto"/>
            </w:tcBorders>
            <w:vAlign w:val="center"/>
            <w:hideMark/>
          </w:tcPr>
          <w:p w14:paraId="091E155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517" w:type="dxa"/>
            <w:tcBorders>
              <w:top w:val="nil"/>
              <w:left w:val="nil"/>
              <w:bottom w:val="single" w:sz="4" w:space="0" w:color="auto"/>
              <w:right w:val="single" w:sz="4" w:space="0" w:color="auto"/>
            </w:tcBorders>
            <w:noWrap/>
            <w:vAlign w:val="center"/>
            <w:hideMark/>
          </w:tcPr>
          <w:p w14:paraId="622489B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418" w:type="dxa"/>
            <w:tcBorders>
              <w:top w:val="nil"/>
              <w:left w:val="nil"/>
              <w:bottom w:val="single" w:sz="4" w:space="0" w:color="auto"/>
              <w:right w:val="single" w:sz="4" w:space="0" w:color="auto"/>
            </w:tcBorders>
            <w:noWrap/>
            <w:vAlign w:val="center"/>
            <w:hideMark/>
          </w:tcPr>
          <w:p w14:paraId="2EC4CBD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847" w:type="dxa"/>
            <w:tcBorders>
              <w:top w:val="nil"/>
              <w:left w:val="nil"/>
              <w:bottom w:val="single" w:sz="4" w:space="0" w:color="auto"/>
              <w:right w:val="single" w:sz="4" w:space="0" w:color="auto"/>
            </w:tcBorders>
            <w:vAlign w:val="center"/>
            <w:hideMark/>
          </w:tcPr>
          <w:p w14:paraId="4ECBAE3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0.000</w:t>
            </w:r>
          </w:p>
        </w:tc>
        <w:tc>
          <w:tcPr>
            <w:tcW w:w="222" w:type="dxa"/>
            <w:vAlign w:val="center"/>
            <w:hideMark/>
          </w:tcPr>
          <w:p w14:paraId="76E79B5E" w14:textId="77777777" w:rsidR="00402A13" w:rsidRPr="00101BCC" w:rsidRDefault="00402A13" w:rsidP="00BF48F5">
            <w:pPr>
              <w:rPr>
                <w:sz w:val="20"/>
                <w:szCs w:val="20"/>
              </w:rPr>
            </w:pPr>
          </w:p>
        </w:tc>
      </w:tr>
      <w:tr w:rsidR="00402A13" w:rsidRPr="00101BCC" w14:paraId="18064B20" w14:textId="77777777" w:rsidTr="00BF48F5">
        <w:trPr>
          <w:trHeight w:val="1710"/>
        </w:trPr>
        <w:tc>
          <w:tcPr>
            <w:tcW w:w="738" w:type="dxa"/>
            <w:tcBorders>
              <w:top w:val="nil"/>
              <w:left w:val="single" w:sz="4" w:space="0" w:color="auto"/>
              <w:bottom w:val="single" w:sz="4" w:space="0" w:color="auto"/>
              <w:right w:val="single" w:sz="4" w:space="0" w:color="auto"/>
            </w:tcBorders>
            <w:noWrap/>
            <w:vAlign w:val="center"/>
            <w:hideMark/>
          </w:tcPr>
          <w:p w14:paraId="7640CDA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lastRenderedPageBreak/>
              <w:t>1</w:t>
            </w:r>
          </w:p>
        </w:tc>
        <w:tc>
          <w:tcPr>
            <w:tcW w:w="1317" w:type="dxa"/>
            <w:tcBorders>
              <w:top w:val="nil"/>
              <w:left w:val="nil"/>
              <w:bottom w:val="single" w:sz="4" w:space="0" w:color="auto"/>
              <w:right w:val="single" w:sz="4" w:space="0" w:color="auto"/>
            </w:tcBorders>
            <w:vAlign w:val="center"/>
            <w:hideMark/>
          </w:tcPr>
          <w:p w14:paraId="2F1EF27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1-961</w:t>
            </w:r>
          </w:p>
        </w:tc>
        <w:tc>
          <w:tcPr>
            <w:tcW w:w="2865" w:type="dxa"/>
            <w:tcBorders>
              <w:top w:val="nil"/>
              <w:left w:val="nil"/>
              <w:bottom w:val="single" w:sz="4" w:space="0" w:color="auto"/>
              <w:right w:val="single" w:sz="4" w:space="0" w:color="auto"/>
            </w:tcBorders>
            <w:vAlign w:val="center"/>
            <w:hideMark/>
          </w:tcPr>
          <w:p w14:paraId="514779F2"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Գրունտի</w:t>
            </w:r>
            <w:r w:rsidRPr="00101BCC">
              <w:rPr>
                <w:rFonts w:ascii="Arial Armenian" w:hAnsi="Arial Armenian" w:cs="Arial"/>
                <w:sz w:val="22"/>
                <w:szCs w:val="22"/>
              </w:rPr>
              <w:t xml:space="preserve"> </w:t>
            </w:r>
            <w:r w:rsidRPr="00101BCC">
              <w:rPr>
                <w:rFonts w:ascii="Sylfaen" w:hAnsi="Sylfaen" w:cs="Sylfaen"/>
                <w:sz w:val="22"/>
                <w:szCs w:val="22"/>
              </w:rPr>
              <w:t>մշակում</w:t>
            </w:r>
            <w:r w:rsidRPr="00101BCC">
              <w:rPr>
                <w:rFonts w:ascii="Arial Armenian" w:hAnsi="Arial Armenian" w:cs="Arial"/>
                <w:sz w:val="22"/>
                <w:szCs w:val="22"/>
              </w:rPr>
              <w:t xml:space="preserve"> </w:t>
            </w:r>
            <w:r w:rsidRPr="00101BCC">
              <w:rPr>
                <w:rFonts w:ascii="Sylfaen" w:hAnsi="Sylfaen" w:cs="Sylfaen"/>
                <w:sz w:val="22"/>
                <w:szCs w:val="22"/>
              </w:rPr>
              <w:t>ձեռքով</w:t>
            </w:r>
            <w:r w:rsidRPr="00101BCC">
              <w:rPr>
                <w:rFonts w:ascii="Arial Armenian" w:hAnsi="Arial Armenian" w:cs="Arial"/>
                <w:sz w:val="22"/>
                <w:szCs w:val="22"/>
              </w:rPr>
              <w:t xml:space="preserve"> </w:t>
            </w:r>
            <w:r w:rsidRPr="00101BCC">
              <w:rPr>
                <w:rFonts w:ascii="Sylfaen" w:hAnsi="Sylfaen" w:cs="Sylfaen"/>
                <w:sz w:val="22"/>
                <w:szCs w:val="22"/>
              </w:rPr>
              <w:t>խրամուղիների՝</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2</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խորությամբ</w:t>
            </w:r>
            <w:r w:rsidRPr="00101BCC">
              <w:rPr>
                <w:rFonts w:ascii="Arial Armenian" w:hAnsi="Arial Armenian" w:cs="Arial"/>
                <w:sz w:val="22"/>
                <w:szCs w:val="22"/>
              </w:rPr>
              <w:t xml:space="preserve">, </w:t>
            </w:r>
            <w:r w:rsidRPr="00101BCC">
              <w:rPr>
                <w:rFonts w:ascii="Sylfaen" w:hAnsi="Sylfaen" w:cs="Sylfaen"/>
                <w:sz w:val="22"/>
                <w:szCs w:val="22"/>
              </w:rPr>
              <w:t>առանց</w:t>
            </w:r>
            <w:r w:rsidRPr="00101BCC">
              <w:rPr>
                <w:rFonts w:ascii="Arial Armenian" w:hAnsi="Arial Armenian" w:cs="Arial"/>
                <w:sz w:val="22"/>
                <w:szCs w:val="22"/>
              </w:rPr>
              <w:t xml:space="preserve"> </w:t>
            </w:r>
            <w:r w:rsidRPr="00101BCC">
              <w:rPr>
                <w:rFonts w:ascii="Sylfaen" w:hAnsi="Sylfaen" w:cs="Sylfaen"/>
                <w:sz w:val="22"/>
                <w:szCs w:val="22"/>
              </w:rPr>
              <w:t>ամրակապման</w:t>
            </w:r>
            <w:r w:rsidRPr="00101BCC">
              <w:rPr>
                <w:rFonts w:ascii="Arial Armenian" w:hAnsi="Arial Armenian" w:cs="Arial"/>
                <w:sz w:val="22"/>
                <w:szCs w:val="22"/>
              </w:rPr>
              <w:t xml:space="preserve">, </w:t>
            </w:r>
            <w:r w:rsidRPr="00101BCC">
              <w:rPr>
                <w:rFonts w:ascii="Sylfaen" w:hAnsi="Sylfaen" w:cs="Sylfaen"/>
                <w:sz w:val="22"/>
                <w:szCs w:val="22"/>
              </w:rPr>
              <w:t>թեքություններով</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փոսերի</w:t>
            </w:r>
            <w:r w:rsidRPr="00101BCC">
              <w:rPr>
                <w:rFonts w:ascii="Arial Armenian" w:hAnsi="Arial Armenian" w:cs="Arial"/>
                <w:sz w:val="22"/>
                <w:szCs w:val="22"/>
              </w:rPr>
              <w:t xml:space="preserve"> </w:t>
            </w:r>
            <w:r w:rsidRPr="00101BCC">
              <w:rPr>
                <w:rFonts w:ascii="Sylfaen" w:hAnsi="Sylfaen" w:cs="Sylfaen"/>
                <w:sz w:val="22"/>
                <w:szCs w:val="22"/>
              </w:rPr>
              <w:t>փորում</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1,5</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խորությամբ</w:t>
            </w:r>
            <w:r w:rsidRPr="00101BCC">
              <w:rPr>
                <w:rFonts w:ascii="Arial Armenian" w:hAnsi="Arial Armenian" w:cs="Arial"/>
                <w:sz w:val="22"/>
                <w:szCs w:val="22"/>
              </w:rPr>
              <w:t xml:space="preserve">, 3 </w:t>
            </w:r>
            <w:r w:rsidRPr="00101BCC">
              <w:rPr>
                <w:rFonts w:ascii="Sylfaen" w:hAnsi="Sylfaen" w:cs="Sylfaen"/>
                <w:sz w:val="22"/>
                <w:szCs w:val="22"/>
              </w:rPr>
              <w:t>կարգ</w:t>
            </w:r>
            <w:r w:rsidRPr="00101BCC">
              <w:rPr>
                <w:rFonts w:ascii="Arial Armenian" w:hAnsi="Arial Armenian" w:cs="Arial"/>
                <w:sz w:val="22"/>
                <w:szCs w:val="22"/>
              </w:rPr>
              <w:t xml:space="preserve">  </w:t>
            </w:r>
            <w:r w:rsidRPr="00101BCC">
              <w:rPr>
                <w:rFonts w:ascii="Sylfaen" w:hAnsi="Sylfaen" w:cs="Sylfaen"/>
                <w:sz w:val="22"/>
                <w:szCs w:val="22"/>
              </w:rPr>
              <w:t>գրունտներում</w:t>
            </w:r>
            <w:r w:rsidRPr="00101BCC">
              <w:rPr>
                <w:rFonts w:ascii="Arial Armenian" w:hAnsi="Arial Armenian" w:cs="Arial"/>
                <w:sz w:val="22"/>
                <w:szCs w:val="22"/>
              </w:rPr>
              <w:br/>
            </w:r>
            <w:r w:rsidRPr="00101BCC">
              <w:rPr>
                <w:rFonts w:ascii="Calibri" w:hAnsi="Calibri" w:cs="Calibri"/>
                <w:sz w:val="22"/>
                <w:szCs w:val="22"/>
              </w:rPr>
              <w:t>РАЗРАБОТКА</w:t>
            </w:r>
            <w:r w:rsidRPr="00101BCC">
              <w:rPr>
                <w:rFonts w:ascii="Arial Armenian" w:hAnsi="Arial Armenian" w:cs="Arial"/>
                <w:sz w:val="22"/>
                <w:szCs w:val="22"/>
              </w:rPr>
              <w:t xml:space="preserve"> </w:t>
            </w:r>
            <w:r w:rsidRPr="00101BCC">
              <w:rPr>
                <w:rFonts w:ascii="Calibri" w:hAnsi="Calibri" w:cs="Calibri"/>
                <w:sz w:val="22"/>
                <w:szCs w:val="22"/>
              </w:rPr>
              <w:t>ГРУНТА</w:t>
            </w:r>
            <w:r w:rsidRPr="00101BCC">
              <w:rPr>
                <w:rFonts w:ascii="Arial Armenian" w:hAnsi="Arial Armenian" w:cs="Arial"/>
                <w:sz w:val="22"/>
                <w:szCs w:val="22"/>
              </w:rPr>
              <w:t xml:space="preserve"> </w:t>
            </w:r>
            <w:r w:rsidRPr="00101BCC">
              <w:rPr>
                <w:rFonts w:ascii="Calibri" w:hAnsi="Calibri" w:cs="Calibri"/>
                <w:sz w:val="22"/>
                <w:szCs w:val="22"/>
              </w:rPr>
              <w:t>ВРУЧНУЮ</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ТРАНШЕЯХ</w:t>
            </w:r>
            <w:r w:rsidRPr="00101BCC">
              <w:rPr>
                <w:rFonts w:ascii="Arial Armenian" w:hAnsi="Arial Armenian" w:cs="Arial"/>
                <w:sz w:val="22"/>
                <w:szCs w:val="22"/>
              </w:rPr>
              <w:t xml:space="preserve"> </w:t>
            </w:r>
            <w:r w:rsidRPr="00101BCC">
              <w:rPr>
                <w:rFonts w:ascii="Calibri" w:hAnsi="Calibri" w:cs="Calibri"/>
                <w:sz w:val="22"/>
                <w:szCs w:val="22"/>
              </w:rPr>
              <w:t>ГЛУБИНОЙ</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2 </w:t>
            </w:r>
            <w:r w:rsidRPr="00101BCC">
              <w:rPr>
                <w:rFonts w:ascii="Calibri" w:hAnsi="Calibri" w:cs="Calibri"/>
                <w:sz w:val="22"/>
                <w:szCs w:val="22"/>
              </w:rPr>
              <w:t>М</w:t>
            </w:r>
            <w:r w:rsidRPr="00101BCC">
              <w:rPr>
                <w:rFonts w:ascii="Arial Armenian" w:hAnsi="Arial Armenian" w:cs="Arial"/>
                <w:sz w:val="22"/>
                <w:szCs w:val="22"/>
              </w:rPr>
              <w:t xml:space="preserve"> </w:t>
            </w:r>
            <w:r w:rsidRPr="00101BCC">
              <w:rPr>
                <w:rFonts w:ascii="Calibri" w:hAnsi="Calibri" w:cs="Calibri"/>
                <w:sz w:val="22"/>
                <w:szCs w:val="22"/>
              </w:rPr>
              <w:t>БЕЗ</w:t>
            </w:r>
            <w:r w:rsidRPr="00101BCC">
              <w:rPr>
                <w:rFonts w:ascii="Arial Armenian" w:hAnsi="Arial Armenian" w:cs="Arial"/>
                <w:sz w:val="22"/>
                <w:szCs w:val="22"/>
              </w:rPr>
              <w:t xml:space="preserve"> </w:t>
            </w:r>
            <w:r w:rsidRPr="00101BCC">
              <w:rPr>
                <w:rFonts w:ascii="Calibri" w:hAnsi="Calibri" w:cs="Calibri"/>
                <w:sz w:val="22"/>
                <w:szCs w:val="22"/>
              </w:rPr>
              <w:t>КРЕПЛЕНИЙ</w:t>
            </w:r>
            <w:r w:rsidRPr="00101BCC">
              <w:rPr>
                <w:rFonts w:ascii="Arial Armenian" w:hAnsi="Arial Armenian" w:cs="Arial"/>
                <w:sz w:val="22"/>
                <w:szCs w:val="22"/>
              </w:rPr>
              <w:t xml:space="preserve"> </w:t>
            </w:r>
            <w:r w:rsidRPr="00101BCC">
              <w:rPr>
                <w:rFonts w:ascii="Calibri" w:hAnsi="Calibri" w:cs="Calibri"/>
                <w:sz w:val="22"/>
                <w:szCs w:val="22"/>
              </w:rPr>
              <w:t>С</w:t>
            </w:r>
            <w:r w:rsidRPr="00101BCC">
              <w:rPr>
                <w:rFonts w:ascii="Arial Armenian" w:hAnsi="Arial Armenian" w:cs="Arial"/>
                <w:sz w:val="22"/>
                <w:szCs w:val="22"/>
              </w:rPr>
              <w:t xml:space="preserve"> </w:t>
            </w:r>
            <w:r w:rsidRPr="00101BCC">
              <w:rPr>
                <w:rFonts w:ascii="Calibri" w:hAnsi="Calibri" w:cs="Calibri"/>
                <w:sz w:val="22"/>
                <w:szCs w:val="22"/>
              </w:rPr>
              <w:t>ОТКОСАМИ</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КОПАНИЕ</w:t>
            </w:r>
            <w:r w:rsidRPr="00101BCC">
              <w:rPr>
                <w:rFonts w:ascii="Arial Armenian" w:hAnsi="Arial Armenian" w:cs="Arial"/>
                <w:sz w:val="22"/>
                <w:szCs w:val="22"/>
              </w:rPr>
              <w:t xml:space="preserve"> </w:t>
            </w:r>
            <w:r w:rsidRPr="00101BCC">
              <w:rPr>
                <w:rFonts w:ascii="Calibri" w:hAnsi="Calibri" w:cs="Calibri"/>
                <w:sz w:val="22"/>
                <w:szCs w:val="22"/>
              </w:rPr>
              <w:t>ЯМ</w:t>
            </w:r>
            <w:r w:rsidRPr="00101BCC">
              <w:rPr>
                <w:rFonts w:ascii="Arial Armenian" w:hAnsi="Arial Armenian" w:cs="Arial"/>
                <w:sz w:val="22"/>
                <w:szCs w:val="22"/>
              </w:rPr>
              <w:t xml:space="preserve"> </w:t>
            </w:r>
            <w:r w:rsidRPr="00101BCC">
              <w:rPr>
                <w:rFonts w:ascii="Calibri" w:hAnsi="Calibri" w:cs="Calibri"/>
                <w:sz w:val="22"/>
                <w:szCs w:val="22"/>
              </w:rPr>
              <w:t>ГЛУБИНОЙ</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1,5 </w:t>
            </w:r>
            <w:r w:rsidRPr="00101BCC">
              <w:rPr>
                <w:rFonts w:ascii="Calibri" w:hAnsi="Calibri" w:cs="Calibri"/>
                <w:sz w:val="22"/>
                <w:szCs w:val="22"/>
              </w:rPr>
              <w:t>М</w:t>
            </w:r>
            <w:r w:rsidRPr="00101BCC">
              <w:rPr>
                <w:rFonts w:ascii="Arial Armenian" w:hAnsi="Arial Armenian" w:cs="Arial"/>
                <w:sz w:val="22"/>
                <w:szCs w:val="22"/>
              </w:rPr>
              <w:t xml:space="preserve"> </w:t>
            </w:r>
            <w:r w:rsidRPr="00101BCC">
              <w:rPr>
                <w:rFonts w:ascii="Calibri" w:hAnsi="Calibri" w:cs="Calibri"/>
                <w:sz w:val="22"/>
                <w:szCs w:val="22"/>
              </w:rPr>
              <w:t>ГРУНТ</w:t>
            </w:r>
            <w:r w:rsidRPr="00101BCC">
              <w:rPr>
                <w:rFonts w:ascii="Arial Armenian" w:hAnsi="Arial Armenian" w:cs="Arial"/>
                <w:sz w:val="22"/>
                <w:szCs w:val="22"/>
              </w:rPr>
              <w:t xml:space="preserve"> 3 </w:t>
            </w:r>
            <w:r w:rsidRPr="00101BCC">
              <w:rPr>
                <w:rFonts w:ascii="Calibri" w:hAnsi="Calibri" w:cs="Calibri"/>
                <w:sz w:val="22"/>
                <w:szCs w:val="22"/>
              </w:rPr>
              <w:t>ГРУППЫ</w:t>
            </w:r>
          </w:p>
        </w:tc>
        <w:tc>
          <w:tcPr>
            <w:tcW w:w="1278" w:type="dxa"/>
            <w:tcBorders>
              <w:top w:val="nil"/>
              <w:left w:val="nil"/>
              <w:bottom w:val="single" w:sz="4" w:space="0" w:color="auto"/>
              <w:right w:val="single" w:sz="4" w:space="0" w:color="auto"/>
            </w:tcBorders>
            <w:vAlign w:val="center"/>
            <w:hideMark/>
          </w:tcPr>
          <w:p w14:paraId="3E1E08CA"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2143F8F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5.52</w:t>
            </w:r>
          </w:p>
        </w:tc>
        <w:tc>
          <w:tcPr>
            <w:tcW w:w="1418" w:type="dxa"/>
            <w:tcBorders>
              <w:top w:val="nil"/>
              <w:left w:val="nil"/>
              <w:bottom w:val="single" w:sz="4" w:space="0" w:color="auto"/>
              <w:right w:val="single" w:sz="4" w:space="0" w:color="auto"/>
            </w:tcBorders>
            <w:noWrap/>
            <w:vAlign w:val="center"/>
            <w:hideMark/>
          </w:tcPr>
          <w:p w14:paraId="47B3BFF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3.668</w:t>
            </w:r>
          </w:p>
        </w:tc>
        <w:tc>
          <w:tcPr>
            <w:tcW w:w="1847" w:type="dxa"/>
            <w:tcBorders>
              <w:top w:val="nil"/>
              <w:left w:val="nil"/>
              <w:bottom w:val="single" w:sz="4" w:space="0" w:color="auto"/>
              <w:right w:val="single" w:sz="4" w:space="0" w:color="auto"/>
            </w:tcBorders>
            <w:vAlign w:val="center"/>
            <w:hideMark/>
          </w:tcPr>
          <w:p w14:paraId="55D7B66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20.247</w:t>
            </w:r>
          </w:p>
        </w:tc>
        <w:tc>
          <w:tcPr>
            <w:tcW w:w="222" w:type="dxa"/>
            <w:vAlign w:val="center"/>
            <w:hideMark/>
          </w:tcPr>
          <w:p w14:paraId="4F7D6130" w14:textId="77777777" w:rsidR="00402A13" w:rsidRPr="00101BCC" w:rsidRDefault="00402A13" w:rsidP="00BF48F5">
            <w:pPr>
              <w:rPr>
                <w:sz w:val="20"/>
                <w:szCs w:val="20"/>
              </w:rPr>
            </w:pPr>
          </w:p>
        </w:tc>
      </w:tr>
      <w:tr w:rsidR="00402A13" w:rsidRPr="00101BCC" w14:paraId="1607216A" w14:textId="77777777" w:rsidTr="00BF48F5">
        <w:trPr>
          <w:trHeight w:val="855"/>
        </w:trPr>
        <w:tc>
          <w:tcPr>
            <w:tcW w:w="738" w:type="dxa"/>
            <w:tcBorders>
              <w:top w:val="nil"/>
              <w:left w:val="single" w:sz="4" w:space="0" w:color="auto"/>
              <w:bottom w:val="single" w:sz="4" w:space="0" w:color="auto"/>
              <w:right w:val="single" w:sz="4" w:space="0" w:color="auto"/>
            </w:tcBorders>
            <w:noWrap/>
            <w:vAlign w:val="center"/>
            <w:hideMark/>
          </w:tcPr>
          <w:p w14:paraId="447CD88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w:t>
            </w:r>
          </w:p>
        </w:tc>
        <w:tc>
          <w:tcPr>
            <w:tcW w:w="1317" w:type="dxa"/>
            <w:tcBorders>
              <w:top w:val="nil"/>
              <w:left w:val="nil"/>
              <w:bottom w:val="single" w:sz="4" w:space="0" w:color="auto"/>
              <w:right w:val="single" w:sz="4" w:space="0" w:color="auto"/>
            </w:tcBorders>
            <w:vAlign w:val="center"/>
            <w:hideMark/>
          </w:tcPr>
          <w:p w14:paraId="048C6F7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1-1184</w:t>
            </w:r>
          </w:p>
        </w:tc>
        <w:tc>
          <w:tcPr>
            <w:tcW w:w="2865" w:type="dxa"/>
            <w:tcBorders>
              <w:top w:val="nil"/>
              <w:left w:val="nil"/>
              <w:bottom w:val="single" w:sz="4" w:space="0" w:color="auto"/>
              <w:right w:val="single" w:sz="4" w:space="0" w:color="auto"/>
            </w:tcBorders>
            <w:vAlign w:val="center"/>
            <w:hideMark/>
          </w:tcPr>
          <w:p w14:paraId="1A9D04B2"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Հողի</w:t>
            </w:r>
            <w:r w:rsidRPr="00101BCC">
              <w:rPr>
                <w:rFonts w:ascii="Arial Armenian" w:hAnsi="Arial Armenian" w:cs="Arial"/>
                <w:sz w:val="22"/>
                <w:szCs w:val="22"/>
              </w:rPr>
              <w:t xml:space="preserve"> </w:t>
            </w:r>
            <w:r w:rsidRPr="00101BCC">
              <w:rPr>
                <w:rFonts w:ascii="Sylfaen" w:hAnsi="Sylfaen" w:cs="Sylfaen"/>
                <w:sz w:val="22"/>
                <w:szCs w:val="22"/>
              </w:rPr>
              <w:t>խտացում</w:t>
            </w:r>
            <w:r w:rsidRPr="00101BCC">
              <w:rPr>
                <w:rFonts w:ascii="Arial Armenian" w:hAnsi="Arial Armenian" w:cs="Arial"/>
                <w:sz w:val="22"/>
                <w:szCs w:val="22"/>
              </w:rPr>
              <w:t xml:space="preserve"> </w:t>
            </w:r>
            <w:r w:rsidRPr="00101BCC">
              <w:rPr>
                <w:rFonts w:ascii="Sylfaen" w:hAnsi="Sylfaen" w:cs="Sylfaen"/>
                <w:sz w:val="22"/>
                <w:szCs w:val="22"/>
              </w:rPr>
              <w:t>պնևմատիկ</w:t>
            </w:r>
            <w:r w:rsidRPr="00101BCC">
              <w:rPr>
                <w:rFonts w:ascii="Arial Armenian" w:hAnsi="Arial Armenian" w:cs="Arial"/>
                <w:sz w:val="22"/>
                <w:szCs w:val="22"/>
              </w:rPr>
              <w:t xml:space="preserve"> </w:t>
            </w:r>
            <w:r w:rsidRPr="00101BCC">
              <w:rPr>
                <w:rFonts w:ascii="Sylfaen" w:hAnsi="Sylfaen" w:cs="Sylfaen"/>
                <w:sz w:val="22"/>
                <w:szCs w:val="22"/>
              </w:rPr>
              <w:t>խցաններով</w:t>
            </w:r>
            <w:r w:rsidRPr="00101BCC">
              <w:rPr>
                <w:rFonts w:ascii="Arial Armenian" w:hAnsi="Arial Armenian" w:cs="Arial"/>
                <w:sz w:val="22"/>
                <w:szCs w:val="22"/>
              </w:rPr>
              <w:t xml:space="preserve">. 1, 2 </w:t>
            </w:r>
            <w:r w:rsidRPr="00101BCC">
              <w:rPr>
                <w:rFonts w:ascii="Sylfaen" w:hAnsi="Sylfaen" w:cs="Sylfaen"/>
                <w:sz w:val="22"/>
                <w:szCs w:val="22"/>
              </w:rPr>
              <w:t>խմբերի</w:t>
            </w:r>
            <w:r w:rsidRPr="00101BCC">
              <w:rPr>
                <w:rFonts w:ascii="Arial Armenian" w:hAnsi="Arial Armenian" w:cs="Arial"/>
                <w:sz w:val="22"/>
                <w:szCs w:val="22"/>
              </w:rPr>
              <w:t xml:space="preserve"> </w:t>
            </w:r>
            <w:r w:rsidRPr="00101BCC">
              <w:rPr>
                <w:rFonts w:ascii="Sylfaen" w:hAnsi="Sylfaen" w:cs="Sylfaen"/>
                <w:sz w:val="22"/>
                <w:szCs w:val="22"/>
              </w:rPr>
              <w:t>հողեր</w:t>
            </w:r>
            <w:r w:rsidRPr="00101BCC">
              <w:rPr>
                <w:rFonts w:ascii="Arial Armenian" w:hAnsi="Arial Armenian" w:cs="Arial"/>
                <w:sz w:val="22"/>
                <w:szCs w:val="22"/>
              </w:rPr>
              <w:t xml:space="preserve"> /</w:t>
            </w:r>
            <w:r w:rsidRPr="00101BCC">
              <w:rPr>
                <w:rFonts w:ascii="Calibri" w:hAnsi="Calibri" w:cs="Calibri"/>
                <w:sz w:val="22"/>
                <w:szCs w:val="22"/>
              </w:rPr>
              <w:t>УПЛОТНЕНИЕ</w:t>
            </w:r>
            <w:r w:rsidRPr="00101BCC">
              <w:rPr>
                <w:rFonts w:ascii="Arial Armenian" w:hAnsi="Arial Armenian" w:cs="Arial"/>
                <w:sz w:val="22"/>
                <w:szCs w:val="22"/>
              </w:rPr>
              <w:t xml:space="preserve"> </w:t>
            </w:r>
            <w:r w:rsidRPr="00101BCC">
              <w:rPr>
                <w:rFonts w:ascii="Calibri" w:hAnsi="Calibri" w:cs="Calibri"/>
                <w:sz w:val="22"/>
                <w:szCs w:val="22"/>
              </w:rPr>
              <w:t>ГРУНТА</w:t>
            </w:r>
            <w:r w:rsidRPr="00101BCC">
              <w:rPr>
                <w:rFonts w:ascii="Arial Armenian" w:hAnsi="Arial Armenian" w:cs="Arial"/>
                <w:sz w:val="22"/>
                <w:szCs w:val="22"/>
              </w:rPr>
              <w:t xml:space="preserve"> </w:t>
            </w:r>
            <w:r w:rsidRPr="00101BCC">
              <w:rPr>
                <w:rFonts w:ascii="Calibri" w:hAnsi="Calibri" w:cs="Calibri"/>
                <w:sz w:val="22"/>
                <w:szCs w:val="22"/>
              </w:rPr>
              <w:t>ПНЕВМАТИЧЕСКИМИ</w:t>
            </w:r>
            <w:r w:rsidRPr="00101BCC">
              <w:rPr>
                <w:rFonts w:ascii="Arial Armenian" w:hAnsi="Arial Armenian" w:cs="Arial"/>
                <w:sz w:val="22"/>
                <w:szCs w:val="22"/>
              </w:rPr>
              <w:t xml:space="preserve"> </w:t>
            </w:r>
            <w:r w:rsidRPr="00101BCC">
              <w:rPr>
                <w:rFonts w:ascii="Calibri" w:hAnsi="Calibri" w:cs="Calibri"/>
                <w:sz w:val="22"/>
                <w:szCs w:val="22"/>
              </w:rPr>
              <w:t>ТРАМБОВКАМИ</w:t>
            </w:r>
            <w:r w:rsidRPr="00101BCC">
              <w:rPr>
                <w:rFonts w:ascii="Arial Armenian" w:hAnsi="Arial Armenian" w:cs="Arial"/>
                <w:sz w:val="22"/>
                <w:szCs w:val="22"/>
              </w:rPr>
              <w:t xml:space="preserve">: </w:t>
            </w:r>
            <w:r w:rsidRPr="00101BCC">
              <w:rPr>
                <w:rFonts w:ascii="Calibri" w:hAnsi="Calibri" w:cs="Calibri"/>
                <w:sz w:val="22"/>
                <w:szCs w:val="22"/>
              </w:rPr>
              <w:t>ГРУНТЫ</w:t>
            </w:r>
            <w:r w:rsidRPr="00101BCC">
              <w:rPr>
                <w:rFonts w:ascii="Arial Armenian" w:hAnsi="Arial Armenian" w:cs="Arial"/>
                <w:sz w:val="22"/>
                <w:szCs w:val="22"/>
              </w:rPr>
              <w:t xml:space="preserve"> 1,2 </w:t>
            </w:r>
            <w:r w:rsidRPr="00101BCC">
              <w:rPr>
                <w:rFonts w:ascii="Calibri" w:hAnsi="Calibri" w:cs="Calibri"/>
                <w:sz w:val="22"/>
                <w:szCs w:val="22"/>
              </w:rPr>
              <w:t>ГРУПП</w:t>
            </w:r>
          </w:p>
        </w:tc>
        <w:tc>
          <w:tcPr>
            <w:tcW w:w="1278" w:type="dxa"/>
            <w:tcBorders>
              <w:top w:val="nil"/>
              <w:left w:val="nil"/>
              <w:bottom w:val="single" w:sz="4" w:space="0" w:color="auto"/>
              <w:right w:val="single" w:sz="4" w:space="0" w:color="auto"/>
            </w:tcBorders>
            <w:vAlign w:val="center"/>
            <w:hideMark/>
          </w:tcPr>
          <w:p w14:paraId="14C9D9B0"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1EB0F12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5.52</w:t>
            </w:r>
          </w:p>
        </w:tc>
        <w:tc>
          <w:tcPr>
            <w:tcW w:w="1418" w:type="dxa"/>
            <w:tcBorders>
              <w:top w:val="nil"/>
              <w:left w:val="nil"/>
              <w:bottom w:val="single" w:sz="4" w:space="0" w:color="auto"/>
              <w:right w:val="single" w:sz="4" w:space="0" w:color="auto"/>
            </w:tcBorders>
            <w:noWrap/>
            <w:vAlign w:val="center"/>
            <w:hideMark/>
          </w:tcPr>
          <w:p w14:paraId="05214D0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0.351</w:t>
            </w:r>
          </w:p>
        </w:tc>
        <w:tc>
          <w:tcPr>
            <w:tcW w:w="1847" w:type="dxa"/>
            <w:tcBorders>
              <w:top w:val="nil"/>
              <w:left w:val="nil"/>
              <w:bottom w:val="single" w:sz="4" w:space="0" w:color="auto"/>
              <w:right w:val="single" w:sz="4" w:space="0" w:color="auto"/>
            </w:tcBorders>
            <w:vAlign w:val="center"/>
            <w:hideMark/>
          </w:tcPr>
          <w:p w14:paraId="6995AF4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1.938</w:t>
            </w:r>
          </w:p>
        </w:tc>
        <w:tc>
          <w:tcPr>
            <w:tcW w:w="222" w:type="dxa"/>
            <w:vAlign w:val="center"/>
            <w:hideMark/>
          </w:tcPr>
          <w:p w14:paraId="2E733D65" w14:textId="77777777" w:rsidR="00402A13" w:rsidRPr="00101BCC" w:rsidRDefault="00402A13" w:rsidP="00BF48F5">
            <w:pPr>
              <w:rPr>
                <w:sz w:val="20"/>
                <w:szCs w:val="20"/>
              </w:rPr>
            </w:pPr>
          </w:p>
        </w:tc>
      </w:tr>
      <w:tr w:rsidR="00402A13" w:rsidRPr="00101BCC" w14:paraId="61104DB7" w14:textId="77777777" w:rsidTr="00BF48F5">
        <w:trPr>
          <w:trHeight w:val="570"/>
        </w:trPr>
        <w:tc>
          <w:tcPr>
            <w:tcW w:w="738" w:type="dxa"/>
            <w:tcBorders>
              <w:top w:val="nil"/>
              <w:left w:val="single" w:sz="4" w:space="0" w:color="auto"/>
              <w:bottom w:val="single" w:sz="4" w:space="0" w:color="auto"/>
              <w:right w:val="single" w:sz="4" w:space="0" w:color="auto"/>
            </w:tcBorders>
            <w:noWrap/>
            <w:vAlign w:val="center"/>
            <w:hideMark/>
          </w:tcPr>
          <w:p w14:paraId="2A998B3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w:t>
            </w:r>
          </w:p>
        </w:tc>
        <w:tc>
          <w:tcPr>
            <w:tcW w:w="1317" w:type="dxa"/>
            <w:tcBorders>
              <w:top w:val="nil"/>
              <w:left w:val="nil"/>
              <w:bottom w:val="single" w:sz="4" w:space="0" w:color="auto"/>
              <w:right w:val="single" w:sz="4" w:space="0" w:color="auto"/>
            </w:tcBorders>
            <w:vAlign w:val="center"/>
            <w:hideMark/>
          </w:tcPr>
          <w:p w14:paraId="5F7DACA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1-1593</w:t>
            </w:r>
          </w:p>
        </w:tc>
        <w:tc>
          <w:tcPr>
            <w:tcW w:w="2865" w:type="dxa"/>
            <w:tcBorders>
              <w:top w:val="nil"/>
              <w:left w:val="nil"/>
              <w:bottom w:val="single" w:sz="4" w:space="0" w:color="auto"/>
              <w:right w:val="single" w:sz="4" w:space="0" w:color="auto"/>
            </w:tcBorders>
            <w:vAlign w:val="center"/>
            <w:hideMark/>
          </w:tcPr>
          <w:p w14:paraId="7355FC1A"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Շինարարական</w:t>
            </w:r>
            <w:r w:rsidRPr="00101BCC">
              <w:rPr>
                <w:rFonts w:ascii="Arial Armenian" w:hAnsi="Arial Armenian" w:cs="Arial"/>
                <w:sz w:val="22"/>
                <w:szCs w:val="22"/>
              </w:rPr>
              <w:t xml:space="preserve"> </w:t>
            </w:r>
            <w:r w:rsidRPr="00101BCC">
              <w:rPr>
                <w:rFonts w:ascii="Sylfaen" w:hAnsi="Sylfaen" w:cs="Sylfaen"/>
                <w:sz w:val="22"/>
                <w:szCs w:val="22"/>
              </w:rPr>
              <w:t>աղբի</w:t>
            </w:r>
            <w:r w:rsidRPr="00101BCC">
              <w:rPr>
                <w:rFonts w:ascii="Arial Armenian" w:hAnsi="Arial Armenian" w:cs="Arial"/>
                <w:sz w:val="22"/>
                <w:szCs w:val="22"/>
              </w:rPr>
              <w:t xml:space="preserve"> </w:t>
            </w:r>
            <w:r w:rsidRPr="00101BCC">
              <w:rPr>
                <w:rFonts w:ascii="Sylfaen" w:hAnsi="Sylfaen" w:cs="Sylfaen"/>
                <w:sz w:val="22"/>
                <w:szCs w:val="22"/>
              </w:rPr>
              <w:t>բեռնավորում</w:t>
            </w:r>
            <w:r w:rsidRPr="00101BCC">
              <w:rPr>
                <w:rFonts w:ascii="Arial Armenian" w:hAnsi="Arial Armenian" w:cs="Arial"/>
                <w:sz w:val="22"/>
                <w:szCs w:val="22"/>
              </w:rPr>
              <w:br/>
            </w:r>
            <w:r w:rsidRPr="00101BCC">
              <w:rPr>
                <w:rFonts w:ascii="Calibri" w:hAnsi="Calibri" w:cs="Calibri"/>
                <w:sz w:val="22"/>
                <w:szCs w:val="22"/>
              </w:rPr>
              <w:t>Погрузка</w:t>
            </w:r>
            <w:r w:rsidRPr="00101BCC">
              <w:rPr>
                <w:rFonts w:ascii="Arial Armenian" w:hAnsi="Arial Armenian" w:cs="Arial"/>
                <w:sz w:val="22"/>
                <w:szCs w:val="22"/>
              </w:rPr>
              <w:t xml:space="preserve"> </w:t>
            </w:r>
            <w:r w:rsidRPr="00101BCC">
              <w:rPr>
                <w:rFonts w:ascii="Calibri" w:hAnsi="Calibri" w:cs="Calibri"/>
                <w:sz w:val="22"/>
                <w:szCs w:val="22"/>
              </w:rPr>
              <w:t>строительного</w:t>
            </w:r>
            <w:r w:rsidRPr="00101BCC">
              <w:rPr>
                <w:rFonts w:ascii="Arial Armenian" w:hAnsi="Arial Armenian" w:cs="Arial"/>
                <w:sz w:val="22"/>
                <w:szCs w:val="22"/>
              </w:rPr>
              <w:t xml:space="preserve"> </w:t>
            </w:r>
            <w:r w:rsidRPr="00101BCC">
              <w:rPr>
                <w:rFonts w:ascii="Calibri" w:hAnsi="Calibri" w:cs="Calibri"/>
                <w:sz w:val="22"/>
                <w:szCs w:val="22"/>
              </w:rPr>
              <w:t>мусора</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44B5656F"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7E01340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5.52</w:t>
            </w:r>
          </w:p>
        </w:tc>
        <w:tc>
          <w:tcPr>
            <w:tcW w:w="1418" w:type="dxa"/>
            <w:tcBorders>
              <w:top w:val="nil"/>
              <w:left w:val="nil"/>
              <w:bottom w:val="single" w:sz="4" w:space="0" w:color="auto"/>
              <w:right w:val="single" w:sz="4" w:space="0" w:color="auto"/>
            </w:tcBorders>
            <w:noWrap/>
            <w:vAlign w:val="center"/>
            <w:hideMark/>
          </w:tcPr>
          <w:p w14:paraId="0F36EA0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0.873</w:t>
            </w:r>
          </w:p>
        </w:tc>
        <w:tc>
          <w:tcPr>
            <w:tcW w:w="1847" w:type="dxa"/>
            <w:tcBorders>
              <w:top w:val="nil"/>
              <w:left w:val="nil"/>
              <w:bottom w:val="single" w:sz="4" w:space="0" w:color="auto"/>
              <w:right w:val="single" w:sz="4" w:space="0" w:color="auto"/>
            </w:tcBorders>
            <w:vAlign w:val="center"/>
            <w:hideMark/>
          </w:tcPr>
          <w:p w14:paraId="48BD12F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4.819</w:t>
            </w:r>
          </w:p>
        </w:tc>
        <w:tc>
          <w:tcPr>
            <w:tcW w:w="222" w:type="dxa"/>
            <w:vAlign w:val="center"/>
            <w:hideMark/>
          </w:tcPr>
          <w:p w14:paraId="188C7FD2" w14:textId="77777777" w:rsidR="00402A13" w:rsidRPr="00101BCC" w:rsidRDefault="00402A13" w:rsidP="00BF48F5">
            <w:pPr>
              <w:rPr>
                <w:sz w:val="20"/>
                <w:szCs w:val="20"/>
              </w:rPr>
            </w:pPr>
          </w:p>
        </w:tc>
      </w:tr>
      <w:tr w:rsidR="00402A13" w:rsidRPr="00101BCC" w14:paraId="653FFBB9" w14:textId="77777777" w:rsidTr="00BF48F5">
        <w:trPr>
          <w:trHeight w:val="570"/>
        </w:trPr>
        <w:tc>
          <w:tcPr>
            <w:tcW w:w="738" w:type="dxa"/>
            <w:tcBorders>
              <w:top w:val="nil"/>
              <w:left w:val="single" w:sz="4" w:space="0" w:color="auto"/>
              <w:bottom w:val="single" w:sz="4" w:space="0" w:color="auto"/>
              <w:right w:val="single" w:sz="4" w:space="0" w:color="auto"/>
            </w:tcBorders>
            <w:noWrap/>
            <w:vAlign w:val="center"/>
            <w:hideMark/>
          </w:tcPr>
          <w:p w14:paraId="498248A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w:t>
            </w:r>
          </w:p>
        </w:tc>
        <w:tc>
          <w:tcPr>
            <w:tcW w:w="1317" w:type="dxa"/>
            <w:tcBorders>
              <w:top w:val="nil"/>
              <w:left w:val="nil"/>
              <w:bottom w:val="single" w:sz="4" w:space="0" w:color="auto"/>
              <w:right w:val="single" w:sz="4" w:space="0" w:color="auto"/>
            </w:tcBorders>
            <w:vAlign w:val="center"/>
            <w:hideMark/>
          </w:tcPr>
          <w:p w14:paraId="262B4E4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310-13</w:t>
            </w:r>
          </w:p>
        </w:tc>
        <w:tc>
          <w:tcPr>
            <w:tcW w:w="2865" w:type="dxa"/>
            <w:tcBorders>
              <w:top w:val="nil"/>
              <w:left w:val="nil"/>
              <w:bottom w:val="single" w:sz="4" w:space="0" w:color="auto"/>
              <w:right w:val="single" w:sz="4" w:space="0" w:color="auto"/>
            </w:tcBorders>
            <w:vAlign w:val="center"/>
            <w:hideMark/>
          </w:tcPr>
          <w:p w14:paraId="66678296"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Տեղափոխում</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13 </w:t>
            </w:r>
            <w:r w:rsidRPr="00101BCC">
              <w:rPr>
                <w:rFonts w:ascii="Sylfaen" w:hAnsi="Sylfaen" w:cs="Sylfaen"/>
                <w:sz w:val="22"/>
                <w:szCs w:val="22"/>
              </w:rPr>
              <w:t>կմ</w:t>
            </w:r>
            <w:r w:rsidRPr="00101BCC">
              <w:rPr>
                <w:rFonts w:ascii="Arial Armenian" w:hAnsi="Arial Armenian" w:cs="Arial"/>
                <w:sz w:val="22"/>
                <w:szCs w:val="22"/>
              </w:rPr>
              <w:br/>
            </w:r>
            <w:r w:rsidRPr="00101BCC">
              <w:rPr>
                <w:rFonts w:ascii="Calibri" w:hAnsi="Calibri" w:cs="Calibri"/>
                <w:sz w:val="22"/>
                <w:szCs w:val="22"/>
              </w:rPr>
              <w:t>Перевозка</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13 </w:t>
            </w:r>
            <w:r w:rsidRPr="00101BCC">
              <w:rPr>
                <w:rFonts w:ascii="Calibri" w:hAnsi="Calibri" w:cs="Calibri"/>
                <w:sz w:val="22"/>
                <w:szCs w:val="22"/>
              </w:rPr>
              <w:t>км</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2C09B18D"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տոննա</w:t>
            </w:r>
            <w:r w:rsidRPr="00101BCC">
              <w:rPr>
                <w:rFonts w:ascii="Arial Armenian" w:hAnsi="Arial Armenian" w:cs="Arial"/>
                <w:sz w:val="22"/>
                <w:szCs w:val="22"/>
              </w:rPr>
              <w:t xml:space="preserve"> </w:t>
            </w:r>
            <w:r w:rsidRPr="00101BCC">
              <w:rPr>
                <w:rFonts w:ascii="Calibri" w:hAnsi="Calibri" w:cs="Calibri"/>
                <w:sz w:val="22"/>
                <w:szCs w:val="22"/>
              </w:rPr>
              <w:t>тонна</w:t>
            </w:r>
          </w:p>
        </w:tc>
        <w:tc>
          <w:tcPr>
            <w:tcW w:w="1517" w:type="dxa"/>
            <w:tcBorders>
              <w:top w:val="nil"/>
              <w:left w:val="nil"/>
              <w:bottom w:val="single" w:sz="4" w:space="0" w:color="auto"/>
              <w:right w:val="single" w:sz="4" w:space="0" w:color="auto"/>
            </w:tcBorders>
            <w:noWrap/>
            <w:vAlign w:val="center"/>
            <w:hideMark/>
          </w:tcPr>
          <w:p w14:paraId="0AED27C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9.936</w:t>
            </w:r>
          </w:p>
        </w:tc>
        <w:tc>
          <w:tcPr>
            <w:tcW w:w="1418" w:type="dxa"/>
            <w:tcBorders>
              <w:top w:val="nil"/>
              <w:left w:val="nil"/>
              <w:bottom w:val="single" w:sz="4" w:space="0" w:color="auto"/>
              <w:right w:val="single" w:sz="4" w:space="0" w:color="auto"/>
            </w:tcBorders>
            <w:noWrap/>
            <w:vAlign w:val="center"/>
            <w:hideMark/>
          </w:tcPr>
          <w:p w14:paraId="471B773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3.71</w:t>
            </w:r>
          </w:p>
        </w:tc>
        <w:tc>
          <w:tcPr>
            <w:tcW w:w="1847" w:type="dxa"/>
            <w:tcBorders>
              <w:top w:val="nil"/>
              <w:left w:val="nil"/>
              <w:bottom w:val="single" w:sz="4" w:space="0" w:color="auto"/>
              <w:right w:val="single" w:sz="4" w:space="0" w:color="auto"/>
            </w:tcBorders>
            <w:vAlign w:val="center"/>
            <w:hideMark/>
          </w:tcPr>
          <w:p w14:paraId="03B9AA9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36.863</w:t>
            </w:r>
          </w:p>
        </w:tc>
        <w:tc>
          <w:tcPr>
            <w:tcW w:w="222" w:type="dxa"/>
            <w:vAlign w:val="center"/>
            <w:hideMark/>
          </w:tcPr>
          <w:p w14:paraId="04D11C86" w14:textId="77777777" w:rsidR="00402A13" w:rsidRPr="00101BCC" w:rsidRDefault="00402A13" w:rsidP="00BF48F5">
            <w:pPr>
              <w:rPr>
                <w:sz w:val="20"/>
                <w:szCs w:val="20"/>
              </w:rPr>
            </w:pPr>
          </w:p>
        </w:tc>
      </w:tr>
      <w:tr w:rsidR="00402A13" w:rsidRPr="00101BCC" w14:paraId="09263B23" w14:textId="77777777" w:rsidTr="00BF48F5">
        <w:trPr>
          <w:trHeight w:val="1140"/>
        </w:trPr>
        <w:tc>
          <w:tcPr>
            <w:tcW w:w="738" w:type="dxa"/>
            <w:tcBorders>
              <w:top w:val="nil"/>
              <w:left w:val="single" w:sz="4" w:space="0" w:color="auto"/>
              <w:bottom w:val="nil"/>
              <w:right w:val="single" w:sz="4" w:space="0" w:color="auto"/>
            </w:tcBorders>
            <w:noWrap/>
            <w:vAlign w:val="center"/>
            <w:hideMark/>
          </w:tcPr>
          <w:p w14:paraId="62A8C72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w:t>
            </w:r>
          </w:p>
        </w:tc>
        <w:tc>
          <w:tcPr>
            <w:tcW w:w="1317" w:type="dxa"/>
            <w:tcBorders>
              <w:top w:val="nil"/>
              <w:left w:val="nil"/>
              <w:bottom w:val="nil"/>
              <w:right w:val="single" w:sz="4" w:space="0" w:color="auto"/>
            </w:tcBorders>
            <w:vAlign w:val="center"/>
            <w:hideMark/>
          </w:tcPr>
          <w:p w14:paraId="7FEC8F3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27-312</w:t>
            </w:r>
          </w:p>
        </w:tc>
        <w:tc>
          <w:tcPr>
            <w:tcW w:w="2865" w:type="dxa"/>
            <w:tcBorders>
              <w:top w:val="nil"/>
              <w:left w:val="nil"/>
              <w:bottom w:val="nil"/>
              <w:right w:val="single" w:sz="4" w:space="0" w:color="auto"/>
            </w:tcBorders>
            <w:vAlign w:val="center"/>
            <w:hideMark/>
          </w:tcPr>
          <w:p w14:paraId="313FE4DD"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Հողային</w:t>
            </w:r>
            <w:r w:rsidRPr="00101BCC">
              <w:rPr>
                <w:rFonts w:ascii="Arial Armenian" w:hAnsi="Arial Armenian" w:cs="Arial"/>
                <w:sz w:val="22"/>
                <w:szCs w:val="22"/>
              </w:rPr>
              <w:t xml:space="preserve"> </w:t>
            </w:r>
            <w:r w:rsidRPr="00101BCC">
              <w:rPr>
                <w:rFonts w:ascii="Sylfaen" w:hAnsi="Sylfaen" w:cs="Sylfaen"/>
                <w:sz w:val="22"/>
                <w:szCs w:val="22"/>
              </w:rPr>
              <w:t>շերտում</w:t>
            </w:r>
            <w:r w:rsidRPr="00101BCC">
              <w:rPr>
                <w:rFonts w:ascii="Arial Armenian" w:hAnsi="Arial Armenian" w:cs="Arial"/>
                <w:sz w:val="22"/>
                <w:szCs w:val="22"/>
              </w:rPr>
              <w:t xml:space="preserve"> </w:t>
            </w:r>
            <w:r w:rsidRPr="00101BCC">
              <w:rPr>
                <w:rFonts w:ascii="Sylfaen" w:hAnsi="Sylfaen" w:cs="Sylfaen"/>
                <w:sz w:val="22"/>
                <w:szCs w:val="22"/>
              </w:rPr>
              <w:t>ոչ</w:t>
            </w:r>
            <w:r w:rsidRPr="00101BCC">
              <w:rPr>
                <w:rFonts w:ascii="Arial Armenian" w:hAnsi="Arial Armenian" w:cs="Arial"/>
                <w:sz w:val="22"/>
                <w:szCs w:val="22"/>
              </w:rPr>
              <w:t xml:space="preserve"> </w:t>
            </w:r>
            <w:r w:rsidRPr="00101BCC">
              <w:rPr>
                <w:rFonts w:ascii="Sylfaen" w:hAnsi="Sylfaen" w:cs="Sylfaen"/>
                <w:sz w:val="22"/>
                <w:szCs w:val="22"/>
              </w:rPr>
              <w:t>հյուսված</w:t>
            </w:r>
            <w:r w:rsidRPr="00101BCC">
              <w:rPr>
                <w:rFonts w:ascii="Arial Armenian" w:hAnsi="Arial Armenian" w:cs="Arial"/>
                <w:sz w:val="22"/>
                <w:szCs w:val="22"/>
              </w:rPr>
              <w:t xml:space="preserve"> </w:t>
            </w:r>
            <w:r w:rsidRPr="00101BCC">
              <w:rPr>
                <w:rFonts w:ascii="Sylfaen" w:hAnsi="Sylfaen" w:cs="Sylfaen"/>
                <w:sz w:val="22"/>
                <w:szCs w:val="22"/>
              </w:rPr>
              <w:t>սինթետիկ</w:t>
            </w:r>
            <w:r w:rsidRPr="00101BCC">
              <w:rPr>
                <w:rFonts w:ascii="Arial Armenian" w:hAnsi="Arial Armenian" w:cs="Arial"/>
                <w:sz w:val="22"/>
                <w:szCs w:val="22"/>
              </w:rPr>
              <w:t xml:space="preserve"> </w:t>
            </w:r>
            <w:r w:rsidRPr="00101BCC">
              <w:rPr>
                <w:rFonts w:ascii="Sylfaen" w:hAnsi="Sylfaen" w:cs="Sylfaen"/>
                <w:sz w:val="22"/>
                <w:szCs w:val="22"/>
              </w:rPr>
              <w:t>նյութից</w:t>
            </w:r>
            <w:r w:rsidRPr="00101BCC">
              <w:rPr>
                <w:rFonts w:ascii="Arial Armenian" w:hAnsi="Arial Armenian" w:cs="Arial"/>
                <w:sz w:val="22"/>
                <w:szCs w:val="22"/>
              </w:rPr>
              <w:t xml:space="preserve"> </w:t>
            </w:r>
            <w:r w:rsidRPr="00101BCC">
              <w:rPr>
                <w:rFonts w:ascii="Sylfaen" w:hAnsi="Sylfaen" w:cs="Sylfaen"/>
                <w:sz w:val="22"/>
                <w:szCs w:val="22"/>
              </w:rPr>
              <w:t>միջշերտերի</w:t>
            </w:r>
            <w:r w:rsidRPr="00101BCC">
              <w:rPr>
                <w:rFonts w:ascii="Arial Armenian" w:hAnsi="Arial Armenian" w:cs="Arial"/>
                <w:sz w:val="22"/>
                <w:szCs w:val="22"/>
              </w:rPr>
              <w:t xml:space="preserve"> </w:t>
            </w:r>
            <w:r w:rsidRPr="00101BCC">
              <w:rPr>
                <w:rFonts w:ascii="Sylfaen" w:hAnsi="Sylfaen" w:cs="Sylfaen"/>
                <w:sz w:val="22"/>
                <w:szCs w:val="22"/>
              </w:rPr>
              <w:t>կառուցում՝</w:t>
            </w:r>
            <w:r w:rsidRPr="00101BCC">
              <w:rPr>
                <w:rFonts w:ascii="Arial Armenian" w:hAnsi="Arial Armenian" w:cs="Arial"/>
                <w:sz w:val="22"/>
                <w:szCs w:val="22"/>
              </w:rPr>
              <w:t xml:space="preserve"> </w:t>
            </w:r>
            <w:r w:rsidRPr="00101BCC">
              <w:rPr>
                <w:rFonts w:ascii="Sylfaen" w:hAnsi="Sylfaen" w:cs="Sylfaen"/>
                <w:sz w:val="22"/>
                <w:szCs w:val="22"/>
              </w:rPr>
              <w:t>պատյանում</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ПРОСЛОЕК</w:t>
            </w:r>
            <w:r w:rsidRPr="00101BCC">
              <w:rPr>
                <w:rFonts w:ascii="Arial Armenian" w:hAnsi="Arial Armenian" w:cs="Arial"/>
                <w:sz w:val="22"/>
                <w:szCs w:val="22"/>
              </w:rPr>
              <w:t xml:space="preserve"> </w:t>
            </w:r>
            <w:r w:rsidRPr="00101BCC">
              <w:rPr>
                <w:rFonts w:ascii="Calibri" w:hAnsi="Calibri" w:cs="Calibri"/>
                <w:sz w:val="22"/>
                <w:szCs w:val="22"/>
              </w:rPr>
              <w:t>ИЗ</w:t>
            </w:r>
            <w:r w:rsidRPr="00101BCC">
              <w:rPr>
                <w:rFonts w:ascii="Arial Armenian" w:hAnsi="Arial Armenian" w:cs="Arial"/>
                <w:sz w:val="22"/>
                <w:szCs w:val="22"/>
              </w:rPr>
              <w:t xml:space="preserve"> </w:t>
            </w:r>
            <w:r w:rsidRPr="00101BCC">
              <w:rPr>
                <w:rFonts w:ascii="Calibri" w:hAnsi="Calibri" w:cs="Calibri"/>
                <w:sz w:val="22"/>
                <w:szCs w:val="22"/>
              </w:rPr>
              <w:lastRenderedPageBreak/>
              <w:t>НЕТКАНОГО</w:t>
            </w:r>
            <w:r w:rsidRPr="00101BCC">
              <w:rPr>
                <w:rFonts w:ascii="Arial Armenian" w:hAnsi="Arial Armenian" w:cs="Arial"/>
                <w:sz w:val="22"/>
                <w:szCs w:val="22"/>
              </w:rPr>
              <w:t xml:space="preserve"> </w:t>
            </w:r>
            <w:r w:rsidRPr="00101BCC">
              <w:rPr>
                <w:rFonts w:ascii="Calibri" w:hAnsi="Calibri" w:cs="Calibri"/>
                <w:sz w:val="22"/>
                <w:szCs w:val="22"/>
              </w:rPr>
              <w:t>СИНТЕТИЧЕСКОГО</w:t>
            </w:r>
            <w:r w:rsidRPr="00101BCC">
              <w:rPr>
                <w:rFonts w:ascii="Arial Armenian" w:hAnsi="Arial Armenian" w:cs="Arial"/>
                <w:sz w:val="22"/>
                <w:szCs w:val="22"/>
              </w:rPr>
              <w:t xml:space="preserve"> </w:t>
            </w:r>
            <w:r w:rsidRPr="00101BCC">
              <w:rPr>
                <w:rFonts w:ascii="Calibri" w:hAnsi="Calibri" w:cs="Calibri"/>
                <w:sz w:val="22"/>
                <w:szCs w:val="22"/>
              </w:rPr>
              <w:t>МАТЕРИАЛА</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ЗЕМЛЯНОМ</w:t>
            </w:r>
            <w:r w:rsidRPr="00101BCC">
              <w:rPr>
                <w:rFonts w:ascii="Arial Armenian" w:hAnsi="Arial Armenian" w:cs="Arial"/>
                <w:sz w:val="22"/>
                <w:szCs w:val="22"/>
              </w:rPr>
              <w:t xml:space="preserve"> </w:t>
            </w:r>
            <w:r w:rsidRPr="00101BCC">
              <w:rPr>
                <w:rFonts w:ascii="Calibri" w:hAnsi="Calibri" w:cs="Calibri"/>
                <w:sz w:val="22"/>
                <w:szCs w:val="22"/>
              </w:rPr>
              <w:t>ПОЛОТНЕ</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ОБОЙМЕ</w:t>
            </w:r>
          </w:p>
        </w:tc>
        <w:tc>
          <w:tcPr>
            <w:tcW w:w="1278" w:type="dxa"/>
            <w:tcBorders>
              <w:top w:val="nil"/>
              <w:left w:val="nil"/>
              <w:bottom w:val="single" w:sz="4" w:space="0" w:color="auto"/>
              <w:right w:val="single" w:sz="4" w:space="0" w:color="auto"/>
            </w:tcBorders>
            <w:vAlign w:val="center"/>
            <w:hideMark/>
          </w:tcPr>
          <w:p w14:paraId="7B3BB3B2"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lastRenderedPageBreak/>
              <w:t>մ</w:t>
            </w:r>
            <w:r w:rsidRPr="00101BCC">
              <w:rPr>
                <w:rFonts w:ascii="Arial Armenian" w:hAnsi="Arial Armenian" w:cs="Arial"/>
                <w:sz w:val="22"/>
                <w:szCs w:val="22"/>
              </w:rPr>
              <w:t xml:space="preserve"> </w:t>
            </w:r>
            <w:r w:rsidRPr="00101BCC">
              <w:rPr>
                <w:rFonts w:ascii="Calibri" w:hAnsi="Calibri" w:cs="Calibri"/>
                <w:sz w:val="22"/>
                <w:szCs w:val="22"/>
              </w:rPr>
              <w:t>м</w:t>
            </w:r>
          </w:p>
        </w:tc>
        <w:tc>
          <w:tcPr>
            <w:tcW w:w="1517" w:type="dxa"/>
            <w:tcBorders>
              <w:top w:val="nil"/>
              <w:left w:val="nil"/>
              <w:bottom w:val="single" w:sz="4" w:space="0" w:color="auto"/>
              <w:right w:val="single" w:sz="4" w:space="0" w:color="auto"/>
            </w:tcBorders>
            <w:noWrap/>
            <w:vAlign w:val="center"/>
            <w:hideMark/>
          </w:tcPr>
          <w:p w14:paraId="3C69A37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12</w:t>
            </w:r>
          </w:p>
        </w:tc>
        <w:tc>
          <w:tcPr>
            <w:tcW w:w="1418" w:type="dxa"/>
            <w:tcBorders>
              <w:top w:val="nil"/>
              <w:left w:val="nil"/>
              <w:bottom w:val="single" w:sz="4" w:space="0" w:color="auto"/>
              <w:right w:val="single" w:sz="4" w:space="0" w:color="auto"/>
            </w:tcBorders>
            <w:noWrap/>
            <w:vAlign w:val="center"/>
            <w:hideMark/>
          </w:tcPr>
          <w:p w14:paraId="3BB099A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0.2</w:t>
            </w:r>
          </w:p>
        </w:tc>
        <w:tc>
          <w:tcPr>
            <w:tcW w:w="1847" w:type="dxa"/>
            <w:tcBorders>
              <w:top w:val="nil"/>
              <w:left w:val="nil"/>
              <w:bottom w:val="single" w:sz="4" w:space="0" w:color="auto"/>
              <w:right w:val="single" w:sz="4" w:space="0" w:color="auto"/>
            </w:tcBorders>
            <w:vAlign w:val="center"/>
            <w:hideMark/>
          </w:tcPr>
          <w:p w14:paraId="0103162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2.400</w:t>
            </w:r>
          </w:p>
        </w:tc>
        <w:tc>
          <w:tcPr>
            <w:tcW w:w="222" w:type="dxa"/>
            <w:vAlign w:val="center"/>
            <w:hideMark/>
          </w:tcPr>
          <w:p w14:paraId="6E749287" w14:textId="77777777" w:rsidR="00402A13" w:rsidRPr="00101BCC" w:rsidRDefault="00402A13" w:rsidP="00BF48F5">
            <w:pPr>
              <w:rPr>
                <w:sz w:val="20"/>
                <w:szCs w:val="20"/>
              </w:rPr>
            </w:pPr>
          </w:p>
        </w:tc>
      </w:tr>
      <w:tr w:rsidR="00402A13" w:rsidRPr="00101BCC" w14:paraId="0DDCD4FF" w14:textId="77777777" w:rsidTr="00BF48F5">
        <w:trPr>
          <w:trHeight w:val="1140"/>
        </w:trPr>
        <w:tc>
          <w:tcPr>
            <w:tcW w:w="738" w:type="dxa"/>
            <w:tcBorders>
              <w:top w:val="single" w:sz="4" w:space="0" w:color="auto"/>
              <w:left w:val="single" w:sz="4" w:space="0" w:color="auto"/>
              <w:bottom w:val="nil"/>
              <w:right w:val="single" w:sz="4" w:space="0" w:color="auto"/>
            </w:tcBorders>
            <w:noWrap/>
            <w:vAlign w:val="center"/>
            <w:hideMark/>
          </w:tcPr>
          <w:p w14:paraId="1AB7508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w:t>
            </w:r>
          </w:p>
        </w:tc>
        <w:tc>
          <w:tcPr>
            <w:tcW w:w="1317" w:type="dxa"/>
            <w:tcBorders>
              <w:top w:val="single" w:sz="4" w:space="0" w:color="auto"/>
              <w:left w:val="nil"/>
              <w:bottom w:val="nil"/>
              <w:right w:val="single" w:sz="4" w:space="0" w:color="auto"/>
            </w:tcBorders>
            <w:vAlign w:val="center"/>
            <w:hideMark/>
          </w:tcPr>
          <w:p w14:paraId="059A433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27-22</w:t>
            </w:r>
          </w:p>
        </w:tc>
        <w:tc>
          <w:tcPr>
            <w:tcW w:w="2865" w:type="dxa"/>
            <w:tcBorders>
              <w:top w:val="single" w:sz="4" w:space="0" w:color="auto"/>
              <w:left w:val="nil"/>
              <w:bottom w:val="nil"/>
              <w:right w:val="single" w:sz="4" w:space="0" w:color="auto"/>
            </w:tcBorders>
            <w:vAlign w:val="center"/>
            <w:hideMark/>
          </w:tcPr>
          <w:p w14:paraId="0A10359F"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Հիմքերի</w:t>
            </w:r>
            <w:r w:rsidRPr="00101BCC">
              <w:rPr>
                <w:rFonts w:ascii="Arial Armenian" w:hAnsi="Arial Armenian" w:cs="Arial"/>
                <w:sz w:val="22"/>
                <w:szCs w:val="22"/>
              </w:rPr>
              <w:t xml:space="preserve"> </w:t>
            </w:r>
            <w:r w:rsidRPr="00101BCC">
              <w:rPr>
                <w:rFonts w:ascii="Sylfaen" w:hAnsi="Sylfaen" w:cs="Sylfaen"/>
                <w:sz w:val="22"/>
                <w:szCs w:val="22"/>
              </w:rPr>
              <w:t>տակ</w:t>
            </w:r>
            <w:r w:rsidRPr="00101BCC">
              <w:rPr>
                <w:rFonts w:ascii="Arial Armenian" w:hAnsi="Arial Armenian" w:cs="Arial"/>
                <w:sz w:val="22"/>
                <w:szCs w:val="22"/>
              </w:rPr>
              <w:t xml:space="preserve"> </w:t>
            </w:r>
            <w:r w:rsidRPr="00101BCC">
              <w:rPr>
                <w:rFonts w:ascii="Sylfaen" w:hAnsi="Sylfaen" w:cs="Sylfaen"/>
                <w:sz w:val="22"/>
                <w:szCs w:val="22"/>
              </w:rPr>
              <w:t>պատրաստող</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հարթեցնող</w:t>
            </w:r>
            <w:r w:rsidRPr="00101BCC">
              <w:rPr>
                <w:rFonts w:ascii="Arial Armenian" w:hAnsi="Arial Armenian" w:cs="Arial"/>
                <w:sz w:val="22"/>
                <w:szCs w:val="22"/>
              </w:rPr>
              <w:t xml:space="preserve"> </w:t>
            </w:r>
            <w:r w:rsidRPr="00101BCC">
              <w:rPr>
                <w:rFonts w:ascii="Sylfaen" w:hAnsi="Sylfaen" w:cs="Sylfaen"/>
                <w:sz w:val="22"/>
                <w:szCs w:val="22"/>
              </w:rPr>
              <w:t>շերտերի</w:t>
            </w:r>
            <w:r w:rsidRPr="00101BCC">
              <w:rPr>
                <w:rFonts w:ascii="Arial Armenian" w:hAnsi="Arial Armenian" w:cs="Arial"/>
                <w:sz w:val="22"/>
                <w:szCs w:val="22"/>
              </w:rPr>
              <w:t xml:space="preserve"> </w:t>
            </w:r>
            <w:r w:rsidRPr="00101BCC">
              <w:rPr>
                <w:rFonts w:ascii="Sylfaen" w:hAnsi="Sylfaen" w:cs="Sylfaen"/>
                <w:sz w:val="22"/>
                <w:szCs w:val="22"/>
              </w:rPr>
              <w:t>կառուցում՝</w:t>
            </w:r>
            <w:r w:rsidRPr="00101BCC">
              <w:rPr>
                <w:rFonts w:ascii="Arial Armenian" w:hAnsi="Arial Armenian" w:cs="Arial"/>
                <w:sz w:val="22"/>
                <w:szCs w:val="22"/>
              </w:rPr>
              <w:t xml:space="preserve"> </w:t>
            </w:r>
            <w:r w:rsidRPr="00101BCC">
              <w:rPr>
                <w:rFonts w:ascii="Sylfaen" w:hAnsi="Sylfaen" w:cs="Sylfaen"/>
                <w:sz w:val="22"/>
                <w:szCs w:val="22"/>
              </w:rPr>
              <w:t>խճից</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подстилающих</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выравнивающих</w:t>
            </w:r>
            <w:r w:rsidRPr="00101BCC">
              <w:rPr>
                <w:rFonts w:ascii="Arial Armenian" w:hAnsi="Arial Armenian" w:cs="Arial"/>
                <w:sz w:val="22"/>
                <w:szCs w:val="22"/>
              </w:rPr>
              <w:t xml:space="preserve"> </w:t>
            </w:r>
            <w:r w:rsidRPr="00101BCC">
              <w:rPr>
                <w:rFonts w:ascii="Calibri" w:hAnsi="Calibri" w:cs="Calibri"/>
                <w:sz w:val="22"/>
                <w:szCs w:val="22"/>
              </w:rPr>
              <w:t>слоев</w:t>
            </w:r>
            <w:r w:rsidRPr="00101BCC">
              <w:rPr>
                <w:rFonts w:ascii="Arial Armenian" w:hAnsi="Arial Armenian" w:cs="Arial"/>
                <w:sz w:val="22"/>
                <w:szCs w:val="22"/>
              </w:rPr>
              <w:t xml:space="preserve"> </w:t>
            </w:r>
            <w:r w:rsidRPr="00101BCC">
              <w:rPr>
                <w:rFonts w:ascii="Calibri" w:hAnsi="Calibri" w:cs="Calibri"/>
                <w:sz w:val="22"/>
                <w:szCs w:val="22"/>
              </w:rPr>
              <w:t>под</w:t>
            </w:r>
            <w:r w:rsidRPr="00101BCC">
              <w:rPr>
                <w:rFonts w:ascii="Arial Armenian" w:hAnsi="Arial Armenian" w:cs="Arial"/>
                <w:sz w:val="22"/>
                <w:szCs w:val="22"/>
              </w:rPr>
              <w:t xml:space="preserve"> </w:t>
            </w:r>
            <w:r w:rsidRPr="00101BCC">
              <w:rPr>
                <w:rFonts w:ascii="Calibri" w:hAnsi="Calibri" w:cs="Calibri"/>
                <w:sz w:val="22"/>
                <w:szCs w:val="22"/>
              </w:rPr>
              <w:t>фундаменты</w:t>
            </w:r>
            <w:r w:rsidRPr="00101BCC">
              <w:rPr>
                <w:rFonts w:ascii="Arial Armenian" w:hAnsi="Arial Armenian" w:cs="Arial"/>
                <w:sz w:val="22"/>
                <w:szCs w:val="22"/>
              </w:rPr>
              <w:t xml:space="preserve"> </w:t>
            </w:r>
            <w:r w:rsidRPr="00101BCC">
              <w:rPr>
                <w:rFonts w:ascii="Calibri" w:hAnsi="Calibri" w:cs="Calibri"/>
                <w:sz w:val="22"/>
                <w:szCs w:val="22"/>
              </w:rPr>
              <w:t>из</w:t>
            </w:r>
            <w:r w:rsidRPr="00101BCC">
              <w:rPr>
                <w:rFonts w:ascii="Arial Armenian" w:hAnsi="Arial Armenian" w:cs="Arial"/>
                <w:sz w:val="22"/>
                <w:szCs w:val="22"/>
              </w:rPr>
              <w:t xml:space="preserve"> </w:t>
            </w:r>
            <w:r w:rsidRPr="00101BCC">
              <w:rPr>
                <w:rFonts w:ascii="Calibri" w:hAnsi="Calibri" w:cs="Calibri"/>
                <w:sz w:val="22"/>
                <w:szCs w:val="22"/>
              </w:rPr>
              <w:t>щебня</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2AE5DC8B"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4F4A9AC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2.88</w:t>
            </w:r>
          </w:p>
        </w:tc>
        <w:tc>
          <w:tcPr>
            <w:tcW w:w="1418" w:type="dxa"/>
            <w:tcBorders>
              <w:top w:val="nil"/>
              <w:left w:val="nil"/>
              <w:bottom w:val="single" w:sz="4" w:space="0" w:color="auto"/>
              <w:right w:val="single" w:sz="4" w:space="0" w:color="auto"/>
            </w:tcBorders>
            <w:noWrap/>
            <w:vAlign w:val="center"/>
            <w:hideMark/>
          </w:tcPr>
          <w:p w14:paraId="7C20E62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15.56</w:t>
            </w:r>
          </w:p>
        </w:tc>
        <w:tc>
          <w:tcPr>
            <w:tcW w:w="1847" w:type="dxa"/>
            <w:tcBorders>
              <w:top w:val="nil"/>
              <w:left w:val="nil"/>
              <w:bottom w:val="single" w:sz="4" w:space="0" w:color="auto"/>
              <w:right w:val="single" w:sz="4" w:space="0" w:color="auto"/>
            </w:tcBorders>
            <w:vAlign w:val="center"/>
            <w:hideMark/>
          </w:tcPr>
          <w:p w14:paraId="1529B3B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44.813</w:t>
            </w:r>
          </w:p>
        </w:tc>
        <w:tc>
          <w:tcPr>
            <w:tcW w:w="222" w:type="dxa"/>
            <w:vAlign w:val="center"/>
            <w:hideMark/>
          </w:tcPr>
          <w:p w14:paraId="7BE15091" w14:textId="77777777" w:rsidR="00402A13" w:rsidRPr="00101BCC" w:rsidRDefault="00402A13" w:rsidP="00BF48F5">
            <w:pPr>
              <w:rPr>
                <w:sz w:val="20"/>
                <w:szCs w:val="20"/>
              </w:rPr>
            </w:pPr>
          </w:p>
        </w:tc>
      </w:tr>
      <w:tr w:rsidR="00402A13" w:rsidRPr="00101BCC" w14:paraId="7E689F24" w14:textId="77777777" w:rsidTr="00BF48F5">
        <w:trPr>
          <w:trHeight w:val="1140"/>
        </w:trPr>
        <w:tc>
          <w:tcPr>
            <w:tcW w:w="738" w:type="dxa"/>
            <w:tcBorders>
              <w:top w:val="single" w:sz="4" w:space="0" w:color="auto"/>
              <w:left w:val="single" w:sz="4" w:space="0" w:color="auto"/>
              <w:bottom w:val="nil"/>
              <w:right w:val="single" w:sz="4" w:space="0" w:color="auto"/>
            </w:tcBorders>
            <w:noWrap/>
            <w:vAlign w:val="center"/>
            <w:hideMark/>
          </w:tcPr>
          <w:p w14:paraId="6BE3FA1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w:t>
            </w:r>
          </w:p>
        </w:tc>
        <w:tc>
          <w:tcPr>
            <w:tcW w:w="1317" w:type="dxa"/>
            <w:tcBorders>
              <w:top w:val="single" w:sz="4" w:space="0" w:color="auto"/>
              <w:left w:val="nil"/>
              <w:bottom w:val="nil"/>
              <w:right w:val="single" w:sz="4" w:space="0" w:color="auto"/>
            </w:tcBorders>
            <w:vAlign w:val="center"/>
            <w:hideMark/>
          </w:tcPr>
          <w:p w14:paraId="23FE8B8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27-312</w:t>
            </w:r>
          </w:p>
        </w:tc>
        <w:tc>
          <w:tcPr>
            <w:tcW w:w="2865" w:type="dxa"/>
            <w:tcBorders>
              <w:top w:val="single" w:sz="4" w:space="0" w:color="auto"/>
              <w:left w:val="nil"/>
              <w:bottom w:val="nil"/>
              <w:right w:val="single" w:sz="4" w:space="0" w:color="auto"/>
            </w:tcBorders>
            <w:vAlign w:val="center"/>
            <w:hideMark/>
          </w:tcPr>
          <w:p w14:paraId="773B194C"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Հողային</w:t>
            </w:r>
            <w:r w:rsidRPr="00101BCC">
              <w:rPr>
                <w:rFonts w:ascii="Arial Armenian" w:hAnsi="Arial Armenian" w:cs="Arial"/>
                <w:sz w:val="22"/>
                <w:szCs w:val="22"/>
              </w:rPr>
              <w:t xml:space="preserve"> </w:t>
            </w:r>
            <w:r w:rsidRPr="00101BCC">
              <w:rPr>
                <w:rFonts w:ascii="Sylfaen" w:hAnsi="Sylfaen" w:cs="Sylfaen"/>
                <w:sz w:val="22"/>
                <w:szCs w:val="22"/>
              </w:rPr>
              <w:t>շերտում</w:t>
            </w:r>
            <w:r w:rsidRPr="00101BCC">
              <w:rPr>
                <w:rFonts w:ascii="Arial Armenian" w:hAnsi="Arial Armenian" w:cs="Arial"/>
                <w:sz w:val="22"/>
                <w:szCs w:val="22"/>
              </w:rPr>
              <w:t xml:space="preserve"> </w:t>
            </w:r>
            <w:r w:rsidRPr="00101BCC">
              <w:rPr>
                <w:rFonts w:ascii="Sylfaen" w:hAnsi="Sylfaen" w:cs="Sylfaen"/>
                <w:sz w:val="22"/>
                <w:szCs w:val="22"/>
              </w:rPr>
              <w:t>ոչ</w:t>
            </w:r>
            <w:r w:rsidRPr="00101BCC">
              <w:rPr>
                <w:rFonts w:ascii="Arial Armenian" w:hAnsi="Arial Armenian" w:cs="Arial"/>
                <w:sz w:val="22"/>
                <w:szCs w:val="22"/>
              </w:rPr>
              <w:t xml:space="preserve"> </w:t>
            </w:r>
            <w:r w:rsidRPr="00101BCC">
              <w:rPr>
                <w:rFonts w:ascii="Sylfaen" w:hAnsi="Sylfaen" w:cs="Sylfaen"/>
                <w:sz w:val="22"/>
                <w:szCs w:val="22"/>
              </w:rPr>
              <w:t>հյուսված</w:t>
            </w:r>
            <w:r w:rsidRPr="00101BCC">
              <w:rPr>
                <w:rFonts w:ascii="Arial Armenian" w:hAnsi="Arial Armenian" w:cs="Arial"/>
                <w:sz w:val="22"/>
                <w:szCs w:val="22"/>
              </w:rPr>
              <w:t xml:space="preserve"> </w:t>
            </w:r>
            <w:r w:rsidRPr="00101BCC">
              <w:rPr>
                <w:rFonts w:ascii="Sylfaen" w:hAnsi="Sylfaen" w:cs="Sylfaen"/>
                <w:sz w:val="22"/>
                <w:szCs w:val="22"/>
              </w:rPr>
              <w:t>սինթետիկ</w:t>
            </w:r>
            <w:r w:rsidRPr="00101BCC">
              <w:rPr>
                <w:rFonts w:ascii="Arial Armenian" w:hAnsi="Arial Armenian" w:cs="Arial"/>
                <w:sz w:val="22"/>
                <w:szCs w:val="22"/>
              </w:rPr>
              <w:t xml:space="preserve"> </w:t>
            </w:r>
            <w:r w:rsidRPr="00101BCC">
              <w:rPr>
                <w:rFonts w:ascii="Sylfaen" w:hAnsi="Sylfaen" w:cs="Sylfaen"/>
                <w:sz w:val="22"/>
                <w:szCs w:val="22"/>
              </w:rPr>
              <w:t>նյութից</w:t>
            </w:r>
            <w:r w:rsidRPr="00101BCC">
              <w:rPr>
                <w:rFonts w:ascii="Arial Armenian" w:hAnsi="Arial Armenian" w:cs="Arial"/>
                <w:sz w:val="22"/>
                <w:szCs w:val="22"/>
              </w:rPr>
              <w:t xml:space="preserve"> </w:t>
            </w:r>
            <w:r w:rsidRPr="00101BCC">
              <w:rPr>
                <w:rFonts w:ascii="Sylfaen" w:hAnsi="Sylfaen" w:cs="Sylfaen"/>
                <w:sz w:val="22"/>
                <w:szCs w:val="22"/>
              </w:rPr>
              <w:t>միջշերտերի</w:t>
            </w:r>
            <w:r w:rsidRPr="00101BCC">
              <w:rPr>
                <w:rFonts w:ascii="Arial Armenian" w:hAnsi="Arial Armenian" w:cs="Arial"/>
                <w:sz w:val="22"/>
                <w:szCs w:val="22"/>
              </w:rPr>
              <w:t xml:space="preserve"> </w:t>
            </w:r>
            <w:r w:rsidRPr="00101BCC">
              <w:rPr>
                <w:rFonts w:ascii="Sylfaen" w:hAnsi="Sylfaen" w:cs="Sylfaen"/>
                <w:sz w:val="22"/>
                <w:szCs w:val="22"/>
              </w:rPr>
              <w:t>կառուցում՝</w:t>
            </w:r>
            <w:r w:rsidRPr="00101BCC">
              <w:rPr>
                <w:rFonts w:ascii="Arial Armenian" w:hAnsi="Arial Armenian" w:cs="Arial"/>
                <w:sz w:val="22"/>
                <w:szCs w:val="22"/>
              </w:rPr>
              <w:t xml:space="preserve"> </w:t>
            </w:r>
            <w:r w:rsidRPr="00101BCC">
              <w:rPr>
                <w:rFonts w:ascii="Sylfaen" w:hAnsi="Sylfaen" w:cs="Sylfaen"/>
                <w:sz w:val="22"/>
                <w:szCs w:val="22"/>
              </w:rPr>
              <w:t>պատյանում</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ПРОСЛОЕК</w:t>
            </w:r>
            <w:r w:rsidRPr="00101BCC">
              <w:rPr>
                <w:rFonts w:ascii="Arial Armenian" w:hAnsi="Arial Armenian" w:cs="Arial"/>
                <w:sz w:val="22"/>
                <w:szCs w:val="22"/>
              </w:rPr>
              <w:t xml:space="preserve"> </w:t>
            </w:r>
            <w:r w:rsidRPr="00101BCC">
              <w:rPr>
                <w:rFonts w:ascii="Calibri" w:hAnsi="Calibri" w:cs="Calibri"/>
                <w:sz w:val="22"/>
                <w:szCs w:val="22"/>
              </w:rPr>
              <w:t>ИЗ</w:t>
            </w:r>
            <w:r w:rsidRPr="00101BCC">
              <w:rPr>
                <w:rFonts w:ascii="Arial Armenian" w:hAnsi="Arial Armenian" w:cs="Arial"/>
                <w:sz w:val="22"/>
                <w:szCs w:val="22"/>
              </w:rPr>
              <w:t xml:space="preserve"> </w:t>
            </w:r>
            <w:r w:rsidRPr="00101BCC">
              <w:rPr>
                <w:rFonts w:ascii="Calibri" w:hAnsi="Calibri" w:cs="Calibri"/>
                <w:sz w:val="22"/>
                <w:szCs w:val="22"/>
              </w:rPr>
              <w:t>НЕТКАНОГО</w:t>
            </w:r>
            <w:r w:rsidRPr="00101BCC">
              <w:rPr>
                <w:rFonts w:ascii="Arial Armenian" w:hAnsi="Arial Armenian" w:cs="Arial"/>
                <w:sz w:val="22"/>
                <w:szCs w:val="22"/>
              </w:rPr>
              <w:t xml:space="preserve"> </w:t>
            </w:r>
            <w:r w:rsidRPr="00101BCC">
              <w:rPr>
                <w:rFonts w:ascii="Calibri" w:hAnsi="Calibri" w:cs="Calibri"/>
                <w:sz w:val="22"/>
                <w:szCs w:val="22"/>
              </w:rPr>
              <w:t>СИНТЕТИЧЕСКОГО</w:t>
            </w:r>
            <w:r w:rsidRPr="00101BCC">
              <w:rPr>
                <w:rFonts w:ascii="Arial Armenian" w:hAnsi="Arial Armenian" w:cs="Arial"/>
                <w:sz w:val="22"/>
                <w:szCs w:val="22"/>
              </w:rPr>
              <w:t xml:space="preserve"> </w:t>
            </w:r>
            <w:r w:rsidRPr="00101BCC">
              <w:rPr>
                <w:rFonts w:ascii="Calibri" w:hAnsi="Calibri" w:cs="Calibri"/>
                <w:sz w:val="22"/>
                <w:szCs w:val="22"/>
              </w:rPr>
              <w:t>МАТЕРИАЛА</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ЗЕМЛЯНОМ</w:t>
            </w:r>
            <w:r w:rsidRPr="00101BCC">
              <w:rPr>
                <w:rFonts w:ascii="Arial Armenian" w:hAnsi="Arial Armenian" w:cs="Arial"/>
                <w:sz w:val="22"/>
                <w:szCs w:val="22"/>
              </w:rPr>
              <w:t xml:space="preserve"> </w:t>
            </w:r>
            <w:r w:rsidRPr="00101BCC">
              <w:rPr>
                <w:rFonts w:ascii="Calibri" w:hAnsi="Calibri" w:cs="Calibri"/>
                <w:sz w:val="22"/>
                <w:szCs w:val="22"/>
              </w:rPr>
              <w:t>ПОЛОТНЕ</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ОБОЙМЕ</w:t>
            </w:r>
          </w:p>
        </w:tc>
        <w:tc>
          <w:tcPr>
            <w:tcW w:w="1278" w:type="dxa"/>
            <w:tcBorders>
              <w:top w:val="nil"/>
              <w:left w:val="nil"/>
              <w:bottom w:val="single" w:sz="4" w:space="0" w:color="auto"/>
              <w:right w:val="single" w:sz="4" w:space="0" w:color="auto"/>
            </w:tcBorders>
            <w:vAlign w:val="center"/>
            <w:hideMark/>
          </w:tcPr>
          <w:p w14:paraId="31466A5A"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Calibri" w:hAnsi="Calibri" w:cs="Calibri"/>
                <w:sz w:val="22"/>
                <w:szCs w:val="22"/>
              </w:rPr>
              <w:t>м</w:t>
            </w:r>
          </w:p>
        </w:tc>
        <w:tc>
          <w:tcPr>
            <w:tcW w:w="1517" w:type="dxa"/>
            <w:tcBorders>
              <w:top w:val="nil"/>
              <w:left w:val="nil"/>
              <w:bottom w:val="single" w:sz="4" w:space="0" w:color="auto"/>
              <w:right w:val="single" w:sz="4" w:space="0" w:color="auto"/>
            </w:tcBorders>
            <w:noWrap/>
            <w:vAlign w:val="center"/>
            <w:hideMark/>
          </w:tcPr>
          <w:p w14:paraId="756ACE5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12</w:t>
            </w:r>
          </w:p>
        </w:tc>
        <w:tc>
          <w:tcPr>
            <w:tcW w:w="1418" w:type="dxa"/>
            <w:tcBorders>
              <w:top w:val="nil"/>
              <w:left w:val="nil"/>
              <w:bottom w:val="single" w:sz="4" w:space="0" w:color="auto"/>
              <w:right w:val="single" w:sz="4" w:space="0" w:color="auto"/>
            </w:tcBorders>
            <w:noWrap/>
            <w:vAlign w:val="center"/>
            <w:hideMark/>
          </w:tcPr>
          <w:p w14:paraId="1D7AE30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0.2</w:t>
            </w:r>
          </w:p>
        </w:tc>
        <w:tc>
          <w:tcPr>
            <w:tcW w:w="1847" w:type="dxa"/>
            <w:tcBorders>
              <w:top w:val="nil"/>
              <w:left w:val="nil"/>
              <w:bottom w:val="single" w:sz="4" w:space="0" w:color="auto"/>
              <w:right w:val="single" w:sz="4" w:space="0" w:color="auto"/>
            </w:tcBorders>
            <w:vAlign w:val="center"/>
            <w:hideMark/>
          </w:tcPr>
          <w:p w14:paraId="0E64747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2.400</w:t>
            </w:r>
          </w:p>
        </w:tc>
        <w:tc>
          <w:tcPr>
            <w:tcW w:w="222" w:type="dxa"/>
            <w:vAlign w:val="center"/>
            <w:hideMark/>
          </w:tcPr>
          <w:p w14:paraId="3ED4A271" w14:textId="77777777" w:rsidR="00402A13" w:rsidRPr="00101BCC" w:rsidRDefault="00402A13" w:rsidP="00BF48F5">
            <w:pPr>
              <w:rPr>
                <w:sz w:val="20"/>
                <w:szCs w:val="20"/>
              </w:rPr>
            </w:pPr>
          </w:p>
        </w:tc>
      </w:tr>
      <w:tr w:rsidR="00402A13" w:rsidRPr="00101BCC" w14:paraId="75CB4E3B" w14:textId="77777777" w:rsidTr="00BF48F5">
        <w:trPr>
          <w:trHeight w:val="855"/>
        </w:trPr>
        <w:tc>
          <w:tcPr>
            <w:tcW w:w="738" w:type="dxa"/>
            <w:tcBorders>
              <w:top w:val="single" w:sz="4" w:space="0" w:color="auto"/>
              <w:left w:val="single" w:sz="4" w:space="0" w:color="auto"/>
              <w:bottom w:val="nil"/>
              <w:right w:val="single" w:sz="4" w:space="0" w:color="auto"/>
            </w:tcBorders>
            <w:noWrap/>
            <w:vAlign w:val="center"/>
            <w:hideMark/>
          </w:tcPr>
          <w:p w14:paraId="0EAE1CF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w:t>
            </w:r>
          </w:p>
        </w:tc>
        <w:tc>
          <w:tcPr>
            <w:tcW w:w="1317" w:type="dxa"/>
            <w:tcBorders>
              <w:top w:val="single" w:sz="4" w:space="0" w:color="auto"/>
              <w:left w:val="nil"/>
              <w:bottom w:val="nil"/>
              <w:right w:val="single" w:sz="4" w:space="0" w:color="auto"/>
            </w:tcBorders>
            <w:vAlign w:val="center"/>
            <w:hideMark/>
          </w:tcPr>
          <w:p w14:paraId="489A175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27-176</w:t>
            </w:r>
          </w:p>
        </w:tc>
        <w:tc>
          <w:tcPr>
            <w:tcW w:w="2865" w:type="dxa"/>
            <w:tcBorders>
              <w:top w:val="single" w:sz="4" w:space="0" w:color="auto"/>
              <w:left w:val="nil"/>
              <w:bottom w:val="nil"/>
              <w:right w:val="single" w:sz="4" w:space="0" w:color="auto"/>
            </w:tcBorders>
            <w:vAlign w:val="center"/>
            <w:hideMark/>
          </w:tcPr>
          <w:p w14:paraId="5A7EDFEA"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Բետոնե</w:t>
            </w:r>
            <w:r w:rsidRPr="00101BCC">
              <w:rPr>
                <w:rFonts w:ascii="Arial Armenian" w:hAnsi="Arial Armenian" w:cs="Arial"/>
                <w:sz w:val="22"/>
                <w:szCs w:val="22"/>
              </w:rPr>
              <w:t xml:space="preserve"> </w:t>
            </w:r>
            <w:r w:rsidRPr="00101BCC">
              <w:rPr>
                <w:rFonts w:ascii="Sylfaen" w:hAnsi="Sylfaen" w:cs="Sylfaen"/>
                <w:sz w:val="22"/>
                <w:szCs w:val="22"/>
              </w:rPr>
              <w:t>սալերից</w:t>
            </w:r>
            <w:r w:rsidRPr="00101BCC">
              <w:rPr>
                <w:rFonts w:ascii="Arial Armenian" w:hAnsi="Arial Armenian" w:cs="Arial"/>
                <w:sz w:val="22"/>
                <w:szCs w:val="22"/>
              </w:rPr>
              <w:t xml:space="preserve"> </w:t>
            </w:r>
            <w:r w:rsidRPr="00101BCC">
              <w:rPr>
                <w:rFonts w:ascii="Sylfaen" w:hAnsi="Sylfaen" w:cs="Sylfaen"/>
                <w:sz w:val="22"/>
                <w:szCs w:val="22"/>
              </w:rPr>
              <w:t>մայթերի</w:t>
            </w:r>
            <w:r w:rsidRPr="00101BCC">
              <w:rPr>
                <w:rFonts w:ascii="Arial Armenian" w:hAnsi="Arial Armenian" w:cs="Arial"/>
                <w:sz w:val="22"/>
                <w:szCs w:val="22"/>
              </w:rPr>
              <w:t xml:space="preserve"> </w:t>
            </w:r>
            <w:r w:rsidRPr="00101BCC">
              <w:rPr>
                <w:rFonts w:ascii="Sylfaen" w:hAnsi="Sylfaen" w:cs="Sylfaen"/>
                <w:sz w:val="22"/>
                <w:szCs w:val="22"/>
              </w:rPr>
              <w:t>կառուցում՝</w:t>
            </w:r>
            <w:r w:rsidRPr="00101BCC">
              <w:rPr>
                <w:rFonts w:ascii="Arial Armenian" w:hAnsi="Arial Armenian" w:cs="Arial"/>
                <w:sz w:val="22"/>
                <w:szCs w:val="22"/>
              </w:rPr>
              <w:t xml:space="preserve"> </w:t>
            </w:r>
            <w:r w:rsidRPr="00101BCC">
              <w:rPr>
                <w:rFonts w:ascii="Sylfaen" w:hAnsi="Sylfaen" w:cs="Sylfaen"/>
                <w:sz w:val="22"/>
                <w:szCs w:val="22"/>
              </w:rPr>
              <w:t>կարերը</w:t>
            </w:r>
            <w:r w:rsidRPr="00101BCC">
              <w:rPr>
                <w:rFonts w:ascii="Arial Armenian" w:hAnsi="Arial Armenian" w:cs="Arial"/>
                <w:sz w:val="22"/>
                <w:szCs w:val="22"/>
              </w:rPr>
              <w:t xml:space="preserve"> </w:t>
            </w:r>
            <w:r w:rsidRPr="00101BCC">
              <w:rPr>
                <w:rFonts w:ascii="Sylfaen" w:hAnsi="Sylfaen" w:cs="Sylfaen"/>
                <w:sz w:val="22"/>
                <w:szCs w:val="22"/>
              </w:rPr>
              <w:t>ավազով</w:t>
            </w:r>
            <w:r w:rsidRPr="00101BCC">
              <w:rPr>
                <w:rFonts w:ascii="Arial Armenian" w:hAnsi="Arial Armenian" w:cs="Arial"/>
                <w:sz w:val="22"/>
                <w:szCs w:val="22"/>
              </w:rPr>
              <w:t xml:space="preserve"> </w:t>
            </w:r>
            <w:r w:rsidRPr="00101BCC">
              <w:rPr>
                <w:rFonts w:ascii="Sylfaen" w:hAnsi="Sylfaen" w:cs="Sylfaen"/>
                <w:sz w:val="22"/>
                <w:szCs w:val="22"/>
              </w:rPr>
              <w:t>լցնելով</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БЕТОННЫХ</w:t>
            </w:r>
            <w:r w:rsidRPr="00101BCC">
              <w:rPr>
                <w:rFonts w:ascii="Arial Armenian" w:hAnsi="Arial Armenian" w:cs="Arial"/>
                <w:sz w:val="22"/>
                <w:szCs w:val="22"/>
              </w:rPr>
              <w:t xml:space="preserve"> </w:t>
            </w:r>
            <w:r w:rsidRPr="00101BCC">
              <w:rPr>
                <w:rFonts w:ascii="Calibri" w:hAnsi="Calibri" w:cs="Calibri"/>
                <w:sz w:val="22"/>
                <w:szCs w:val="22"/>
              </w:rPr>
              <w:t>ПЛИТНЫХ</w:t>
            </w:r>
            <w:r w:rsidRPr="00101BCC">
              <w:rPr>
                <w:rFonts w:ascii="Arial Armenian" w:hAnsi="Arial Armenian" w:cs="Arial"/>
                <w:sz w:val="22"/>
                <w:szCs w:val="22"/>
              </w:rPr>
              <w:t xml:space="preserve"> </w:t>
            </w:r>
            <w:r w:rsidRPr="00101BCC">
              <w:rPr>
                <w:rFonts w:ascii="Calibri" w:hAnsi="Calibri" w:cs="Calibri"/>
                <w:sz w:val="22"/>
                <w:szCs w:val="22"/>
              </w:rPr>
              <w:t>ТРОТУАРОВ</w:t>
            </w:r>
            <w:r w:rsidRPr="00101BCC">
              <w:rPr>
                <w:rFonts w:ascii="Arial Armenian" w:hAnsi="Arial Armenian" w:cs="Arial"/>
                <w:sz w:val="22"/>
                <w:szCs w:val="22"/>
              </w:rPr>
              <w:t xml:space="preserve"> </w:t>
            </w:r>
            <w:r w:rsidRPr="00101BCC">
              <w:rPr>
                <w:rFonts w:ascii="Calibri" w:hAnsi="Calibri" w:cs="Calibri"/>
                <w:sz w:val="22"/>
                <w:szCs w:val="22"/>
              </w:rPr>
              <w:t>С</w:t>
            </w:r>
            <w:r w:rsidRPr="00101BCC">
              <w:rPr>
                <w:rFonts w:ascii="Arial Armenian" w:hAnsi="Arial Armenian" w:cs="Arial"/>
                <w:sz w:val="22"/>
                <w:szCs w:val="22"/>
              </w:rPr>
              <w:t xml:space="preserve"> </w:t>
            </w:r>
            <w:r w:rsidRPr="00101BCC">
              <w:rPr>
                <w:rFonts w:ascii="Calibri" w:hAnsi="Calibri" w:cs="Calibri"/>
                <w:sz w:val="22"/>
                <w:szCs w:val="22"/>
              </w:rPr>
              <w:t>ЗАПОЛНЕНИЕМ</w:t>
            </w:r>
            <w:r w:rsidRPr="00101BCC">
              <w:rPr>
                <w:rFonts w:ascii="Arial Armenian" w:hAnsi="Arial Armenian" w:cs="Arial"/>
                <w:sz w:val="22"/>
                <w:szCs w:val="22"/>
              </w:rPr>
              <w:t xml:space="preserve"> </w:t>
            </w:r>
            <w:r w:rsidRPr="00101BCC">
              <w:rPr>
                <w:rFonts w:ascii="Calibri" w:hAnsi="Calibri" w:cs="Calibri"/>
                <w:sz w:val="22"/>
                <w:szCs w:val="22"/>
              </w:rPr>
              <w:t>ШВОВ</w:t>
            </w:r>
            <w:r w:rsidRPr="00101BCC">
              <w:rPr>
                <w:rFonts w:ascii="Arial Armenian" w:hAnsi="Arial Armenian" w:cs="Arial"/>
                <w:sz w:val="22"/>
                <w:szCs w:val="22"/>
              </w:rPr>
              <w:t xml:space="preserve"> </w:t>
            </w:r>
            <w:r w:rsidRPr="00101BCC">
              <w:rPr>
                <w:rFonts w:ascii="Calibri" w:hAnsi="Calibri" w:cs="Calibri"/>
                <w:sz w:val="22"/>
                <w:szCs w:val="22"/>
              </w:rPr>
              <w:t>ПЕСКОМ</w:t>
            </w:r>
          </w:p>
        </w:tc>
        <w:tc>
          <w:tcPr>
            <w:tcW w:w="1278" w:type="dxa"/>
            <w:tcBorders>
              <w:top w:val="nil"/>
              <w:left w:val="nil"/>
              <w:bottom w:val="single" w:sz="4" w:space="0" w:color="auto"/>
              <w:right w:val="single" w:sz="4" w:space="0" w:color="auto"/>
            </w:tcBorders>
            <w:vAlign w:val="center"/>
            <w:hideMark/>
          </w:tcPr>
          <w:p w14:paraId="5060F663"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2 </w:t>
            </w:r>
            <w:r w:rsidRPr="00101BCC">
              <w:rPr>
                <w:rFonts w:ascii="Calibri" w:hAnsi="Calibri" w:cs="Calibri"/>
                <w:sz w:val="22"/>
                <w:szCs w:val="22"/>
              </w:rPr>
              <w:t>м</w:t>
            </w:r>
            <w:r w:rsidRPr="00101BCC">
              <w:rPr>
                <w:rFonts w:ascii="Arial Armenian" w:hAnsi="Arial Armenian" w:cs="Arial"/>
                <w:sz w:val="22"/>
                <w:szCs w:val="22"/>
              </w:rPr>
              <w:t>2</w:t>
            </w:r>
          </w:p>
        </w:tc>
        <w:tc>
          <w:tcPr>
            <w:tcW w:w="1517" w:type="dxa"/>
            <w:tcBorders>
              <w:top w:val="nil"/>
              <w:left w:val="nil"/>
              <w:bottom w:val="single" w:sz="4" w:space="0" w:color="auto"/>
              <w:right w:val="single" w:sz="4" w:space="0" w:color="auto"/>
            </w:tcBorders>
            <w:noWrap/>
            <w:vAlign w:val="center"/>
            <w:hideMark/>
          </w:tcPr>
          <w:p w14:paraId="32D920C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24</w:t>
            </w:r>
          </w:p>
        </w:tc>
        <w:tc>
          <w:tcPr>
            <w:tcW w:w="1418" w:type="dxa"/>
            <w:tcBorders>
              <w:top w:val="nil"/>
              <w:left w:val="nil"/>
              <w:bottom w:val="single" w:sz="4" w:space="0" w:color="auto"/>
              <w:right w:val="single" w:sz="4" w:space="0" w:color="auto"/>
            </w:tcBorders>
            <w:noWrap/>
            <w:vAlign w:val="center"/>
            <w:hideMark/>
          </w:tcPr>
          <w:p w14:paraId="4ECAA8C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7.74</w:t>
            </w:r>
          </w:p>
        </w:tc>
        <w:tc>
          <w:tcPr>
            <w:tcW w:w="1847" w:type="dxa"/>
            <w:tcBorders>
              <w:top w:val="nil"/>
              <w:left w:val="nil"/>
              <w:bottom w:val="single" w:sz="4" w:space="0" w:color="auto"/>
              <w:right w:val="single" w:sz="4" w:space="0" w:color="auto"/>
            </w:tcBorders>
            <w:vAlign w:val="center"/>
            <w:hideMark/>
          </w:tcPr>
          <w:p w14:paraId="4FBA1FF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185.760</w:t>
            </w:r>
          </w:p>
        </w:tc>
        <w:tc>
          <w:tcPr>
            <w:tcW w:w="222" w:type="dxa"/>
            <w:vAlign w:val="center"/>
            <w:hideMark/>
          </w:tcPr>
          <w:p w14:paraId="3268B3ED" w14:textId="77777777" w:rsidR="00402A13" w:rsidRPr="00101BCC" w:rsidRDefault="00402A13" w:rsidP="00BF48F5">
            <w:pPr>
              <w:rPr>
                <w:sz w:val="20"/>
                <w:szCs w:val="20"/>
              </w:rPr>
            </w:pPr>
          </w:p>
        </w:tc>
      </w:tr>
      <w:tr w:rsidR="00402A13" w:rsidRPr="00101BCC" w14:paraId="5B624C8C" w14:textId="77777777" w:rsidTr="00BF48F5">
        <w:trPr>
          <w:trHeight w:val="300"/>
        </w:trPr>
        <w:tc>
          <w:tcPr>
            <w:tcW w:w="738" w:type="dxa"/>
            <w:tcBorders>
              <w:top w:val="single" w:sz="4" w:space="0" w:color="auto"/>
              <w:left w:val="single" w:sz="4" w:space="0" w:color="auto"/>
              <w:bottom w:val="single" w:sz="4" w:space="0" w:color="auto"/>
              <w:right w:val="single" w:sz="4" w:space="0" w:color="auto"/>
            </w:tcBorders>
            <w:noWrap/>
            <w:vAlign w:val="center"/>
            <w:hideMark/>
          </w:tcPr>
          <w:p w14:paraId="1385240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317" w:type="dxa"/>
            <w:tcBorders>
              <w:top w:val="single" w:sz="4" w:space="0" w:color="auto"/>
              <w:left w:val="nil"/>
              <w:bottom w:val="single" w:sz="4" w:space="0" w:color="auto"/>
              <w:right w:val="single" w:sz="4" w:space="0" w:color="auto"/>
            </w:tcBorders>
            <w:vAlign w:val="center"/>
            <w:hideMark/>
          </w:tcPr>
          <w:p w14:paraId="75C4A88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2865" w:type="dxa"/>
            <w:tcBorders>
              <w:top w:val="single" w:sz="4" w:space="0" w:color="auto"/>
              <w:left w:val="nil"/>
              <w:bottom w:val="single" w:sz="4" w:space="0" w:color="auto"/>
              <w:right w:val="single" w:sz="4" w:space="0" w:color="auto"/>
            </w:tcBorders>
            <w:vAlign w:val="center"/>
            <w:hideMark/>
          </w:tcPr>
          <w:p w14:paraId="1481A6B9" w14:textId="77777777" w:rsidR="00402A13" w:rsidRPr="00101BCC" w:rsidRDefault="00402A13" w:rsidP="00BF48F5">
            <w:pPr>
              <w:jc w:val="center"/>
              <w:rPr>
                <w:rFonts w:ascii="Arial Armenian" w:hAnsi="Arial Armenian" w:cs="Arial"/>
                <w:b/>
                <w:bCs/>
              </w:rPr>
            </w:pPr>
            <w:r w:rsidRPr="00101BCC">
              <w:rPr>
                <w:rFonts w:ascii="Sylfaen" w:hAnsi="Sylfaen" w:cs="Sylfaen"/>
                <w:b/>
                <w:bCs/>
              </w:rPr>
              <w:t>Զրուցարանի</w:t>
            </w:r>
            <w:r w:rsidRPr="00101BCC">
              <w:rPr>
                <w:rFonts w:ascii="Arial Armenian" w:hAnsi="Arial Armenian" w:cs="Arial"/>
                <w:b/>
                <w:bCs/>
              </w:rPr>
              <w:t xml:space="preserve"> </w:t>
            </w:r>
            <w:r w:rsidRPr="00101BCC">
              <w:rPr>
                <w:rFonts w:ascii="Sylfaen" w:hAnsi="Sylfaen" w:cs="Sylfaen"/>
                <w:b/>
                <w:bCs/>
              </w:rPr>
              <w:t>հատակի</w:t>
            </w:r>
            <w:r w:rsidRPr="00101BCC">
              <w:rPr>
                <w:rFonts w:ascii="Arial Armenian" w:hAnsi="Arial Armenian" w:cs="Arial"/>
                <w:b/>
                <w:bCs/>
              </w:rPr>
              <w:t xml:space="preserve">  </w:t>
            </w:r>
            <w:r w:rsidRPr="00101BCC">
              <w:rPr>
                <w:rFonts w:ascii="Sylfaen" w:hAnsi="Sylfaen" w:cs="Sylfaen"/>
                <w:b/>
                <w:bCs/>
              </w:rPr>
              <w:t>ծածկույթ</w:t>
            </w:r>
          </w:p>
        </w:tc>
        <w:tc>
          <w:tcPr>
            <w:tcW w:w="1278" w:type="dxa"/>
            <w:tcBorders>
              <w:top w:val="nil"/>
              <w:left w:val="nil"/>
              <w:bottom w:val="single" w:sz="4" w:space="0" w:color="auto"/>
              <w:right w:val="single" w:sz="4" w:space="0" w:color="auto"/>
            </w:tcBorders>
            <w:vAlign w:val="center"/>
            <w:hideMark/>
          </w:tcPr>
          <w:p w14:paraId="4CE5C7D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517" w:type="dxa"/>
            <w:tcBorders>
              <w:top w:val="nil"/>
              <w:left w:val="nil"/>
              <w:bottom w:val="single" w:sz="4" w:space="0" w:color="auto"/>
              <w:right w:val="single" w:sz="4" w:space="0" w:color="auto"/>
            </w:tcBorders>
            <w:noWrap/>
            <w:vAlign w:val="center"/>
            <w:hideMark/>
          </w:tcPr>
          <w:p w14:paraId="2631867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418" w:type="dxa"/>
            <w:tcBorders>
              <w:top w:val="nil"/>
              <w:left w:val="nil"/>
              <w:bottom w:val="single" w:sz="4" w:space="0" w:color="auto"/>
              <w:right w:val="single" w:sz="4" w:space="0" w:color="auto"/>
            </w:tcBorders>
            <w:noWrap/>
            <w:vAlign w:val="center"/>
            <w:hideMark/>
          </w:tcPr>
          <w:p w14:paraId="5501200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847" w:type="dxa"/>
            <w:tcBorders>
              <w:top w:val="nil"/>
              <w:left w:val="nil"/>
              <w:bottom w:val="single" w:sz="4" w:space="0" w:color="auto"/>
              <w:right w:val="single" w:sz="4" w:space="0" w:color="auto"/>
            </w:tcBorders>
            <w:vAlign w:val="center"/>
            <w:hideMark/>
          </w:tcPr>
          <w:p w14:paraId="2736BCB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0.000</w:t>
            </w:r>
          </w:p>
        </w:tc>
        <w:tc>
          <w:tcPr>
            <w:tcW w:w="222" w:type="dxa"/>
            <w:vAlign w:val="center"/>
            <w:hideMark/>
          </w:tcPr>
          <w:p w14:paraId="79F23182" w14:textId="77777777" w:rsidR="00402A13" w:rsidRPr="00101BCC" w:rsidRDefault="00402A13" w:rsidP="00BF48F5">
            <w:pPr>
              <w:rPr>
                <w:sz w:val="20"/>
                <w:szCs w:val="20"/>
              </w:rPr>
            </w:pPr>
          </w:p>
        </w:tc>
      </w:tr>
      <w:tr w:rsidR="00402A13" w:rsidRPr="00101BCC" w14:paraId="7A49BC20" w14:textId="77777777" w:rsidTr="00BF48F5">
        <w:trPr>
          <w:trHeight w:val="1710"/>
        </w:trPr>
        <w:tc>
          <w:tcPr>
            <w:tcW w:w="738" w:type="dxa"/>
            <w:tcBorders>
              <w:top w:val="nil"/>
              <w:left w:val="single" w:sz="4" w:space="0" w:color="auto"/>
              <w:bottom w:val="single" w:sz="4" w:space="0" w:color="auto"/>
              <w:right w:val="single" w:sz="4" w:space="0" w:color="auto"/>
            </w:tcBorders>
            <w:noWrap/>
            <w:vAlign w:val="center"/>
            <w:hideMark/>
          </w:tcPr>
          <w:p w14:paraId="651F8EA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lastRenderedPageBreak/>
              <w:t>1</w:t>
            </w:r>
          </w:p>
        </w:tc>
        <w:tc>
          <w:tcPr>
            <w:tcW w:w="1317" w:type="dxa"/>
            <w:tcBorders>
              <w:top w:val="nil"/>
              <w:left w:val="nil"/>
              <w:bottom w:val="single" w:sz="4" w:space="0" w:color="auto"/>
              <w:right w:val="single" w:sz="4" w:space="0" w:color="auto"/>
            </w:tcBorders>
            <w:vAlign w:val="center"/>
            <w:hideMark/>
          </w:tcPr>
          <w:p w14:paraId="06B120F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1-961</w:t>
            </w:r>
          </w:p>
        </w:tc>
        <w:tc>
          <w:tcPr>
            <w:tcW w:w="2865" w:type="dxa"/>
            <w:tcBorders>
              <w:top w:val="nil"/>
              <w:left w:val="nil"/>
              <w:bottom w:val="single" w:sz="4" w:space="0" w:color="auto"/>
              <w:right w:val="single" w:sz="4" w:space="0" w:color="auto"/>
            </w:tcBorders>
            <w:vAlign w:val="center"/>
            <w:hideMark/>
          </w:tcPr>
          <w:p w14:paraId="544AA4AE"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Գրունտի</w:t>
            </w:r>
            <w:r w:rsidRPr="00101BCC">
              <w:rPr>
                <w:rFonts w:ascii="Arial Armenian" w:hAnsi="Arial Armenian" w:cs="Arial"/>
                <w:sz w:val="22"/>
                <w:szCs w:val="22"/>
              </w:rPr>
              <w:t xml:space="preserve"> </w:t>
            </w:r>
            <w:r w:rsidRPr="00101BCC">
              <w:rPr>
                <w:rFonts w:ascii="Sylfaen" w:hAnsi="Sylfaen" w:cs="Sylfaen"/>
                <w:sz w:val="22"/>
                <w:szCs w:val="22"/>
              </w:rPr>
              <w:t>մշակում</w:t>
            </w:r>
            <w:r w:rsidRPr="00101BCC">
              <w:rPr>
                <w:rFonts w:ascii="Arial Armenian" w:hAnsi="Arial Armenian" w:cs="Arial"/>
                <w:sz w:val="22"/>
                <w:szCs w:val="22"/>
              </w:rPr>
              <w:t xml:space="preserve"> </w:t>
            </w:r>
            <w:r w:rsidRPr="00101BCC">
              <w:rPr>
                <w:rFonts w:ascii="Sylfaen" w:hAnsi="Sylfaen" w:cs="Sylfaen"/>
                <w:sz w:val="22"/>
                <w:szCs w:val="22"/>
              </w:rPr>
              <w:t>ձեռքով</w:t>
            </w:r>
            <w:r w:rsidRPr="00101BCC">
              <w:rPr>
                <w:rFonts w:ascii="Arial Armenian" w:hAnsi="Arial Armenian" w:cs="Arial"/>
                <w:sz w:val="22"/>
                <w:szCs w:val="22"/>
              </w:rPr>
              <w:t xml:space="preserve"> </w:t>
            </w:r>
            <w:r w:rsidRPr="00101BCC">
              <w:rPr>
                <w:rFonts w:ascii="Sylfaen" w:hAnsi="Sylfaen" w:cs="Sylfaen"/>
                <w:sz w:val="22"/>
                <w:szCs w:val="22"/>
              </w:rPr>
              <w:t>խրամուղիների՝</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2</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խորությամբ</w:t>
            </w:r>
            <w:r w:rsidRPr="00101BCC">
              <w:rPr>
                <w:rFonts w:ascii="Arial Armenian" w:hAnsi="Arial Armenian" w:cs="Arial"/>
                <w:sz w:val="22"/>
                <w:szCs w:val="22"/>
              </w:rPr>
              <w:t xml:space="preserve">, </w:t>
            </w:r>
            <w:r w:rsidRPr="00101BCC">
              <w:rPr>
                <w:rFonts w:ascii="Sylfaen" w:hAnsi="Sylfaen" w:cs="Sylfaen"/>
                <w:sz w:val="22"/>
                <w:szCs w:val="22"/>
              </w:rPr>
              <w:t>առանց</w:t>
            </w:r>
            <w:r w:rsidRPr="00101BCC">
              <w:rPr>
                <w:rFonts w:ascii="Arial Armenian" w:hAnsi="Arial Armenian" w:cs="Arial"/>
                <w:sz w:val="22"/>
                <w:szCs w:val="22"/>
              </w:rPr>
              <w:t xml:space="preserve"> </w:t>
            </w:r>
            <w:r w:rsidRPr="00101BCC">
              <w:rPr>
                <w:rFonts w:ascii="Sylfaen" w:hAnsi="Sylfaen" w:cs="Sylfaen"/>
                <w:sz w:val="22"/>
                <w:szCs w:val="22"/>
              </w:rPr>
              <w:t>ամրակապման</w:t>
            </w:r>
            <w:r w:rsidRPr="00101BCC">
              <w:rPr>
                <w:rFonts w:ascii="Arial Armenian" w:hAnsi="Arial Armenian" w:cs="Arial"/>
                <w:sz w:val="22"/>
                <w:szCs w:val="22"/>
              </w:rPr>
              <w:t xml:space="preserve">, </w:t>
            </w:r>
            <w:r w:rsidRPr="00101BCC">
              <w:rPr>
                <w:rFonts w:ascii="Sylfaen" w:hAnsi="Sylfaen" w:cs="Sylfaen"/>
                <w:sz w:val="22"/>
                <w:szCs w:val="22"/>
              </w:rPr>
              <w:t>թեքություններով</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փոսերի</w:t>
            </w:r>
            <w:r w:rsidRPr="00101BCC">
              <w:rPr>
                <w:rFonts w:ascii="Arial Armenian" w:hAnsi="Arial Armenian" w:cs="Arial"/>
                <w:sz w:val="22"/>
                <w:szCs w:val="22"/>
              </w:rPr>
              <w:t xml:space="preserve"> </w:t>
            </w:r>
            <w:r w:rsidRPr="00101BCC">
              <w:rPr>
                <w:rFonts w:ascii="Sylfaen" w:hAnsi="Sylfaen" w:cs="Sylfaen"/>
                <w:sz w:val="22"/>
                <w:szCs w:val="22"/>
              </w:rPr>
              <w:t>փորում</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1,5</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խորությամբ</w:t>
            </w:r>
            <w:r w:rsidRPr="00101BCC">
              <w:rPr>
                <w:rFonts w:ascii="Arial Armenian" w:hAnsi="Arial Armenian" w:cs="Arial"/>
                <w:sz w:val="22"/>
                <w:szCs w:val="22"/>
              </w:rPr>
              <w:t xml:space="preserve">, 3 </w:t>
            </w:r>
            <w:r w:rsidRPr="00101BCC">
              <w:rPr>
                <w:rFonts w:ascii="Sylfaen" w:hAnsi="Sylfaen" w:cs="Sylfaen"/>
                <w:sz w:val="22"/>
                <w:szCs w:val="22"/>
              </w:rPr>
              <w:t>կարգ</w:t>
            </w:r>
            <w:r w:rsidRPr="00101BCC">
              <w:rPr>
                <w:rFonts w:ascii="Arial Armenian" w:hAnsi="Arial Armenian" w:cs="Arial"/>
                <w:sz w:val="22"/>
                <w:szCs w:val="22"/>
              </w:rPr>
              <w:t xml:space="preserve">  </w:t>
            </w:r>
            <w:r w:rsidRPr="00101BCC">
              <w:rPr>
                <w:rFonts w:ascii="Sylfaen" w:hAnsi="Sylfaen" w:cs="Sylfaen"/>
                <w:sz w:val="22"/>
                <w:szCs w:val="22"/>
              </w:rPr>
              <w:t>գրունտներում</w:t>
            </w:r>
            <w:r w:rsidRPr="00101BCC">
              <w:rPr>
                <w:rFonts w:ascii="Arial Armenian" w:hAnsi="Arial Armenian" w:cs="Arial"/>
                <w:sz w:val="22"/>
                <w:szCs w:val="22"/>
              </w:rPr>
              <w:br/>
            </w:r>
            <w:r w:rsidRPr="00101BCC">
              <w:rPr>
                <w:rFonts w:ascii="Calibri" w:hAnsi="Calibri" w:cs="Calibri"/>
                <w:sz w:val="22"/>
                <w:szCs w:val="22"/>
              </w:rPr>
              <w:t>РАЗРАБОТКА</w:t>
            </w:r>
            <w:r w:rsidRPr="00101BCC">
              <w:rPr>
                <w:rFonts w:ascii="Arial Armenian" w:hAnsi="Arial Armenian" w:cs="Arial"/>
                <w:sz w:val="22"/>
                <w:szCs w:val="22"/>
              </w:rPr>
              <w:t xml:space="preserve"> </w:t>
            </w:r>
            <w:r w:rsidRPr="00101BCC">
              <w:rPr>
                <w:rFonts w:ascii="Calibri" w:hAnsi="Calibri" w:cs="Calibri"/>
                <w:sz w:val="22"/>
                <w:szCs w:val="22"/>
              </w:rPr>
              <w:t>ГРУНТА</w:t>
            </w:r>
            <w:r w:rsidRPr="00101BCC">
              <w:rPr>
                <w:rFonts w:ascii="Arial Armenian" w:hAnsi="Arial Armenian" w:cs="Arial"/>
                <w:sz w:val="22"/>
                <w:szCs w:val="22"/>
              </w:rPr>
              <w:t xml:space="preserve"> </w:t>
            </w:r>
            <w:r w:rsidRPr="00101BCC">
              <w:rPr>
                <w:rFonts w:ascii="Calibri" w:hAnsi="Calibri" w:cs="Calibri"/>
                <w:sz w:val="22"/>
                <w:szCs w:val="22"/>
              </w:rPr>
              <w:t>ВРУЧНУЮ</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ТРАНШЕЯХ</w:t>
            </w:r>
            <w:r w:rsidRPr="00101BCC">
              <w:rPr>
                <w:rFonts w:ascii="Arial Armenian" w:hAnsi="Arial Armenian" w:cs="Arial"/>
                <w:sz w:val="22"/>
                <w:szCs w:val="22"/>
              </w:rPr>
              <w:t xml:space="preserve"> </w:t>
            </w:r>
            <w:r w:rsidRPr="00101BCC">
              <w:rPr>
                <w:rFonts w:ascii="Calibri" w:hAnsi="Calibri" w:cs="Calibri"/>
                <w:sz w:val="22"/>
                <w:szCs w:val="22"/>
              </w:rPr>
              <w:t>ГЛУБИНОЙ</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2 </w:t>
            </w:r>
            <w:r w:rsidRPr="00101BCC">
              <w:rPr>
                <w:rFonts w:ascii="Calibri" w:hAnsi="Calibri" w:cs="Calibri"/>
                <w:sz w:val="22"/>
                <w:szCs w:val="22"/>
              </w:rPr>
              <w:t>М</w:t>
            </w:r>
            <w:r w:rsidRPr="00101BCC">
              <w:rPr>
                <w:rFonts w:ascii="Arial Armenian" w:hAnsi="Arial Armenian" w:cs="Arial"/>
                <w:sz w:val="22"/>
                <w:szCs w:val="22"/>
              </w:rPr>
              <w:t xml:space="preserve"> </w:t>
            </w:r>
            <w:r w:rsidRPr="00101BCC">
              <w:rPr>
                <w:rFonts w:ascii="Calibri" w:hAnsi="Calibri" w:cs="Calibri"/>
                <w:sz w:val="22"/>
                <w:szCs w:val="22"/>
              </w:rPr>
              <w:t>БЕЗ</w:t>
            </w:r>
            <w:r w:rsidRPr="00101BCC">
              <w:rPr>
                <w:rFonts w:ascii="Arial Armenian" w:hAnsi="Arial Armenian" w:cs="Arial"/>
                <w:sz w:val="22"/>
                <w:szCs w:val="22"/>
              </w:rPr>
              <w:t xml:space="preserve"> </w:t>
            </w:r>
            <w:r w:rsidRPr="00101BCC">
              <w:rPr>
                <w:rFonts w:ascii="Calibri" w:hAnsi="Calibri" w:cs="Calibri"/>
                <w:sz w:val="22"/>
                <w:szCs w:val="22"/>
              </w:rPr>
              <w:t>КРЕПЛЕНИЙ</w:t>
            </w:r>
            <w:r w:rsidRPr="00101BCC">
              <w:rPr>
                <w:rFonts w:ascii="Arial Armenian" w:hAnsi="Arial Armenian" w:cs="Arial"/>
                <w:sz w:val="22"/>
                <w:szCs w:val="22"/>
              </w:rPr>
              <w:t xml:space="preserve"> </w:t>
            </w:r>
            <w:r w:rsidRPr="00101BCC">
              <w:rPr>
                <w:rFonts w:ascii="Calibri" w:hAnsi="Calibri" w:cs="Calibri"/>
                <w:sz w:val="22"/>
                <w:szCs w:val="22"/>
              </w:rPr>
              <w:t>С</w:t>
            </w:r>
            <w:r w:rsidRPr="00101BCC">
              <w:rPr>
                <w:rFonts w:ascii="Arial Armenian" w:hAnsi="Arial Armenian" w:cs="Arial"/>
                <w:sz w:val="22"/>
                <w:szCs w:val="22"/>
              </w:rPr>
              <w:t xml:space="preserve"> </w:t>
            </w:r>
            <w:r w:rsidRPr="00101BCC">
              <w:rPr>
                <w:rFonts w:ascii="Calibri" w:hAnsi="Calibri" w:cs="Calibri"/>
                <w:sz w:val="22"/>
                <w:szCs w:val="22"/>
              </w:rPr>
              <w:t>ОТКОСАМИ</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КОПАНИЕ</w:t>
            </w:r>
            <w:r w:rsidRPr="00101BCC">
              <w:rPr>
                <w:rFonts w:ascii="Arial Armenian" w:hAnsi="Arial Armenian" w:cs="Arial"/>
                <w:sz w:val="22"/>
                <w:szCs w:val="22"/>
              </w:rPr>
              <w:t xml:space="preserve"> </w:t>
            </w:r>
            <w:r w:rsidRPr="00101BCC">
              <w:rPr>
                <w:rFonts w:ascii="Calibri" w:hAnsi="Calibri" w:cs="Calibri"/>
                <w:sz w:val="22"/>
                <w:szCs w:val="22"/>
              </w:rPr>
              <w:t>ЯМ</w:t>
            </w:r>
            <w:r w:rsidRPr="00101BCC">
              <w:rPr>
                <w:rFonts w:ascii="Arial Armenian" w:hAnsi="Arial Armenian" w:cs="Arial"/>
                <w:sz w:val="22"/>
                <w:szCs w:val="22"/>
              </w:rPr>
              <w:t xml:space="preserve"> </w:t>
            </w:r>
            <w:r w:rsidRPr="00101BCC">
              <w:rPr>
                <w:rFonts w:ascii="Calibri" w:hAnsi="Calibri" w:cs="Calibri"/>
                <w:sz w:val="22"/>
                <w:szCs w:val="22"/>
              </w:rPr>
              <w:t>ГЛУБИНОЙ</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1,5 </w:t>
            </w:r>
            <w:r w:rsidRPr="00101BCC">
              <w:rPr>
                <w:rFonts w:ascii="Calibri" w:hAnsi="Calibri" w:cs="Calibri"/>
                <w:sz w:val="22"/>
                <w:szCs w:val="22"/>
              </w:rPr>
              <w:t>М</w:t>
            </w:r>
            <w:r w:rsidRPr="00101BCC">
              <w:rPr>
                <w:rFonts w:ascii="Arial Armenian" w:hAnsi="Arial Armenian" w:cs="Arial"/>
                <w:sz w:val="22"/>
                <w:szCs w:val="22"/>
              </w:rPr>
              <w:t xml:space="preserve"> </w:t>
            </w:r>
            <w:r w:rsidRPr="00101BCC">
              <w:rPr>
                <w:rFonts w:ascii="Calibri" w:hAnsi="Calibri" w:cs="Calibri"/>
                <w:sz w:val="22"/>
                <w:szCs w:val="22"/>
              </w:rPr>
              <w:t>ГРУНТ</w:t>
            </w:r>
            <w:r w:rsidRPr="00101BCC">
              <w:rPr>
                <w:rFonts w:ascii="Arial Armenian" w:hAnsi="Arial Armenian" w:cs="Arial"/>
                <w:sz w:val="22"/>
                <w:szCs w:val="22"/>
              </w:rPr>
              <w:t xml:space="preserve"> 3 </w:t>
            </w:r>
            <w:r w:rsidRPr="00101BCC">
              <w:rPr>
                <w:rFonts w:ascii="Calibri" w:hAnsi="Calibri" w:cs="Calibri"/>
                <w:sz w:val="22"/>
                <w:szCs w:val="22"/>
              </w:rPr>
              <w:t>ГРУППЫ</w:t>
            </w:r>
          </w:p>
        </w:tc>
        <w:tc>
          <w:tcPr>
            <w:tcW w:w="1278" w:type="dxa"/>
            <w:tcBorders>
              <w:top w:val="nil"/>
              <w:left w:val="nil"/>
              <w:bottom w:val="single" w:sz="4" w:space="0" w:color="auto"/>
              <w:right w:val="single" w:sz="4" w:space="0" w:color="auto"/>
            </w:tcBorders>
            <w:vAlign w:val="center"/>
            <w:hideMark/>
          </w:tcPr>
          <w:p w14:paraId="4E9C9834"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6887D96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17.94</w:t>
            </w:r>
          </w:p>
        </w:tc>
        <w:tc>
          <w:tcPr>
            <w:tcW w:w="1418" w:type="dxa"/>
            <w:tcBorders>
              <w:top w:val="nil"/>
              <w:left w:val="nil"/>
              <w:bottom w:val="single" w:sz="4" w:space="0" w:color="auto"/>
              <w:right w:val="single" w:sz="4" w:space="0" w:color="auto"/>
            </w:tcBorders>
            <w:noWrap/>
            <w:vAlign w:val="center"/>
            <w:hideMark/>
          </w:tcPr>
          <w:p w14:paraId="3EAD494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3.668</w:t>
            </w:r>
          </w:p>
        </w:tc>
        <w:tc>
          <w:tcPr>
            <w:tcW w:w="1847" w:type="dxa"/>
            <w:tcBorders>
              <w:top w:val="nil"/>
              <w:left w:val="nil"/>
              <w:bottom w:val="single" w:sz="4" w:space="0" w:color="auto"/>
              <w:right w:val="single" w:sz="4" w:space="0" w:color="auto"/>
            </w:tcBorders>
            <w:vAlign w:val="center"/>
            <w:hideMark/>
          </w:tcPr>
          <w:p w14:paraId="18E1B78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65.804</w:t>
            </w:r>
          </w:p>
        </w:tc>
        <w:tc>
          <w:tcPr>
            <w:tcW w:w="222" w:type="dxa"/>
            <w:vAlign w:val="center"/>
            <w:hideMark/>
          </w:tcPr>
          <w:p w14:paraId="2649DA55" w14:textId="77777777" w:rsidR="00402A13" w:rsidRPr="00101BCC" w:rsidRDefault="00402A13" w:rsidP="00BF48F5">
            <w:pPr>
              <w:rPr>
                <w:sz w:val="20"/>
                <w:szCs w:val="20"/>
              </w:rPr>
            </w:pPr>
          </w:p>
        </w:tc>
      </w:tr>
      <w:tr w:rsidR="00402A13" w:rsidRPr="00101BCC" w14:paraId="5E3080A6" w14:textId="77777777" w:rsidTr="00BF48F5">
        <w:trPr>
          <w:trHeight w:val="855"/>
        </w:trPr>
        <w:tc>
          <w:tcPr>
            <w:tcW w:w="738" w:type="dxa"/>
            <w:tcBorders>
              <w:top w:val="nil"/>
              <w:left w:val="single" w:sz="4" w:space="0" w:color="auto"/>
              <w:bottom w:val="single" w:sz="4" w:space="0" w:color="auto"/>
              <w:right w:val="single" w:sz="4" w:space="0" w:color="auto"/>
            </w:tcBorders>
            <w:noWrap/>
            <w:vAlign w:val="center"/>
            <w:hideMark/>
          </w:tcPr>
          <w:p w14:paraId="79C3223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w:t>
            </w:r>
          </w:p>
        </w:tc>
        <w:tc>
          <w:tcPr>
            <w:tcW w:w="1317" w:type="dxa"/>
            <w:tcBorders>
              <w:top w:val="nil"/>
              <w:left w:val="nil"/>
              <w:bottom w:val="single" w:sz="4" w:space="0" w:color="auto"/>
              <w:right w:val="single" w:sz="4" w:space="0" w:color="auto"/>
            </w:tcBorders>
            <w:vAlign w:val="center"/>
            <w:hideMark/>
          </w:tcPr>
          <w:p w14:paraId="4E057FD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1-1184</w:t>
            </w:r>
          </w:p>
        </w:tc>
        <w:tc>
          <w:tcPr>
            <w:tcW w:w="2865" w:type="dxa"/>
            <w:tcBorders>
              <w:top w:val="nil"/>
              <w:left w:val="nil"/>
              <w:bottom w:val="single" w:sz="4" w:space="0" w:color="auto"/>
              <w:right w:val="single" w:sz="4" w:space="0" w:color="auto"/>
            </w:tcBorders>
            <w:vAlign w:val="center"/>
            <w:hideMark/>
          </w:tcPr>
          <w:p w14:paraId="440704F2"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Հողի</w:t>
            </w:r>
            <w:r w:rsidRPr="00101BCC">
              <w:rPr>
                <w:rFonts w:ascii="Arial Armenian" w:hAnsi="Arial Armenian" w:cs="Arial"/>
                <w:sz w:val="22"/>
                <w:szCs w:val="22"/>
              </w:rPr>
              <w:t xml:space="preserve"> </w:t>
            </w:r>
            <w:r w:rsidRPr="00101BCC">
              <w:rPr>
                <w:rFonts w:ascii="Sylfaen" w:hAnsi="Sylfaen" w:cs="Sylfaen"/>
                <w:sz w:val="22"/>
                <w:szCs w:val="22"/>
              </w:rPr>
              <w:t>խտացում</w:t>
            </w:r>
            <w:r w:rsidRPr="00101BCC">
              <w:rPr>
                <w:rFonts w:ascii="Arial Armenian" w:hAnsi="Arial Armenian" w:cs="Arial"/>
                <w:sz w:val="22"/>
                <w:szCs w:val="22"/>
              </w:rPr>
              <w:t xml:space="preserve"> </w:t>
            </w:r>
            <w:r w:rsidRPr="00101BCC">
              <w:rPr>
                <w:rFonts w:ascii="Sylfaen" w:hAnsi="Sylfaen" w:cs="Sylfaen"/>
                <w:sz w:val="22"/>
                <w:szCs w:val="22"/>
              </w:rPr>
              <w:t>պնևմատիկ</w:t>
            </w:r>
            <w:r w:rsidRPr="00101BCC">
              <w:rPr>
                <w:rFonts w:ascii="Arial Armenian" w:hAnsi="Arial Armenian" w:cs="Arial"/>
                <w:sz w:val="22"/>
                <w:szCs w:val="22"/>
              </w:rPr>
              <w:t xml:space="preserve"> </w:t>
            </w:r>
            <w:r w:rsidRPr="00101BCC">
              <w:rPr>
                <w:rFonts w:ascii="Sylfaen" w:hAnsi="Sylfaen" w:cs="Sylfaen"/>
                <w:sz w:val="22"/>
                <w:szCs w:val="22"/>
              </w:rPr>
              <w:t>խցաններով</w:t>
            </w:r>
            <w:r w:rsidRPr="00101BCC">
              <w:rPr>
                <w:rFonts w:ascii="Arial Armenian" w:hAnsi="Arial Armenian" w:cs="Arial"/>
                <w:sz w:val="22"/>
                <w:szCs w:val="22"/>
              </w:rPr>
              <w:t xml:space="preserve">. 1, 2 </w:t>
            </w:r>
            <w:r w:rsidRPr="00101BCC">
              <w:rPr>
                <w:rFonts w:ascii="Sylfaen" w:hAnsi="Sylfaen" w:cs="Sylfaen"/>
                <w:sz w:val="22"/>
                <w:szCs w:val="22"/>
              </w:rPr>
              <w:t>խմբերի</w:t>
            </w:r>
            <w:r w:rsidRPr="00101BCC">
              <w:rPr>
                <w:rFonts w:ascii="Arial Armenian" w:hAnsi="Arial Armenian" w:cs="Arial"/>
                <w:sz w:val="22"/>
                <w:szCs w:val="22"/>
              </w:rPr>
              <w:t xml:space="preserve"> </w:t>
            </w:r>
            <w:r w:rsidRPr="00101BCC">
              <w:rPr>
                <w:rFonts w:ascii="Sylfaen" w:hAnsi="Sylfaen" w:cs="Sylfaen"/>
                <w:sz w:val="22"/>
                <w:szCs w:val="22"/>
              </w:rPr>
              <w:t>հողեր</w:t>
            </w:r>
            <w:r w:rsidRPr="00101BCC">
              <w:rPr>
                <w:rFonts w:ascii="Arial Armenian" w:hAnsi="Arial Armenian" w:cs="Arial"/>
                <w:sz w:val="22"/>
                <w:szCs w:val="22"/>
              </w:rPr>
              <w:t xml:space="preserve"> /</w:t>
            </w:r>
            <w:r w:rsidRPr="00101BCC">
              <w:rPr>
                <w:rFonts w:ascii="Calibri" w:hAnsi="Calibri" w:cs="Calibri"/>
                <w:sz w:val="22"/>
                <w:szCs w:val="22"/>
              </w:rPr>
              <w:t>УПЛОТНЕНИЕ</w:t>
            </w:r>
            <w:r w:rsidRPr="00101BCC">
              <w:rPr>
                <w:rFonts w:ascii="Arial Armenian" w:hAnsi="Arial Armenian" w:cs="Arial"/>
                <w:sz w:val="22"/>
                <w:szCs w:val="22"/>
              </w:rPr>
              <w:t xml:space="preserve"> </w:t>
            </w:r>
            <w:r w:rsidRPr="00101BCC">
              <w:rPr>
                <w:rFonts w:ascii="Calibri" w:hAnsi="Calibri" w:cs="Calibri"/>
                <w:sz w:val="22"/>
                <w:szCs w:val="22"/>
              </w:rPr>
              <w:t>ГРУНТА</w:t>
            </w:r>
            <w:r w:rsidRPr="00101BCC">
              <w:rPr>
                <w:rFonts w:ascii="Arial Armenian" w:hAnsi="Arial Armenian" w:cs="Arial"/>
                <w:sz w:val="22"/>
                <w:szCs w:val="22"/>
              </w:rPr>
              <w:t xml:space="preserve"> </w:t>
            </w:r>
            <w:r w:rsidRPr="00101BCC">
              <w:rPr>
                <w:rFonts w:ascii="Calibri" w:hAnsi="Calibri" w:cs="Calibri"/>
                <w:sz w:val="22"/>
                <w:szCs w:val="22"/>
              </w:rPr>
              <w:t>ПНЕВМАТИЧЕСКИМИ</w:t>
            </w:r>
            <w:r w:rsidRPr="00101BCC">
              <w:rPr>
                <w:rFonts w:ascii="Arial Armenian" w:hAnsi="Arial Armenian" w:cs="Arial"/>
                <w:sz w:val="22"/>
                <w:szCs w:val="22"/>
              </w:rPr>
              <w:t xml:space="preserve"> </w:t>
            </w:r>
            <w:r w:rsidRPr="00101BCC">
              <w:rPr>
                <w:rFonts w:ascii="Calibri" w:hAnsi="Calibri" w:cs="Calibri"/>
                <w:sz w:val="22"/>
                <w:szCs w:val="22"/>
              </w:rPr>
              <w:t>ТРАМБОВКАМИ</w:t>
            </w:r>
            <w:r w:rsidRPr="00101BCC">
              <w:rPr>
                <w:rFonts w:ascii="Arial Armenian" w:hAnsi="Arial Armenian" w:cs="Arial"/>
                <w:sz w:val="22"/>
                <w:szCs w:val="22"/>
              </w:rPr>
              <w:t xml:space="preserve">: </w:t>
            </w:r>
            <w:r w:rsidRPr="00101BCC">
              <w:rPr>
                <w:rFonts w:ascii="Calibri" w:hAnsi="Calibri" w:cs="Calibri"/>
                <w:sz w:val="22"/>
                <w:szCs w:val="22"/>
              </w:rPr>
              <w:t>ГРУНТЫ</w:t>
            </w:r>
            <w:r w:rsidRPr="00101BCC">
              <w:rPr>
                <w:rFonts w:ascii="Arial Armenian" w:hAnsi="Arial Armenian" w:cs="Arial"/>
                <w:sz w:val="22"/>
                <w:szCs w:val="22"/>
              </w:rPr>
              <w:t xml:space="preserve"> 1,2 </w:t>
            </w:r>
            <w:r w:rsidRPr="00101BCC">
              <w:rPr>
                <w:rFonts w:ascii="Calibri" w:hAnsi="Calibri" w:cs="Calibri"/>
                <w:sz w:val="22"/>
                <w:szCs w:val="22"/>
              </w:rPr>
              <w:t>ГРУПП</w:t>
            </w:r>
          </w:p>
        </w:tc>
        <w:tc>
          <w:tcPr>
            <w:tcW w:w="1278" w:type="dxa"/>
            <w:tcBorders>
              <w:top w:val="nil"/>
              <w:left w:val="nil"/>
              <w:bottom w:val="single" w:sz="4" w:space="0" w:color="auto"/>
              <w:right w:val="single" w:sz="4" w:space="0" w:color="auto"/>
            </w:tcBorders>
            <w:vAlign w:val="center"/>
            <w:hideMark/>
          </w:tcPr>
          <w:p w14:paraId="5C559293"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59E5095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17.94</w:t>
            </w:r>
          </w:p>
        </w:tc>
        <w:tc>
          <w:tcPr>
            <w:tcW w:w="1418" w:type="dxa"/>
            <w:tcBorders>
              <w:top w:val="nil"/>
              <w:left w:val="nil"/>
              <w:bottom w:val="single" w:sz="4" w:space="0" w:color="auto"/>
              <w:right w:val="single" w:sz="4" w:space="0" w:color="auto"/>
            </w:tcBorders>
            <w:noWrap/>
            <w:vAlign w:val="center"/>
            <w:hideMark/>
          </w:tcPr>
          <w:p w14:paraId="42A5073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0.0351</w:t>
            </w:r>
          </w:p>
        </w:tc>
        <w:tc>
          <w:tcPr>
            <w:tcW w:w="1847" w:type="dxa"/>
            <w:tcBorders>
              <w:top w:val="nil"/>
              <w:left w:val="nil"/>
              <w:bottom w:val="single" w:sz="4" w:space="0" w:color="auto"/>
              <w:right w:val="single" w:sz="4" w:space="0" w:color="auto"/>
            </w:tcBorders>
            <w:vAlign w:val="center"/>
            <w:hideMark/>
          </w:tcPr>
          <w:p w14:paraId="50124E9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0.630</w:t>
            </w:r>
          </w:p>
        </w:tc>
        <w:tc>
          <w:tcPr>
            <w:tcW w:w="222" w:type="dxa"/>
            <w:vAlign w:val="center"/>
            <w:hideMark/>
          </w:tcPr>
          <w:p w14:paraId="695E3552" w14:textId="77777777" w:rsidR="00402A13" w:rsidRPr="00101BCC" w:rsidRDefault="00402A13" w:rsidP="00BF48F5">
            <w:pPr>
              <w:rPr>
                <w:sz w:val="20"/>
                <w:szCs w:val="20"/>
              </w:rPr>
            </w:pPr>
          </w:p>
        </w:tc>
      </w:tr>
      <w:tr w:rsidR="00402A13" w:rsidRPr="00101BCC" w14:paraId="6F46C917" w14:textId="77777777" w:rsidTr="00BF48F5">
        <w:trPr>
          <w:trHeight w:val="570"/>
        </w:trPr>
        <w:tc>
          <w:tcPr>
            <w:tcW w:w="738" w:type="dxa"/>
            <w:tcBorders>
              <w:top w:val="nil"/>
              <w:left w:val="single" w:sz="4" w:space="0" w:color="auto"/>
              <w:bottom w:val="single" w:sz="4" w:space="0" w:color="auto"/>
              <w:right w:val="single" w:sz="4" w:space="0" w:color="auto"/>
            </w:tcBorders>
            <w:noWrap/>
            <w:vAlign w:val="center"/>
            <w:hideMark/>
          </w:tcPr>
          <w:p w14:paraId="05C455C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w:t>
            </w:r>
          </w:p>
        </w:tc>
        <w:tc>
          <w:tcPr>
            <w:tcW w:w="1317" w:type="dxa"/>
            <w:tcBorders>
              <w:top w:val="nil"/>
              <w:left w:val="nil"/>
              <w:bottom w:val="single" w:sz="4" w:space="0" w:color="auto"/>
              <w:right w:val="single" w:sz="4" w:space="0" w:color="auto"/>
            </w:tcBorders>
            <w:vAlign w:val="center"/>
            <w:hideMark/>
          </w:tcPr>
          <w:p w14:paraId="581C1F6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1-1593</w:t>
            </w:r>
          </w:p>
        </w:tc>
        <w:tc>
          <w:tcPr>
            <w:tcW w:w="2865" w:type="dxa"/>
            <w:tcBorders>
              <w:top w:val="nil"/>
              <w:left w:val="nil"/>
              <w:bottom w:val="single" w:sz="4" w:space="0" w:color="auto"/>
              <w:right w:val="single" w:sz="4" w:space="0" w:color="auto"/>
            </w:tcBorders>
            <w:vAlign w:val="center"/>
            <w:hideMark/>
          </w:tcPr>
          <w:p w14:paraId="49ED2694"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Շինարարական</w:t>
            </w:r>
            <w:r w:rsidRPr="00101BCC">
              <w:rPr>
                <w:rFonts w:ascii="Arial Armenian" w:hAnsi="Arial Armenian" w:cs="Arial"/>
                <w:sz w:val="22"/>
                <w:szCs w:val="22"/>
              </w:rPr>
              <w:t xml:space="preserve"> </w:t>
            </w:r>
            <w:r w:rsidRPr="00101BCC">
              <w:rPr>
                <w:rFonts w:ascii="Sylfaen" w:hAnsi="Sylfaen" w:cs="Sylfaen"/>
                <w:sz w:val="22"/>
                <w:szCs w:val="22"/>
              </w:rPr>
              <w:t>աղբի</w:t>
            </w:r>
            <w:r w:rsidRPr="00101BCC">
              <w:rPr>
                <w:rFonts w:ascii="Arial Armenian" w:hAnsi="Arial Armenian" w:cs="Arial"/>
                <w:sz w:val="22"/>
                <w:szCs w:val="22"/>
              </w:rPr>
              <w:t xml:space="preserve"> </w:t>
            </w:r>
            <w:r w:rsidRPr="00101BCC">
              <w:rPr>
                <w:rFonts w:ascii="Sylfaen" w:hAnsi="Sylfaen" w:cs="Sylfaen"/>
                <w:sz w:val="22"/>
                <w:szCs w:val="22"/>
              </w:rPr>
              <w:t>բեռնավորում</w:t>
            </w:r>
            <w:r w:rsidRPr="00101BCC">
              <w:rPr>
                <w:rFonts w:ascii="Arial Armenian" w:hAnsi="Arial Armenian" w:cs="Arial"/>
                <w:sz w:val="22"/>
                <w:szCs w:val="22"/>
              </w:rPr>
              <w:br/>
            </w:r>
            <w:r w:rsidRPr="00101BCC">
              <w:rPr>
                <w:rFonts w:ascii="Calibri" w:hAnsi="Calibri" w:cs="Calibri"/>
                <w:sz w:val="22"/>
                <w:szCs w:val="22"/>
              </w:rPr>
              <w:t>Погрузка</w:t>
            </w:r>
            <w:r w:rsidRPr="00101BCC">
              <w:rPr>
                <w:rFonts w:ascii="Arial Armenian" w:hAnsi="Arial Armenian" w:cs="Arial"/>
                <w:sz w:val="22"/>
                <w:szCs w:val="22"/>
              </w:rPr>
              <w:t xml:space="preserve"> </w:t>
            </w:r>
            <w:r w:rsidRPr="00101BCC">
              <w:rPr>
                <w:rFonts w:ascii="Calibri" w:hAnsi="Calibri" w:cs="Calibri"/>
                <w:sz w:val="22"/>
                <w:szCs w:val="22"/>
              </w:rPr>
              <w:t>строительного</w:t>
            </w:r>
            <w:r w:rsidRPr="00101BCC">
              <w:rPr>
                <w:rFonts w:ascii="Arial Armenian" w:hAnsi="Arial Armenian" w:cs="Arial"/>
                <w:sz w:val="22"/>
                <w:szCs w:val="22"/>
              </w:rPr>
              <w:t xml:space="preserve"> </w:t>
            </w:r>
            <w:r w:rsidRPr="00101BCC">
              <w:rPr>
                <w:rFonts w:ascii="Calibri" w:hAnsi="Calibri" w:cs="Calibri"/>
                <w:sz w:val="22"/>
                <w:szCs w:val="22"/>
              </w:rPr>
              <w:t>мусора</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29EDE125"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25E3191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17.94</w:t>
            </w:r>
          </w:p>
        </w:tc>
        <w:tc>
          <w:tcPr>
            <w:tcW w:w="1418" w:type="dxa"/>
            <w:tcBorders>
              <w:top w:val="nil"/>
              <w:left w:val="nil"/>
              <w:bottom w:val="single" w:sz="4" w:space="0" w:color="auto"/>
              <w:right w:val="single" w:sz="4" w:space="0" w:color="auto"/>
            </w:tcBorders>
            <w:noWrap/>
            <w:vAlign w:val="center"/>
            <w:hideMark/>
          </w:tcPr>
          <w:p w14:paraId="144565B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0.873</w:t>
            </w:r>
          </w:p>
        </w:tc>
        <w:tc>
          <w:tcPr>
            <w:tcW w:w="1847" w:type="dxa"/>
            <w:tcBorders>
              <w:top w:val="nil"/>
              <w:left w:val="nil"/>
              <w:bottom w:val="single" w:sz="4" w:space="0" w:color="auto"/>
              <w:right w:val="single" w:sz="4" w:space="0" w:color="auto"/>
            </w:tcBorders>
            <w:vAlign w:val="center"/>
            <w:hideMark/>
          </w:tcPr>
          <w:p w14:paraId="455CBED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15.662</w:t>
            </w:r>
          </w:p>
        </w:tc>
        <w:tc>
          <w:tcPr>
            <w:tcW w:w="222" w:type="dxa"/>
            <w:vAlign w:val="center"/>
            <w:hideMark/>
          </w:tcPr>
          <w:p w14:paraId="12129E12" w14:textId="77777777" w:rsidR="00402A13" w:rsidRPr="00101BCC" w:rsidRDefault="00402A13" w:rsidP="00BF48F5">
            <w:pPr>
              <w:rPr>
                <w:sz w:val="20"/>
                <w:szCs w:val="20"/>
              </w:rPr>
            </w:pPr>
          </w:p>
        </w:tc>
      </w:tr>
      <w:tr w:rsidR="00402A13" w:rsidRPr="00101BCC" w14:paraId="1D5E5ED4" w14:textId="77777777" w:rsidTr="00BF48F5">
        <w:trPr>
          <w:trHeight w:val="570"/>
        </w:trPr>
        <w:tc>
          <w:tcPr>
            <w:tcW w:w="738" w:type="dxa"/>
            <w:tcBorders>
              <w:top w:val="nil"/>
              <w:left w:val="single" w:sz="4" w:space="0" w:color="auto"/>
              <w:bottom w:val="single" w:sz="4" w:space="0" w:color="auto"/>
              <w:right w:val="single" w:sz="4" w:space="0" w:color="auto"/>
            </w:tcBorders>
            <w:noWrap/>
            <w:vAlign w:val="center"/>
            <w:hideMark/>
          </w:tcPr>
          <w:p w14:paraId="099D6C2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w:t>
            </w:r>
          </w:p>
        </w:tc>
        <w:tc>
          <w:tcPr>
            <w:tcW w:w="1317" w:type="dxa"/>
            <w:tcBorders>
              <w:top w:val="nil"/>
              <w:left w:val="nil"/>
              <w:bottom w:val="single" w:sz="4" w:space="0" w:color="auto"/>
              <w:right w:val="single" w:sz="4" w:space="0" w:color="auto"/>
            </w:tcBorders>
            <w:vAlign w:val="center"/>
            <w:hideMark/>
          </w:tcPr>
          <w:p w14:paraId="774B8E5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310-13</w:t>
            </w:r>
          </w:p>
        </w:tc>
        <w:tc>
          <w:tcPr>
            <w:tcW w:w="2865" w:type="dxa"/>
            <w:tcBorders>
              <w:top w:val="nil"/>
              <w:left w:val="nil"/>
              <w:bottom w:val="single" w:sz="4" w:space="0" w:color="auto"/>
              <w:right w:val="single" w:sz="4" w:space="0" w:color="auto"/>
            </w:tcBorders>
            <w:vAlign w:val="center"/>
            <w:hideMark/>
          </w:tcPr>
          <w:p w14:paraId="28A0FFA5"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Տեղափոխում</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13 </w:t>
            </w:r>
            <w:r w:rsidRPr="00101BCC">
              <w:rPr>
                <w:rFonts w:ascii="Sylfaen" w:hAnsi="Sylfaen" w:cs="Sylfaen"/>
                <w:sz w:val="22"/>
                <w:szCs w:val="22"/>
              </w:rPr>
              <w:t>կմ</w:t>
            </w:r>
            <w:r w:rsidRPr="00101BCC">
              <w:rPr>
                <w:rFonts w:ascii="Arial Armenian" w:hAnsi="Arial Armenian" w:cs="Arial"/>
                <w:sz w:val="22"/>
                <w:szCs w:val="22"/>
              </w:rPr>
              <w:br/>
            </w:r>
            <w:r w:rsidRPr="00101BCC">
              <w:rPr>
                <w:rFonts w:ascii="Calibri" w:hAnsi="Calibri" w:cs="Calibri"/>
                <w:sz w:val="22"/>
                <w:szCs w:val="22"/>
              </w:rPr>
              <w:t>Перевозка</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13 </w:t>
            </w:r>
            <w:r w:rsidRPr="00101BCC">
              <w:rPr>
                <w:rFonts w:ascii="Calibri" w:hAnsi="Calibri" w:cs="Calibri"/>
                <w:sz w:val="22"/>
                <w:szCs w:val="22"/>
              </w:rPr>
              <w:t>км</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437C149D"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տոննա</w:t>
            </w:r>
            <w:r w:rsidRPr="00101BCC">
              <w:rPr>
                <w:rFonts w:ascii="Arial Armenian" w:hAnsi="Arial Armenian" w:cs="Arial"/>
                <w:sz w:val="22"/>
                <w:szCs w:val="22"/>
              </w:rPr>
              <w:t xml:space="preserve"> </w:t>
            </w:r>
            <w:r w:rsidRPr="00101BCC">
              <w:rPr>
                <w:rFonts w:ascii="Calibri" w:hAnsi="Calibri" w:cs="Calibri"/>
                <w:sz w:val="22"/>
                <w:szCs w:val="22"/>
              </w:rPr>
              <w:t>тонна</w:t>
            </w:r>
          </w:p>
        </w:tc>
        <w:tc>
          <w:tcPr>
            <w:tcW w:w="1517" w:type="dxa"/>
            <w:tcBorders>
              <w:top w:val="nil"/>
              <w:left w:val="nil"/>
              <w:bottom w:val="single" w:sz="4" w:space="0" w:color="auto"/>
              <w:right w:val="single" w:sz="4" w:space="0" w:color="auto"/>
            </w:tcBorders>
            <w:noWrap/>
            <w:vAlign w:val="center"/>
            <w:hideMark/>
          </w:tcPr>
          <w:p w14:paraId="0A2FA34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32.292</w:t>
            </w:r>
          </w:p>
        </w:tc>
        <w:tc>
          <w:tcPr>
            <w:tcW w:w="1418" w:type="dxa"/>
            <w:tcBorders>
              <w:top w:val="nil"/>
              <w:left w:val="nil"/>
              <w:bottom w:val="single" w:sz="4" w:space="0" w:color="auto"/>
              <w:right w:val="single" w:sz="4" w:space="0" w:color="auto"/>
            </w:tcBorders>
            <w:noWrap/>
            <w:vAlign w:val="center"/>
            <w:hideMark/>
          </w:tcPr>
          <w:p w14:paraId="609899C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3.71</w:t>
            </w:r>
          </w:p>
        </w:tc>
        <w:tc>
          <w:tcPr>
            <w:tcW w:w="1847" w:type="dxa"/>
            <w:tcBorders>
              <w:top w:val="nil"/>
              <w:left w:val="nil"/>
              <w:bottom w:val="single" w:sz="4" w:space="0" w:color="auto"/>
              <w:right w:val="single" w:sz="4" w:space="0" w:color="auto"/>
            </w:tcBorders>
            <w:vAlign w:val="center"/>
            <w:hideMark/>
          </w:tcPr>
          <w:p w14:paraId="594FB10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119.803</w:t>
            </w:r>
          </w:p>
        </w:tc>
        <w:tc>
          <w:tcPr>
            <w:tcW w:w="222" w:type="dxa"/>
            <w:vAlign w:val="center"/>
            <w:hideMark/>
          </w:tcPr>
          <w:p w14:paraId="6147DFB7" w14:textId="77777777" w:rsidR="00402A13" w:rsidRPr="00101BCC" w:rsidRDefault="00402A13" w:rsidP="00BF48F5">
            <w:pPr>
              <w:rPr>
                <w:sz w:val="20"/>
                <w:szCs w:val="20"/>
              </w:rPr>
            </w:pPr>
          </w:p>
        </w:tc>
      </w:tr>
      <w:tr w:rsidR="00402A13" w:rsidRPr="00101BCC" w14:paraId="6925B135" w14:textId="77777777" w:rsidTr="00BF48F5">
        <w:trPr>
          <w:trHeight w:val="1140"/>
        </w:trPr>
        <w:tc>
          <w:tcPr>
            <w:tcW w:w="738" w:type="dxa"/>
            <w:tcBorders>
              <w:top w:val="nil"/>
              <w:left w:val="single" w:sz="4" w:space="0" w:color="auto"/>
              <w:bottom w:val="nil"/>
              <w:right w:val="single" w:sz="4" w:space="0" w:color="auto"/>
            </w:tcBorders>
            <w:noWrap/>
            <w:vAlign w:val="center"/>
            <w:hideMark/>
          </w:tcPr>
          <w:p w14:paraId="48689B5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w:t>
            </w:r>
          </w:p>
        </w:tc>
        <w:tc>
          <w:tcPr>
            <w:tcW w:w="1317" w:type="dxa"/>
            <w:tcBorders>
              <w:top w:val="nil"/>
              <w:left w:val="nil"/>
              <w:bottom w:val="nil"/>
              <w:right w:val="single" w:sz="4" w:space="0" w:color="auto"/>
            </w:tcBorders>
            <w:vAlign w:val="center"/>
            <w:hideMark/>
          </w:tcPr>
          <w:p w14:paraId="701C5EE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27-312</w:t>
            </w:r>
          </w:p>
        </w:tc>
        <w:tc>
          <w:tcPr>
            <w:tcW w:w="2865" w:type="dxa"/>
            <w:tcBorders>
              <w:top w:val="nil"/>
              <w:left w:val="nil"/>
              <w:bottom w:val="nil"/>
              <w:right w:val="single" w:sz="4" w:space="0" w:color="auto"/>
            </w:tcBorders>
            <w:vAlign w:val="center"/>
            <w:hideMark/>
          </w:tcPr>
          <w:p w14:paraId="0B70A466"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Հողային</w:t>
            </w:r>
            <w:r w:rsidRPr="00101BCC">
              <w:rPr>
                <w:rFonts w:ascii="Arial Armenian" w:hAnsi="Arial Armenian" w:cs="Arial"/>
                <w:sz w:val="22"/>
                <w:szCs w:val="22"/>
              </w:rPr>
              <w:t xml:space="preserve"> </w:t>
            </w:r>
            <w:r w:rsidRPr="00101BCC">
              <w:rPr>
                <w:rFonts w:ascii="Sylfaen" w:hAnsi="Sylfaen" w:cs="Sylfaen"/>
                <w:sz w:val="22"/>
                <w:szCs w:val="22"/>
              </w:rPr>
              <w:t>շերտում</w:t>
            </w:r>
            <w:r w:rsidRPr="00101BCC">
              <w:rPr>
                <w:rFonts w:ascii="Arial Armenian" w:hAnsi="Arial Armenian" w:cs="Arial"/>
                <w:sz w:val="22"/>
                <w:szCs w:val="22"/>
              </w:rPr>
              <w:t xml:space="preserve"> </w:t>
            </w:r>
            <w:r w:rsidRPr="00101BCC">
              <w:rPr>
                <w:rFonts w:ascii="Sylfaen" w:hAnsi="Sylfaen" w:cs="Sylfaen"/>
                <w:sz w:val="22"/>
                <w:szCs w:val="22"/>
              </w:rPr>
              <w:t>ոչ</w:t>
            </w:r>
            <w:r w:rsidRPr="00101BCC">
              <w:rPr>
                <w:rFonts w:ascii="Arial Armenian" w:hAnsi="Arial Armenian" w:cs="Arial"/>
                <w:sz w:val="22"/>
                <w:szCs w:val="22"/>
              </w:rPr>
              <w:t xml:space="preserve"> </w:t>
            </w:r>
            <w:r w:rsidRPr="00101BCC">
              <w:rPr>
                <w:rFonts w:ascii="Sylfaen" w:hAnsi="Sylfaen" w:cs="Sylfaen"/>
                <w:sz w:val="22"/>
                <w:szCs w:val="22"/>
              </w:rPr>
              <w:t>հյուսված</w:t>
            </w:r>
            <w:r w:rsidRPr="00101BCC">
              <w:rPr>
                <w:rFonts w:ascii="Arial Armenian" w:hAnsi="Arial Armenian" w:cs="Arial"/>
                <w:sz w:val="22"/>
                <w:szCs w:val="22"/>
              </w:rPr>
              <w:t xml:space="preserve"> </w:t>
            </w:r>
            <w:r w:rsidRPr="00101BCC">
              <w:rPr>
                <w:rFonts w:ascii="Sylfaen" w:hAnsi="Sylfaen" w:cs="Sylfaen"/>
                <w:sz w:val="22"/>
                <w:szCs w:val="22"/>
              </w:rPr>
              <w:t>սինթետիկ</w:t>
            </w:r>
            <w:r w:rsidRPr="00101BCC">
              <w:rPr>
                <w:rFonts w:ascii="Arial Armenian" w:hAnsi="Arial Armenian" w:cs="Arial"/>
                <w:sz w:val="22"/>
                <w:szCs w:val="22"/>
              </w:rPr>
              <w:t xml:space="preserve"> </w:t>
            </w:r>
            <w:r w:rsidRPr="00101BCC">
              <w:rPr>
                <w:rFonts w:ascii="Sylfaen" w:hAnsi="Sylfaen" w:cs="Sylfaen"/>
                <w:sz w:val="22"/>
                <w:szCs w:val="22"/>
              </w:rPr>
              <w:t>նյութից</w:t>
            </w:r>
            <w:r w:rsidRPr="00101BCC">
              <w:rPr>
                <w:rFonts w:ascii="Arial Armenian" w:hAnsi="Arial Armenian" w:cs="Arial"/>
                <w:sz w:val="22"/>
                <w:szCs w:val="22"/>
              </w:rPr>
              <w:t xml:space="preserve"> </w:t>
            </w:r>
            <w:r w:rsidRPr="00101BCC">
              <w:rPr>
                <w:rFonts w:ascii="Sylfaen" w:hAnsi="Sylfaen" w:cs="Sylfaen"/>
                <w:sz w:val="22"/>
                <w:szCs w:val="22"/>
              </w:rPr>
              <w:t>միջշերտերի</w:t>
            </w:r>
            <w:r w:rsidRPr="00101BCC">
              <w:rPr>
                <w:rFonts w:ascii="Arial Armenian" w:hAnsi="Arial Armenian" w:cs="Arial"/>
                <w:sz w:val="22"/>
                <w:szCs w:val="22"/>
              </w:rPr>
              <w:t xml:space="preserve"> </w:t>
            </w:r>
            <w:r w:rsidRPr="00101BCC">
              <w:rPr>
                <w:rFonts w:ascii="Sylfaen" w:hAnsi="Sylfaen" w:cs="Sylfaen"/>
                <w:sz w:val="22"/>
                <w:szCs w:val="22"/>
              </w:rPr>
              <w:t>կառուցում՝</w:t>
            </w:r>
            <w:r w:rsidRPr="00101BCC">
              <w:rPr>
                <w:rFonts w:ascii="Arial Armenian" w:hAnsi="Arial Armenian" w:cs="Arial"/>
                <w:sz w:val="22"/>
                <w:szCs w:val="22"/>
              </w:rPr>
              <w:t xml:space="preserve"> </w:t>
            </w:r>
            <w:r w:rsidRPr="00101BCC">
              <w:rPr>
                <w:rFonts w:ascii="Sylfaen" w:hAnsi="Sylfaen" w:cs="Sylfaen"/>
                <w:sz w:val="22"/>
                <w:szCs w:val="22"/>
              </w:rPr>
              <w:t>պատյանում</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ПРОСЛОЕК</w:t>
            </w:r>
            <w:r w:rsidRPr="00101BCC">
              <w:rPr>
                <w:rFonts w:ascii="Arial Armenian" w:hAnsi="Arial Armenian" w:cs="Arial"/>
                <w:sz w:val="22"/>
                <w:szCs w:val="22"/>
              </w:rPr>
              <w:t xml:space="preserve"> </w:t>
            </w:r>
            <w:r w:rsidRPr="00101BCC">
              <w:rPr>
                <w:rFonts w:ascii="Calibri" w:hAnsi="Calibri" w:cs="Calibri"/>
                <w:sz w:val="22"/>
                <w:szCs w:val="22"/>
              </w:rPr>
              <w:t>ИЗ</w:t>
            </w:r>
            <w:r w:rsidRPr="00101BCC">
              <w:rPr>
                <w:rFonts w:ascii="Arial Armenian" w:hAnsi="Arial Armenian" w:cs="Arial"/>
                <w:sz w:val="22"/>
                <w:szCs w:val="22"/>
              </w:rPr>
              <w:t xml:space="preserve"> </w:t>
            </w:r>
            <w:r w:rsidRPr="00101BCC">
              <w:rPr>
                <w:rFonts w:ascii="Calibri" w:hAnsi="Calibri" w:cs="Calibri"/>
                <w:sz w:val="22"/>
                <w:szCs w:val="22"/>
              </w:rPr>
              <w:lastRenderedPageBreak/>
              <w:t>НЕТКАНОГО</w:t>
            </w:r>
            <w:r w:rsidRPr="00101BCC">
              <w:rPr>
                <w:rFonts w:ascii="Arial Armenian" w:hAnsi="Arial Armenian" w:cs="Arial"/>
                <w:sz w:val="22"/>
                <w:szCs w:val="22"/>
              </w:rPr>
              <w:t xml:space="preserve"> </w:t>
            </w:r>
            <w:r w:rsidRPr="00101BCC">
              <w:rPr>
                <w:rFonts w:ascii="Calibri" w:hAnsi="Calibri" w:cs="Calibri"/>
                <w:sz w:val="22"/>
                <w:szCs w:val="22"/>
              </w:rPr>
              <w:t>СИНТЕТИЧЕСКОГО</w:t>
            </w:r>
            <w:r w:rsidRPr="00101BCC">
              <w:rPr>
                <w:rFonts w:ascii="Arial Armenian" w:hAnsi="Arial Armenian" w:cs="Arial"/>
                <w:sz w:val="22"/>
                <w:szCs w:val="22"/>
              </w:rPr>
              <w:t xml:space="preserve"> </w:t>
            </w:r>
            <w:r w:rsidRPr="00101BCC">
              <w:rPr>
                <w:rFonts w:ascii="Calibri" w:hAnsi="Calibri" w:cs="Calibri"/>
                <w:sz w:val="22"/>
                <w:szCs w:val="22"/>
              </w:rPr>
              <w:t>МАТЕРИАЛА</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ЗЕМЛЯНОМ</w:t>
            </w:r>
            <w:r w:rsidRPr="00101BCC">
              <w:rPr>
                <w:rFonts w:ascii="Arial Armenian" w:hAnsi="Arial Armenian" w:cs="Arial"/>
                <w:sz w:val="22"/>
                <w:szCs w:val="22"/>
              </w:rPr>
              <w:t xml:space="preserve"> </w:t>
            </w:r>
            <w:r w:rsidRPr="00101BCC">
              <w:rPr>
                <w:rFonts w:ascii="Calibri" w:hAnsi="Calibri" w:cs="Calibri"/>
                <w:sz w:val="22"/>
                <w:szCs w:val="22"/>
              </w:rPr>
              <w:t>ПОЛОТНЕ</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ОБОЙМЕ</w:t>
            </w:r>
          </w:p>
        </w:tc>
        <w:tc>
          <w:tcPr>
            <w:tcW w:w="1278" w:type="dxa"/>
            <w:tcBorders>
              <w:top w:val="nil"/>
              <w:left w:val="nil"/>
              <w:bottom w:val="single" w:sz="4" w:space="0" w:color="auto"/>
              <w:right w:val="single" w:sz="4" w:space="0" w:color="auto"/>
            </w:tcBorders>
            <w:vAlign w:val="center"/>
            <w:hideMark/>
          </w:tcPr>
          <w:p w14:paraId="7B5F9B9E"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lastRenderedPageBreak/>
              <w:t>մ</w:t>
            </w:r>
            <w:r w:rsidRPr="00101BCC">
              <w:rPr>
                <w:rFonts w:ascii="Arial Armenian" w:hAnsi="Arial Armenian" w:cs="Arial"/>
                <w:sz w:val="22"/>
                <w:szCs w:val="22"/>
              </w:rPr>
              <w:t xml:space="preserve"> </w:t>
            </w:r>
            <w:r w:rsidRPr="00101BCC">
              <w:rPr>
                <w:rFonts w:ascii="Calibri" w:hAnsi="Calibri" w:cs="Calibri"/>
                <w:sz w:val="22"/>
                <w:szCs w:val="22"/>
              </w:rPr>
              <w:t>м</w:t>
            </w:r>
          </w:p>
        </w:tc>
        <w:tc>
          <w:tcPr>
            <w:tcW w:w="1517" w:type="dxa"/>
            <w:tcBorders>
              <w:top w:val="nil"/>
              <w:left w:val="nil"/>
              <w:bottom w:val="single" w:sz="4" w:space="0" w:color="auto"/>
              <w:right w:val="single" w:sz="4" w:space="0" w:color="auto"/>
            </w:tcBorders>
            <w:noWrap/>
            <w:vAlign w:val="center"/>
            <w:hideMark/>
          </w:tcPr>
          <w:p w14:paraId="1DE1EFF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39</w:t>
            </w:r>
          </w:p>
        </w:tc>
        <w:tc>
          <w:tcPr>
            <w:tcW w:w="1418" w:type="dxa"/>
            <w:tcBorders>
              <w:top w:val="nil"/>
              <w:left w:val="nil"/>
              <w:bottom w:val="single" w:sz="4" w:space="0" w:color="auto"/>
              <w:right w:val="single" w:sz="4" w:space="0" w:color="auto"/>
            </w:tcBorders>
            <w:noWrap/>
            <w:vAlign w:val="center"/>
            <w:hideMark/>
          </w:tcPr>
          <w:p w14:paraId="7FBEA79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0.201</w:t>
            </w:r>
          </w:p>
        </w:tc>
        <w:tc>
          <w:tcPr>
            <w:tcW w:w="1847" w:type="dxa"/>
            <w:tcBorders>
              <w:top w:val="nil"/>
              <w:left w:val="nil"/>
              <w:bottom w:val="single" w:sz="4" w:space="0" w:color="auto"/>
              <w:right w:val="single" w:sz="4" w:space="0" w:color="auto"/>
            </w:tcBorders>
            <w:vAlign w:val="center"/>
            <w:hideMark/>
          </w:tcPr>
          <w:p w14:paraId="50316C0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7.839</w:t>
            </w:r>
          </w:p>
        </w:tc>
        <w:tc>
          <w:tcPr>
            <w:tcW w:w="222" w:type="dxa"/>
            <w:vAlign w:val="center"/>
            <w:hideMark/>
          </w:tcPr>
          <w:p w14:paraId="13095C46" w14:textId="77777777" w:rsidR="00402A13" w:rsidRPr="00101BCC" w:rsidRDefault="00402A13" w:rsidP="00BF48F5">
            <w:pPr>
              <w:rPr>
                <w:sz w:val="20"/>
                <w:szCs w:val="20"/>
              </w:rPr>
            </w:pPr>
          </w:p>
        </w:tc>
      </w:tr>
      <w:tr w:rsidR="00402A13" w:rsidRPr="00101BCC" w14:paraId="369E9146" w14:textId="77777777" w:rsidTr="00BF48F5">
        <w:trPr>
          <w:trHeight w:val="1140"/>
        </w:trPr>
        <w:tc>
          <w:tcPr>
            <w:tcW w:w="738" w:type="dxa"/>
            <w:tcBorders>
              <w:top w:val="single" w:sz="4" w:space="0" w:color="auto"/>
              <w:left w:val="single" w:sz="4" w:space="0" w:color="auto"/>
              <w:bottom w:val="nil"/>
              <w:right w:val="single" w:sz="4" w:space="0" w:color="auto"/>
            </w:tcBorders>
            <w:noWrap/>
            <w:vAlign w:val="center"/>
            <w:hideMark/>
          </w:tcPr>
          <w:p w14:paraId="660C3EE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w:t>
            </w:r>
          </w:p>
        </w:tc>
        <w:tc>
          <w:tcPr>
            <w:tcW w:w="1317" w:type="dxa"/>
            <w:tcBorders>
              <w:top w:val="single" w:sz="4" w:space="0" w:color="auto"/>
              <w:left w:val="nil"/>
              <w:bottom w:val="nil"/>
              <w:right w:val="single" w:sz="4" w:space="0" w:color="auto"/>
            </w:tcBorders>
            <w:vAlign w:val="center"/>
            <w:hideMark/>
          </w:tcPr>
          <w:p w14:paraId="7ED61F6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27-22</w:t>
            </w:r>
          </w:p>
        </w:tc>
        <w:tc>
          <w:tcPr>
            <w:tcW w:w="2865" w:type="dxa"/>
            <w:tcBorders>
              <w:top w:val="single" w:sz="4" w:space="0" w:color="auto"/>
              <w:left w:val="nil"/>
              <w:bottom w:val="nil"/>
              <w:right w:val="single" w:sz="4" w:space="0" w:color="auto"/>
            </w:tcBorders>
            <w:vAlign w:val="center"/>
            <w:hideMark/>
          </w:tcPr>
          <w:p w14:paraId="777F7314"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Հիմքերի</w:t>
            </w:r>
            <w:r w:rsidRPr="00101BCC">
              <w:rPr>
                <w:rFonts w:ascii="Arial Armenian" w:hAnsi="Arial Armenian" w:cs="Arial"/>
                <w:sz w:val="22"/>
                <w:szCs w:val="22"/>
              </w:rPr>
              <w:t xml:space="preserve"> </w:t>
            </w:r>
            <w:r w:rsidRPr="00101BCC">
              <w:rPr>
                <w:rFonts w:ascii="Sylfaen" w:hAnsi="Sylfaen" w:cs="Sylfaen"/>
                <w:sz w:val="22"/>
                <w:szCs w:val="22"/>
              </w:rPr>
              <w:t>տակ</w:t>
            </w:r>
            <w:r w:rsidRPr="00101BCC">
              <w:rPr>
                <w:rFonts w:ascii="Arial Armenian" w:hAnsi="Arial Armenian" w:cs="Arial"/>
                <w:sz w:val="22"/>
                <w:szCs w:val="22"/>
              </w:rPr>
              <w:t xml:space="preserve"> </w:t>
            </w:r>
            <w:r w:rsidRPr="00101BCC">
              <w:rPr>
                <w:rFonts w:ascii="Sylfaen" w:hAnsi="Sylfaen" w:cs="Sylfaen"/>
                <w:sz w:val="22"/>
                <w:szCs w:val="22"/>
              </w:rPr>
              <w:t>պատրաստող</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հարթեցնող</w:t>
            </w:r>
            <w:r w:rsidRPr="00101BCC">
              <w:rPr>
                <w:rFonts w:ascii="Arial Armenian" w:hAnsi="Arial Armenian" w:cs="Arial"/>
                <w:sz w:val="22"/>
                <w:szCs w:val="22"/>
              </w:rPr>
              <w:t xml:space="preserve"> </w:t>
            </w:r>
            <w:r w:rsidRPr="00101BCC">
              <w:rPr>
                <w:rFonts w:ascii="Sylfaen" w:hAnsi="Sylfaen" w:cs="Sylfaen"/>
                <w:sz w:val="22"/>
                <w:szCs w:val="22"/>
              </w:rPr>
              <w:t>շերտերի</w:t>
            </w:r>
            <w:r w:rsidRPr="00101BCC">
              <w:rPr>
                <w:rFonts w:ascii="Arial Armenian" w:hAnsi="Arial Armenian" w:cs="Arial"/>
                <w:sz w:val="22"/>
                <w:szCs w:val="22"/>
              </w:rPr>
              <w:t xml:space="preserve"> </w:t>
            </w:r>
            <w:r w:rsidRPr="00101BCC">
              <w:rPr>
                <w:rFonts w:ascii="Sylfaen" w:hAnsi="Sylfaen" w:cs="Sylfaen"/>
                <w:sz w:val="22"/>
                <w:szCs w:val="22"/>
              </w:rPr>
              <w:t>կառուցում՝</w:t>
            </w:r>
            <w:r w:rsidRPr="00101BCC">
              <w:rPr>
                <w:rFonts w:ascii="Arial Armenian" w:hAnsi="Arial Armenian" w:cs="Arial"/>
                <w:sz w:val="22"/>
                <w:szCs w:val="22"/>
              </w:rPr>
              <w:t xml:space="preserve"> </w:t>
            </w:r>
            <w:r w:rsidRPr="00101BCC">
              <w:rPr>
                <w:rFonts w:ascii="Sylfaen" w:hAnsi="Sylfaen" w:cs="Sylfaen"/>
                <w:sz w:val="22"/>
                <w:szCs w:val="22"/>
              </w:rPr>
              <w:t>խճից</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подстилающих</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выравнивающих</w:t>
            </w:r>
            <w:r w:rsidRPr="00101BCC">
              <w:rPr>
                <w:rFonts w:ascii="Arial Armenian" w:hAnsi="Arial Armenian" w:cs="Arial"/>
                <w:sz w:val="22"/>
                <w:szCs w:val="22"/>
              </w:rPr>
              <w:t xml:space="preserve"> </w:t>
            </w:r>
            <w:r w:rsidRPr="00101BCC">
              <w:rPr>
                <w:rFonts w:ascii="Calibri" w:hAnsi="Calibri" w:cs="Calibri"/>
                <w:sz w:val="22"/>
                <w:szCs w:val="22"/>
              </w:rPr>
              <w:t>слоев</w:t>
            </w:r>
            <w:r w:rsidRPr="00101BCC">
              <w:rPr>
                <w:rFonts w:ascii="Arial Armenian" w:hAnsi="Arial Armenian" w:cs="Arial"/>
                <w:sz w:val="22"/>
                <w:szCs w:val="22"/>
              </w:rPr>
              <w:t xml:space="preserve"> </w:t>
            </w:r>
            <w:r w:rsidRPr="00101BCC">
              <w:rPr>
                <w:rFonts w:ascii="Calibri" w:hAnsi="Calibri" w:cs="Calibri"/>
                <w:sz w:val="22"/>
                <w:szCs w:val="22"/>
              </w:rPr>
              <w:t>под</w:t>
            </w:r>
            <w:r w:rsidRPr="00101BCC">
              <w:rPr>
                <w:rFonts w:ascii="Arial Armenian" w:hAnsi="Arial Armenian" w:cs="Arial"/>
                <w:sz w:val="22"/>
                <w:szCs w:val="22"/>
              </w:rPr>
              <w:t xml:space="preserve"> </w:t>
            </w:r>
            <w:r w:rsidRPr="00101BCC">
              <w:rPr>
                <w:rFonts w:ascii="Calibri" w:hAnsi="Calibri" w:cs="Calibri"/>
                <w:sz w:val="22"/>
                <w:szCs w:val="22"/>
              </w:rPr>
              <w:t>фундаменты</w:t>
            </w:r>
            <w:r w:rsidRPr="00101BCC">
              <w:rPr>
                <w:rFonts w:ascii="Arial Armenian" w:hAnsi="Arial Armenian" w:cs="Arial"/>
                <w:sz w:val="22"/>
                <w:szCs w:val="22"/>
              </w:rPr>
              <w:t xml:space="preserve"> </w:t>
            </w:r>
            <w:r w:rsidRPr="00101BCC">
              <w:rPr>
                <w:rFonts w:ascii="Calibri" w:hAnsi="Calibri" w:cs="Calibri"/>
                <w:sz w:val="22"/>
                <w:szCs w:val="22"/>
              </w:rPr>
              <w:t>из</w:t>
            </w:r>
            <w:r w:rsidRPr="00101BCC">
              <w:rPr>
                <w:rFonts w:ascii="Arial Armenian" w:hAnsi="Arial Armenian" w:cs="Arial"/>
                <w:sz w:val="22"/>
                <w:szCs w:val="22"/>
              </w:rPr>
              <w:t xml:space="preserve"> </w:t>
            </w:r>
            <w:r w:rsidRPr="00101BCC">
              <w:rPr>
                <w:rFonts w:ascii="Calibri" w:hAnsi="Calibri" w:cs="Calibri"/>
                <w:sz w:val="22"/>
                <w:szCs w:val="22"/>
              </w:rPr>
              <w:t>щебня</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6F6EBD2D"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065C4B6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9.36</w:t>
            </w:r>
          </w:p>
        </w:tc>
        <w:tc>
          <w:tcPr>
            <w:tcW w:w="1418" w:type="dxa"/>
            <w:tcBorders>
              <w:top w:val="nil"/>
              <w:left w:val="nil"/>
              <w:bottom w:val="single" w:sz="4" w:space="0" w:color="auto"/>
              <w:right w:val="single" w:sz="4" w:space="0" w:color="auto"/>
            </w:tcBorders>
            <w:noWrap/>
            <w:vAlign w:val="center"/>
            <w:hideMark/>
          </w:tcPr>
          <w:p w14:paraId="1DC48E9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15.56</w:t>
            </w:r>
          </w:p>
        </w:tc>
        <w:tc>
          <w:tcPr>
            <w:tcW w:w="1847" w:type="dxa"/>
            <w:tcBorders>
              <w:top w:val="nil"/>
              <w:left w:val="nil"/>
              <w:bottom w:val="single" w:sz="4" w:space="0" w:color="auto"/>
              <w:right w:val="single" w:sz="4" w:space="0" w:color="auto"/>
            </w:tcBorders>
            <w:vAlign w:val="center"/>
            <w:hideMark/>
          </w:tcPr>
          <w:p w14:paraId="189F4C9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145.642</w:t>
            </w:r>
          </w:p>
        </w:tc>
        <w:tc>
          <w:tcPr>
            <w:tcW w:w="222" w:type="dxa"/>
            <w:vAlign w:val="center"/>
            <w:hideMark/>
          </w:tcPr>
          <w:p w14:paraId="32490701" w14:textId="77777777" w:rsidR="00402A13" w:rsidRPr="00101BCC" w:rsidRDefault="00402A13" w:rsidP="00BF48F5">
            <w:pPr>
              <w:rPr>
                <w:sz w:val="20"/>
                <w:szCs w:val="20"/>
              </w:rPr>
            </w:pPr>
          </w:p>
        </w:tc>
      </w:tr>
      <w:tr w:rsidR="00402A13" w:rsidRPr="00101BCC" w14:paraId="3FF4C8B7" w14:textId="77777777" w:rsidTr="00BF48F5">
        <w:trPr>
          <w:trHeight w:val="1140"/>
        </w:trPr>
        <w:tc>
          <w:tcPr>
            <w:tcW w:w="738" w:type="dxa"/>
            <w:tcBorders>
              <w:top w:val="single" w:sz="4" w:space="0" w:color="auto"/>
              <w:left w:val="single" w:sz="4" w:space="0" w:color="auto"/>
              <w:bottom w:val="nil"/>
              <w:right w:val="single" w:sz="4" w:space="0" w:color="auto"/>
            </w:tcBorders>
            <w:noWrap/>
            <w:vAlign w:val="center"/>
            <w:hideMark/>
          </w:tcPr>
          <w:p w14:paraId="7C37F11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w:t>
            </w:r>
          </w:p>
        </w:tc>
        <w:tc>
          <w:tcPr>
            <w:tcW w:w="1317" w:type="dxa"/>
            <w:tcBorders>
              <w:top w:val="single" w:sz="4" w:space="0" w:color="auto"/>
              <w:left w:val="nil"/>
              <w:bottom w:val="nil"/>
              <w:right w:val="single" w:sz="4" w:space="0" w:color="auto"/>
            </w:tcBorders>
            <w:vAlign w:val="center"/>
            <w:hideMark/>
          </w:tcPr>
          <w:p w14:paraId="0928BDD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27-312</w:t>
            </w:r>
          </w:p>
        </w:tc>
        <w:tc>
          <w:tcPr>
            <w:tcW w:w="2865" w:type="dxa"/>
            <w:tcBorders>
              <w:top w:val="single" w:sz="4" w:space="0" w:color="auto"/>
              <w:left w:val="nil"/>
              <w:bottom w:val="nil"/>
              <w:right w:val="single" w:sz="4" w:space="0" w:color="auto"/>
            </w:tcBorders>
            <w:vAlign w:val="center"/>
            <w:hideMark/>
          </w:tcPr>
          <w:p w14:paraId="7B07F430"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Հողային</w:t>
            </w:r>
            <w:r w:rsidRPr="00101BCC">
              <w:rPr>
                <w:rFonts w:ascii="Arial Armenian" w:hAnsi="Arial Armenian" w:cs="Arial"/>
                <w:sz w:val="22"/>
                <w:szCs w:val="22"/>
              </w:rPr>
              <w:t xml:space="preserve"> </w:t>
            </w:r>
            <w:r w:rsidRPr="00101BCC">
              <w:rPr>
                <w:rFonts w:ascii="Sylfaen" w:hAnsi="Sylfaen" w:cs="Sylfaen"/>
                <w:sz w:val="22"/>
                <w:szCs w:val="22"/>
              </w:rPr>
              <w:t>շերտում</w:t>
            </w:r>
            <w:r w:rsidRPr="00101BCC">
              <w:rPr>
                <w:rFonts w:ascii="Arial Armenian" w:hAnsi="Arial Armenian" w:cs="Arial"/>
                <w:sz w:val="22"/>
                <w:szCs w:val="22"/>
              </w:rPr>
              <w:t xml:space="preserve"> </w:t>
            </w:r>
            <w:r w:rsidRPr="00101BCC">
              <w:rPr>
                <w:rFonts w:ascii="Sylfaen" w:hAnsi="Sylfaen" w:cs="Sylfaen"/>
                <w:sz w:val="22"/>
                <w:szCs w:val="22"/>
              </w:rPr>
              <w:t>ոչ</w:t>
            </w:r>
            <w:r w:rsidRPr="00101BCC">
              <w:rPr>
                <w:rFonts w:ascii="Arial Armenian" w:hAnsi="Arial Armenian" w:cs="Arial"/>
                <w:sz w:val="22"/>
                <w:szCs w:val="22"/>
              </w:rPr>
              <w:t xml:space="preserve"> </w:t>
            </w:r>
            <w:r w:rsidRPr="00101BCC">
              <w:rPr>
                <w:rFonts w:ascii="Sylfaen" w:hAnsi="Sylfaen" w:cs="Sylfaen"/>
                <w:sz w:val="22"/>
                <w:szCs w:val="22"/>
              </w:rPr>
              <w:t>հյուսված</w:t>
            </w:r>
            <w:r w:rsidRPr="00101BCC">
              <w:rPr>
                <w:rFonts w:ascii="Arial Armenian" w:hAnsi="Arial Armenian" w:cs="Arial"/>
                <w:sz w:val="22"/>
                <w:szCs w:val="22"/>
              </w:rPr>
              <w:t xml:space="preserve"> </w:t>
            </w:r>
            <w:r w:rsidRPr="00101BCC">
              <w:rPr>
                <w:rFonts w:ascii="Sylfaen" w:hAnsi="Sylfaen" w:cs="Sylfaen"/>
                <w:sz w:val="22"/>
                <w:szCs w:val="22"/>
              </w:rPr>
              <w:t>սինթետիկ</w:t>
            </w:r>
            <w:r w:rsidRPr="00101BCC">
              <w:rPr>
                <w:rFonts w:ascii="Arial Armenian" w:hAnsi="Arial Armenian" w:cs="Arial"/>
                <w:sz w:val="22"/>
                <w:szCs w:val="22"/>
              </w:rPr>
              <w:t xml:space="preserve"> </w:t>
            </w:r>
            <w:r w:rsidRPr="00101BCC">
              <w:rPr>
                <w:rFonts w:ascii="Sylfaen" w:hAnsi="Sylfaen" w:cs="Sylfaen"/>
                <w:sz w:val="22"/>
                <w:szCs w:val="22"/>
              </w:rPr>
              <w:t>նյութից</w:t>
            </w:r>
            <w:r w:rsidRPr="00101BCC">
              <w:rPr>
                <w:rFonts w:ascii="Arial Armenian" w:hAnsi="Arial Armenian" w:cs="Arial"/>
                <w:sz w:val="22"/>
                <w:szCs w:val="22"/>
              </w:rPr>
              <w:t xml:space="preserve"> </w:t>
            </w:r>
            <w:r w:rsidRPr="00101BCC">
              <w:rPr>
                <w:rFonts w:ascii="Sylfaen" w:hAnsi="Sylfaen" w:cs="Sylfaen"/>
                <w:sz w:val="22"/>
                <w:szCs w:val="22"/>
              </w:rPr>
              <w:t>միջշերտերի</w:t>
            </w:r>
            <w:r w:rsidRPr="00101BCC">
              <w:rPr>
                <w:rFonts w:ascii="Arial Armenian" w:hAnsi="Arial Armenian" w:cs="Arial"/>
                <w:sz w:val="22"/>
                <w:szCs w:val="22"/>
              </w:rPr>
              <w:t xml:space="preserve"> </w:t>
            </w:r>
            <w:r w:rsidRPr="00101BCC">
              <w:rPr>
                <w:rFonts w:ascii="Sylfaen" w:hAnsi="Sylfaen" w:cs="Sylfaen"/>
                <w:sz w:val="22"/>
                <w:szCs w:val="22"/>
              </w:rPr>
              <w:t>կառուցում՝</w:t>
            </w:r>
            <w:r w:rsidRPr="00101BCC">
              <w:rPr>
                <w:rFonts w:ascii="Arial Armenian" w:hAnsi="Arial Armenian" w:cs="Arial"/>
                <w:sz w:val="22"/>
                <w:szCs w:val="22"/>
              </w:rPr>
              <w:t xml:space="preserve"> </w:t>
            </w:r>
            <w:r w:rsidRPr="00101BCC">
              <w:rPr>
                <w:rFonts w:ascii="Sylfaen" w:hAnsi="Sylfaen" w:cs="Sylfaen"/>
                <w:sz w:val="22"/>
                <w:szCs w:val="22"/>
              </w:rPr>
              <w:t>պատյանում</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ПРОСЛОЕК</w:t>
            </w:r>
            <w:r w:rsidRPr="00101BCC">
              <w:rPr>
                <w:rFonts w:ascii="Arial Armenian" w:hAnsi="Arial Armenian" w:cs="Arial"/>
                <w:sz w:val="22"/>
                <w:szCs w:val="22"/>
              </w:rPr>
              <w:t xml:space="preserve"> </w:t>
            </w:r>
            <w:r w:rsidRPr="00101BCC">
              <w:rPr>
                <w:rFonts w:ascii="Calibri" w:hAnsi="Calibri" w:cs="Calibri"/>
                <w:sz w:val="22"/>
                <w:szCs w:val="22"/>
              </w:rPr>
              <w:t>ИЗ</w:t>
            </w:r>
            <w:r w:rsidRPr="00101BCC">
              <w:rPr>
                <w:rFonts w:ascii="Arial Armenian" w:hAnsi="Arial Armenian" w:cs="Arial"/>
                <w:sz w:val="22"/>
                <w:szCs w:val="22"/>
              </w:rPr>
              <w:t xml:space="preserve"> </w:t>
            </w:r>
            <w:r w:rsidRPr="00101BCC">
              <w:rPr>
                <w:rFonts w:ascii="Calibri" w:hAnsi="Calibri" w:cs="Calibri"/>
                <w:sz w:val="22"/>
                <w:szCs w:val="22"/>
              </w:rPr>
              <w:t>НЕТКАНОГО</w:t>
            </w:r>
            <w:r w:rsidRPr="00101BCC">
              <w:rPr>
                <w:rFonts w:ascii="Arial Armenian" w:hAnsi="Arial Armenian" w:cs="Arial"/>
                <w:sz w:val="22"/>
                <w:szCs w:val="22"/>
              </w:rPr>
              <w:t xml:space="preserve"> </w:t>
            </w:r>
            <w:r w:rsidRPr="00101BCC">
              <w:rPr>
                <w:rFonts w:ascii="Calibri" w:hAnsi="Calibri" w:cs="Calibri"/>
                <w:sz w:val="22"/>
                <w:szCs w:val="22"/>
              </w:rPr>
              <w:t>СИНТЕТИЧЕСКОГО</w:t>
            </w:r>
            <w:r w:rsidRPr="00101BCC">
              <w:rPr>
                <w:rFonts w:ascii="Arial Armenian" w:hAnsi="Arial Armenian" w:cs="Arial"/>
                <w:sz w:val="22"/>
                <w:szCs w:val="22"/>
              </w:rPr>
              <w:t xml:space="preserve"> </w:t>
            </w:r>
            <w:r w:rsidRPr="00101BCC">
              <w:rPr>
                <w:rFonts w:ascii="Calibri" w:hAnsi="Calibri" w:cs="Calibri"/>
                <w:sz w:val="22"/>
                <w:szCs w:val="22"/>
              </w:rPr>
              <w:t>МАТЕРИАЛА</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ЗЕМЛЯНОМ</w:t>
            </w:r>
            <w:r w:rsidRPr="00101BCC">
              <w:rPr>
                <w:rFonts w:ascii="Arial Armenian" w:hAnsi="Arial Armenian" w:cs="Arial"/>
                <w:sz w:val="22"/>
                <w:szCs w:val="22"/>
              </w:rPr>
              <w:t xml:space="preserve"> </w:t>
            </w:r>
            <w:r w:rsidRPr="00101BCC">
              <w:rPr>
                <w:rFonts w:ascii="Calibri" w:hAnsi="Calibri" w:cs="Calibri"/>
                <w:sz w:val="22"/>
                <w:szCs w:val="22"/>
              </w:rPr>
              <w:t>ПОЛОТНЕ</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ОБОЙМЕ</w:t>
            </w:r>
          </w:p>
        </w:tc>
        <w:tc>
          <w:tcPr>
            <w:tcW w:w="1278" w:type="dxa"/>
            <w:tcBorders>
              <w:top w:val="nil"/>
              <w:left w:val="nil"/>
              <w:bottom w:val="single" w:sz="4" w:space="0" w:color="auto"/>
              <w:right w:val="single" w:sz="4" w:space="0" w:color="auto"/>
            </w:tcBorders>
            <w:vAlign w:val="center"/>
            <w:hideMark/>
          </w:tcPr>
          <w:p w14:paraId="7B2FC4C7"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Calibri" w:hAnsi="Calibri" w:cs="Calibri"/>
                <w:sz w:val="22"/>
                <w:szCs w:val="22"/>
              </w:rPr>
              <w:t>м</w:t>
            </w:r>
          </w:p>
        </w:tc>
        <w:tc>
          <w:tcPr>
            <w:tcW w:w="1517" w:type="dxa"/>
            <w:tcBorders>
              <w:top w:val="nil"/>
              <w:left w:val="nil"/>
              <w:bottom w:val="single" w:sz="4" w:space="0" w:color="auto"/>
              <w:right w:val="single" w:sz="4" w:space="0" w:color="auto"/>
            </w:tcBorders>
            <w:noWrap/>
            <w:vAlign w:val="center"/>
            <w:hideMark/>
          </w:tcPr>
          <w:p w14:paraId="729D037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39</w:t>
            </w:r>
          </w:p>
        </w:tc>
        <w:tc>
          <w:tcPr>
            <w:tcW w:w="1418" w:type="dxa"/>
            <w:tcBorders>
              <w:top w:val="nil"/>
              <w:left w:val="nil"/>
              <w:bottom w:val="single" w:sz="4" w:space="0" w:color="auto"/>
              <w:right w:val="single" w:sz="4" w:space="0" w:color="auto"/>
            </w:tcBorders>
            <w:noWrap/>
            <w:vAlign w:val="center"/>
            <w:hideMark/>
          </w:tcPr>
          <w:p w14:paraId="0C9C0D0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0.2</w:t>
            </w:r>
          </w:p>
        </w:tc>
        <w:tc>
          <w:tcPr>
            <w:tcW w:w="1847" w:type="dxa"/>
            <w:tcBorders>
              <w:top w:val="nil"/>
              <w:left w:val="nil"/>
              <w:bottom w:val="single" w:sz="4" w:space="0" w:color="auto"/>
              <w:right w:val="single" w:sz="4" w:space="0" w:color="auto"/>
            </w:tcBorders>
            <w:vAlign w:val="center"/>
            <w:hideMark/>
          </w:tcPr>
          <w:p w14:paraId="59ADBDE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7.800</w:t>
            </w:r>
          </w:p>
        </w:tc>
        <w:tc>
          <w:tcPr>
            <w:tcW w:w="222" w:type="dxa"/>
            <w:vAlign w:val="center"/>
            <w:hideMark/>
          </w:tcPr>
          <w:p w14:paraId="795B55BA" w14:textId="77777777" w:rsidR="00402A13" w:rsidRPr="00101BCC" w:rsidRDefault="00402A13" w:rsidP="00BF48F5">
            <w:pPr>
              <w:rPr>
                <w:sz w:val="20"/>
                <w:szCs w:val="20"/>
              </w:rPr>
            </w:pPr>
          </w:p>
        </w:tc>
      </w:tr>
      <w:tr w:rsidR="00402A13" w:rsidRPr="00101BCC" w14:paraId="1F7A756B" w14:textId="77777777" w:rsidTr="00BF48F5">
        <w:trPr>
          <w:trHeight w:val="855"/>
        </w:trPr>
        <w:tc>
          <w:tcPr>
            <w:tcW w:w="738" w:type="dxa"/>
            <w:tcBorders>
              <w:top w:val="single" w:sz="4" w:space="0" w:color="auto"/>
              <w:left w:val="single" w:sz="4" w:space="0" w:color="auto"/>
              <w:bottom w:val="nil"/>
              <w:right w:val="single" w:sz="4" w:space="0" w:color="auto"/>
            </w:tcBorders>
            <w:noWrap/>
            <w:vAlign w:val="center"/>
            <w:hideMark/>
          </w:tcPr>
          <w:p w14:paraId="2CC4EFF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w:t>
            </w:r>
          </w:p>
        </w:tc>
        <w:tc>
          <w:tcPr>
            <w:tcW w:w="1317" w:type="dxa"/>
            <w:tcBorders>
              <w:top w:val="single" w:sz="4" w:space="0" w:color="auto"/>
              <w:left w:val="nil"/>
              <w:bottom w:val="nil"/>
              <w:right w:val="single" w:sz="4" w:space="0" w:color="auto"/>
            </w:tcBorders>
            <w:vAlign w:val="center"/>
            <w:hideMark/>
          </w:tcPr>
          <w:p w14:paraId="1A36CE9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27-176</w:t>
            </w:r>
          </w:p>
        </w:tc>
        <w:tc>
          <w:tcPr>
            <w:tcW w:w="2865" w:type="dxa"/>
            <w:tcBorders>
              <w:top w:val="single" w:sz="4" w:space="0" w:color="auto"/>
              <w:left w:val="nil"/>
              <w:bottom w:val="nil"/>
              <w:right w:val="single" w:sz="4" w:space="0" w:color="auto"/>
            </w:tcBorders>
            <w:vAlign w:val="center"/>
            <w:hideMark/>
          </w:tcPr>
          <w:p w14:paraId="43A14EDA"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Բետոնե</w:t>
            </w:r>
            <w:r w:rsidRPr="00101BCC">
              <w:rPr>
                <w:rFonts w:ascii="Arial Armenian" w:hAnsi="Arial Armenian" w:cs="Arial"/>
                <w:sz w:val="22"/>
                <w:szCs w:val="22"/>
              </w:rPr>
              <w:t xml:space="preserve"> </w:t>
            </w:r>
            <w:r w:rsidRPr="00101BCC">
              <w:rPr>
                <w:rFonts w:ascii="Sylfaen" w:hAnsi="Sylfaen" w:cs="Sylfaen"/>
                <w:sz w:val="22"/>
                <w:szCs w:val="22"/>
              </w:rPr>
              <w:t>սալերից</w:t>
            </w:r>
            <w:r w:rsidRPr="00101BCC">
              <w:rPr>
                <w:rFonts w:ascii="Arial Armenian" w:hAnsi="Arial Armenian" w:cs="Arial"/>
                <w:sz w:val="22"/>
                <w:szCs w:val="22"/>
              </w:rPr>
              <w:t xml:space="preserve"> </w:t>
            </w:r>
            <w:r w:rsidRPr="00101BCC">
              <w:rPr>
                <w:rFonts w:ascii="Sylfaen" w:hAnsi="Sylfaen" w:cs="Sylfaen"/>
                <w:sz w:val="22"/>
                <w:szCs w:val="22"/>
              </w:rPr>
              <w:t>մայթերի</w:t>
            </w:r>
            <w:r w:rsidRPr="00101BCC">
              <w:rPr>
                <w:rFonts w:ascii="Arial Armenian" w:hAnsi="Arial Armenian" w:cs="Arial"/>
                <w:sz w:val="22"/>
                <w:szCs w:val="22"/>
              </w:rPr>
              <w:t xml:space="preserve"> </w:t>
            </w:r>
            <w:r w:rsidRPr="00101BCC">
              <w:rPr>
                <w:rFonts w:ascii="Sylfaen" w:hAnsi="Sylfaen" w:cs="Sylfaen"/>
                <w:sz w:val="22"/>
                <w:szCs w:val="22"/>
              </w:rPr>
              <w:t>կառուցում՝</w:t>
            </w:r>
            <w:r w:rsidRPr="00101BCC">
              <w:rPr>
                <w:rFonts w:ascii="Arial Armenian" w:hAnsi="Arial Armenian" w:cs="Arial"/>
                <w:sz w:val="22"/>
                <w:szCs w:val="22"/>
              </w:rPr>
              <w:t xml:space="preserve"> </w:t>
            </w:r>
            <w:r w:rsidRPr="00101BCC">
              <w:rPr>
                <w:rFonts w:ascii="Sylfaen" w:hAnsi="Sylfaen" w:cs="Sylfaen"/>
                <w:sz w:val="22"/>
                <w:szCs w:val="22"/>
              </w:rPr>
              <w:t>կարերը</w:t>
            </w:r>
            <w:r w:rsidRPr="00101BCC">
              <w:rPr>
                <w:rFonts w:ascii="Arial Armenian" w:hAnsi="Arial Armenian" w:cs="Arial"/>
                <w:sz w:val="22"/>
                <w:szCs w:val="22"/>
              </w:rPr>
              <w:t xml:space="preserve"> </w:t>
            </w:r>
            <w:r w:rsidRPr="00101BCC">
              <w:rPr>
                <w:rFonts w:ascii="Sylfaen" w:hAnsi="Sylfaen" w:cs="Sylfaen"/>
                <w:sz w:val="22"/>
                <w:szCs w:val="22"/>
              </w:rPr>
              <w:t>ավազով</w:t>
            </w:r>
            <w:r w:rsidRPr="00101BCC">
              <w:rPr>
                <w:rFonts w:ascii="Arial Armenian" w:hAnsi="Arial Armenian" w:cs="Arial"/>
                <w:sz w:val="22"/>
                <w:szCs w:val="22"/>
              </w:rPr>
              <w:t xml:space="preserve"> </w:t>
            </w:r>
            <w:r w:rsidRPr="00101BCC">
              <w:rPr>
                <w:rFonts w:ascii="Sylfaen" w:hAnsi="Sylfaen" w:cs="Sylfaen"/>
                <w:sz w:val="22"/>
                <w:szCs w:val="22"/>
              </w:rPr>
              <w:t>լցնելով</w:t>
            </w:r>
            <w:r w:rsidRPr="00101BCC">
              <w:rPr>
                <w:rFonts w:ascii="Arial Armenian" w:hAnsi="Arial Armenian" w:cs="Arial"/>
                <w:sz w:val="22"/>
                <w:szCs w:val="22"/>
              </w:rPr>
              <w:t xml:space="preserve"> </w:t>
            </w:r>
            <w:r w:rsidRPr="00101BCC">
              <w:rPr>
                <w:rFonts w:ascii="Arial Armenian" w:hAnsi="Arial Armenian" w:cs="Arial"/>
                <w:sz w:val="22"/>
                <w:szCs w:val="22"/>
              </w:rPr>
              <w:br w:type="page"/>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БЕТОННЫХ</w:t>
            </w:r>
            <w:r w:rsidRPr="00101BCC">
              <w:rPr>
                <w:rFonts w:ascii="Arial Armenian" w:hAnsi="Arial Armenian" w:cs="Arial"/>
                <w:sz w:val="22"/>
                <w:szCs w:val="22"/>
              </w:rPr>
              <w:t xml:space="preserve"> </w:t>
            </w:r>
            <w:r w:rsidRPr="00101BCC">
              <w:rPr>
                <w:rFonts w:ascii="Calibri" w:hAnsi="Calibri" w:cs="Calibri"/>
                <w:sz w:val="22"/>
                <w:szCs w:val="22"/>
              </w:rPr>
              <w:t>ПЛИТНЫХ</w:t>
            </w:r>
            <w:r w:rsidRPr="00101BCC">
              <w:rPr>
                <w:rFonts w:ascii="Arial Armenian" w:hAnsi="Arial Armenian" w:cs="Arial"/>
                <w:sz w:val="22"/>
                <w:szCs w:val="22"/>
              </w:rPr>
              <w:t xml:space="preserve"> </w:t>
            </w:r>
            <w:r w:rsidRPr="00101BCC">
              <w:rPr>
                <w:rFonts w:ascii="Calibri" w:hAnsi="Calibri" w:cs="Calibri"/>
                <w:sz w:val="22"/>
                <w:szCs w:val="22"/>
              </w:rPr>
              <w:t>ТРОТУАРОВ</w:t>
            </w:r>
            <w:r w:rsidRPr="00101BCC">
              <w:rPr>
                <w:rFonts w:ascii="Arial Armenian" w:hAnsi="Arial Armenian" w:cs="Arial"/>
                <w:sz w:val="22"/>
                <w:szCs w:val="22"/>
              </w:rPr>
              <w:t xml:space="preserve"> </w:t>
            </w:r>
            <w:r w:rsidRPr="00101BCC">
              <w:rPr>
                <w:rFonts w:ascii="Calibri" w:hAnsi="Calibri" w:cs="Calibri"/>
                <w:sz w:val="22"/>
                <w:szCs w:val="22"/>
              </w:rPr>
              <w:t>С</w:t>
            </w:r>
            <w:r w:rsidRPr="00101BCC">
              <w:rPr>
                <w:rFonts w:ascii="Arial Armenian" w:hAnsi="Arial Armenian" w:cs="Arial"/>
                <w:sz w:val="22"/>
                <w:szCs w:val="22"/>
              </w:rPr>
              <w:t xml:space="preserve"> </w:t>
            </w:r>
            <w:r w:rsidRPr="00101BCC">
              <w:rPr>
                <w:rFonts w:ascii="Calibri" w:hAnsi="Calibri" w:cs="Calibri"/>
                <w:sz w:val="22"/>
                <w:szCs w:val="22"/>
              </w:rPr>
              <w:t>ЗАПОЛНЕНИЕМ</w:t>
            </w:r>
            <w:r w:rsidRPr="00101BCC">
              <w:rPr>
                <w:rFonts w:ascii="Arial Armenian" w:hAnsi="Arial Armenian" w:cs="Arial"/>
                <w:sz w:val="22"/>
                <w:szCs w:val="22"/>
              </w:rPr>
              <w:t xml:space="preserve"> </w:t>
            </w:r>
            <w:r w:rsidRPr="00101BCC">
              <w:rPr>
                <w:rFonts w:ascii="Calibri" w:hAnsi="Calibri" w:cs="Calibri"/>
                <w:sz w:val="22"/>
                <w:szCs w:val="22"/>
              </w:rPr>
              <w:t>ШВОВ</w:t>
            </w:r>
            <w:r w:rsidRPr="00101BCC">
              <w:rPr>
                <w:rFonts w:ascii="Arial Armenian" w:hAnsi="Arial Armenian" w:cs="Arial"/>
                <w:sz w:val="22"/>
                <w:szCs w:val="22"/>
              </w:rPr>
              <w:t xml:space="preserve"> </w:t>
            </w:r>
            <w:r w:rsidRPr="00101BCC">
              <w:rPr>
                <w:rFonts w:ascii="Calibri" w:hAnsi="Calibri" w:cs="Calibri"/>
                <w:sz w:val="22"/>
                <w:szCs w:val="22"/>
              </w:rPr>
              <w:t>ПЕСКОМ</w:t>
            </w:r>
          </w:p>
        </w:tc>
        <w:tc>
          <w:tcPr>
            <w:tcW w:w="1278" w:type="dxa"/>
            <w:tcBorders>
              <w:top w:val="nil"/>
              <w:left w:val="nil"/>
              <w:bottom w:val="single" w:sz="4" w:space="0" w:color="auto"/>
              <w:right w:val="single" w:sz="4" w:space="0" w:color="auto"/>
            </w:tcBorders>
            <w:vAlign w:val="center"/>
            <w:hideMark/>
          </w:tcPr>
          <w:p w14:paraId="1E5AD7AA"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2 </w:t>
            </w:r>
            <w:r w:rsidRPr="00101BCC">
              <w:rPr>
                <w:rFonts w:ascii="Calibri" w:hAnsi="Calibri" w:cs="Calibri"/>
                <w:sz w:val="22"/>
                <w:szCs w:val="22"/>
              </w:rPr>
              <w:t>м</w:t>
            </w:r>
            <w:r w:rsidRPr="00101BCC">
              <w:rPr>
                <w:rFonts w:ascii="Arial Armenian" w:hAnsi="Arial Armenian" w:cs="Arial"/>
                <w:sz w:val="22"/>
                <w:szCs w:val="22"/>
              </w:rPr>
              <w:t>2</w:t>
            </w:r>
          </w:p>
        </w:tc>
        <w:tc>
          <w:tcPr>
            <w:tcW w:w="1517" w:type="dxa"/>
            <w:tcBorders>
              <w:top w:val="nil"/>
              <w:left w:val="nil"/>
              <w:bottom w:val="single" w:sz="4" w:space="0" w:color="auto"/>
              <w:right w:val="single" w:sz="4" w:space="0" w:color="auto"/>
            </w:tcBorders>
            <w:noWrap/>
            <w:vAlign w:val="center"/>
            <w:hideMark/>
          </w:tcPr>
          <w:p w14:paraId="1E105FC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78</w:t>
            </w:r>
          </w:p>
        </w:tc>
        <w:tc>
          <w:tcPr>
            <w:tcW w:w="1418" w:type="dxa"/>
            <w:tcBorders>
              <w:top w:val="nil"/>
              <w:left w:val="nil"/>
              <w:bottom w:val="single" w:sz="4" w:space="0" w:color="auto"/>
              <w:right w:val="single" w:sz="4" w:space="0" w:color="auto"/>
            </w:tcBorders>
            <w:noWrap/>
            <w:vAlign w:val="center"/>
            <w:hideMark/>
          </w:tcPr>
          <w:p w14:paraId="75368ED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7.74</w:t>
            </w:r>
          </w:p>
        </w:tc>
        <w:tc>
          <w:tcPr>
            <w:tcW w:w="1847" w:type="dxa"/>
            <w:tcBorders>
              <w:top w:val="nil"/>
              <w:left w:val="nil"/>
              <w:bottom w:val="single" w:sz="4" w:space="0" w:color="auto"/>
              <w:right w:val="single" w:sz="4" w:space="0" w:color="auto"/>
            </w:tcBorders>
            <w:vAlign w:val="center"/>
            <w:hideMark/>
          </w:tcPr>
          <w:p w14:paraId="491371A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603.720</w:t>
            </w:r>
          </w:p>
        </w:tc>
        <w:tc>
          <w:tcPr>
            <w:tcW w:w="222" w:type="dxa"/>
            <w:vAlign w:val="center"/>
            <w:hideMark/>
          </w:tcPr>
          <w:p w14:paraId="09FBE485" w14:textId="77777777" w:rsidR="00402A13" w:rsidRPr="00101BCC" w:rsidRDefault="00402A13" w:rsidP="00BF48F5">
            <w:pPr>
              <w:rPr>
                <w:sz w:val="20"/>
                <w:szCs w:val="20"/>
              </w:rPr>
            </w:pPr>
          </w:p>
        </w:tc>
      </w:tr>
      <w:tr w:rsidR="00402A13" w:rsidRPr="00101BCC" w14:paraId="2A88626C" w14:textId="77777777" w:rsidTr="00BF48F5">
        <w:trPr>
          <w:trHeight w:val="300"/>
        </w:trPr>
        <w:tc>
          <w:tcPr>
            <w:tcW w:w="738" w:type="dxa"/>
            <w:tcBorders>
              <w:top w:val="single" w:sz="4" w:space="0" w:color="auto"/>
              <w:left w:val="single" w:sz="4" w:space="0" w:color="auto"/>
              <w:bottom w:val="single" w:sz="4" w:space="0" w:color="auto"/>
              <w:right w:val="single" w:sz="4" w:space="0" w:color="auto"/>
            </w:tcBorders>
            <w:noWrap/>
            <w:vAlign w:val="center"/>
            <w:hideMark/>
          </w:tcPr>
          <w:p w14:paraId="37F75F1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317" w:type="dxa"/>
            <w:tcBorders>
              <w:top w:val="single" w:sz="4" w:space="0" w:color="auto"/>
              <w:left w:val="nil"/>
              <w:bottom w:val="single" w:sz="4" w:space="0" w:color="auto"/>
              <w:right w:val="single" w:sz="4" w:space="0" w:color="auto"/>
            </w:tcBorders>
            <w:vAlign w:val="center"/>
            <w:hideMark/>
          </w:tcPr>
          <w:p w14:paraId="2806D6C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2865" w:type="dxa"/>
            <w:tcBorders>
              <w:top w:val="single" w:sz="4" w:space="0" w:color="auto"/>
              <w:left w:val="nil"/>
              <w:bottom w:val="single" w:sz="4" w:space="0" w:color="auto"/>
              <w:right w:val="single" w:sz="4" w:space="0" w:color="auto"/>
            </w:tcBorders>
            <w:vAlign w:val="center"/>
            <w:hideMark/>
          </w:tcPr>
          <w:p w14:paraId="296B8F8E" w14:textId="77777777" w:rsidR="00402A13" w:rsidRPr="00101BCC" w:rsidRDefault="00402A13" w:rsidP="00BF48F5">
            <w:pPr>
              <w:jc w:val="center"/>
              <w:rPr>
                <w:rFonts w:ascii="Arial Armenian" w:hAnsi="Arial Armenian" w:cs="Arial"/>
                <w:b/>
                <w:bCs/>
              </w:rPr>
            </w:pPr>
            <w:r w:rsidRPr="00101BCC">
              <w:rPr>
                <w:rFonts w:ascii="Sylfaen" w:hAnsi="Sylfaen" w:cs="Sylfaen"/>
                <w:b/>
                <w:bCs/>
              </w:rPr>
              <w:t>Զրուցարանի</w:t>
            </w:r>
            <w:r w:rsidRPr="00101BCC">
              <w:rPr>
                <w:rFonts w:ascii="Arial Armenian" w:hAnsi="Arial Armenian" w:cs="Arial"/>
                <w:b/>
                <w:bCs/>
              </w:rPr>
              <w:t xml:space="preserve"> </w:t>
            </w:r>
            <w:r w:rsidRPr="00101BCC">
              <w:rPr>
                <w:rFonts w:ascii="Sylfaen" w:hAnsi="Sylfaen" w:cs="Sylfaen"/>
                <w:b/>
                <w:bCs/>
              </w:rPr>
              <w:t>ծածկ</w:t>
            </w:r>
          </w:p>
        </w:tc>
        <w:tc>
          <w:tcPr>
            <w:tcW w:w="1278" w:type="dxa"/>
            <w:tcBorders>
              <w:top w:val="nil"/>
              <w:left w:val="nil"/>
              <w:bottom w:val="single" w:sz="4" w:space="0" w:color="auto"/>
              <w:right w:val="single" w:sz="4" w:space="0" w:color="auto"/>
            </w:tcBorders>
            <w:vAlign w:val="center"/>
            <w:hideMark/>
          </w:tcPr>
          <w:p w14:paraId="1E6EF19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517" w:type="dxa"/>
            <w:tcBorders>
              <w:top w:val="nil"/>
              <w:left w:val="nil"/>
              <w:bottom w:val="single" w:sz="4" w:space="0" w:color="auto"/>
              <w:right w:val="single" w:sz="4" w:space="0" w:color="auto"/>
            </w:tcBorders>
            <w:noWrap/>
            <w:vAlign w:val="center"/>
            <w:hideMark/>
          </w:tcPr>
          <w:p w14:paraId="2136C76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418" w:type="dxa"/>
            <w:tcBorders>
              <w:top w:val="nil"/>
              <w:left w:val="nil"/>
              <w:bottom w:val="single" w:sz="4" w:space="0" w:color="auto"/>
              <w:right w:val="single" w:sz="4" w:space="0" w:color="auto"/>
            </w:tcBorders>
            <w:noWrap/>
            <w:vAlign w:val="center"/>
            <w:hideMark/>
          </w:tcPr>
          <w:p w14:paraId="4D8CB84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847" w:type="dxa"/>
            <w:tcBorders>
              <w:top w:val="nil"/>
              <w:left w:val="nil"/>
              <w:bottom w:val="single" w:sz="4" w:space="0" w:color="auto"/>
              <w:right w:val="single" w:sz="4" w:space="0" w:color="auto"/>
            </w:tcBorders>
            <w:vAlign w:val="center"/>
            <w:hideMark/>
          </w:tcPr>
          <w:p w14:paraId="2A871B7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0.000</w:t>
            </w:r>
          </w:p>
        </w:tc>
        <w:tc>
          <w:tcPr>
            <w:tcW w:w="222" w:type="dxa"/>
            <w:vAlign w:val="center"/>
            <w:hideMark/>
          </w:tcPr>
          <w:p w14:paraId="1C34A41B" w14:textId="77777777" w:rsidR="00402A13" w:rsidRPr="00101BCC" w:rsidRDefault="00402A13" w:rsidP="00BF48F5">
            <w:pPr>
              <w:rPr>
                <w:sz w:val="20"/>
                <w:szCs w:val="20"/>
              </w:rPr>
            </w:pPr>
          </w:p>
        </w:tc>
      </w:tr>
      <w:tr w:rsidR="00402A13" w:rsidRPr="00101BCC" w14:paraId="0C414C2C" w14:textId="77777777" w:rsidTr="00BF48F5">
        <w:trPr>
          <w:trHeight w:val="1995"/>
        </w:trPr>
        <w:tc>
          <w:tcPr>
            <w:tcW w:w="738" w:type="dxa"/>
            <w:tcBorders>
              <w:top w:val="nil"/>
              <w:left w:val="single" w:sz="4" w:space="0" w:color="auto"/>
              <w:bottom w:val="nil"/>
              <w:right w:val="single" w:sz="4" w:space="0" w:color="auto"/>
            </w:tcBorders>
            <w:noWrap/>
            <w:vAlign w:val="center"/>
            <w:hideMark/>
          </w:tcPr>
          <w:p w14:paraId="4D348F1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lastRenderedPageBreak/>
              <w:t>1</w:t>
            </w:r>
          </w:p>
        </w:tc>
        <w:tc>
          <w:tcPr>
            <w:tcW w:w="1317" w:type="dxa"/>
            <w:tcBorders>
              <w:top w:val="nil"/>
              <w:left w:val="nil"/>
              <w:bottom w:val="nil"/>
              <w:right w:val="single" w:sz="4" w:space="0" w:color="auto"/>
            </w:tcBorders>
            <w:vAlign w:val="center"/>
            <w:hideMark/>
          </w:tcPr>
          <w:p w14:paraId="7461641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9-88</w:t>
            </w:r>
          </w:p>
        </w:tc>
        <w:tc>
          <w:tcPr>
            <w:tcW w:w="2865" w:type="dxa"/>
            <w:tcBorders>
              <w:top w:val="nil"/>
              <w:left w:val="nil"/>
              <w:bottom w:val="nil"/>
              <w:right w:val="single" w:sz="4" w:space="0" w:color="auto"/>
            </w:tcBorders>
            <w:vAlign w:val="center"/>
            <w:hideMark/>
          </w:tcPr>
          <w:p w14:paraId="574A2CFC"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Մինչև</w:t>
            </w:r>
            <w:r w:rsidRPr="00101BCC">
              <w:rPr>
                <w:rFonts w:ascii="Arial Armenian" w:hAnsi="Arial Armenian" w:cs="Arial"/>
                <w:sz w:val="22"/>
                <w:szCs w:val="22"/>
              </w:rPr>
              <w:t xml:space="preserve"> 24 </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բացվածքով</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25 </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բարձրությամբ</w:t>
            </w:r>
            <w:r w:rsidRPr="00101BCC">
              <w:rPr>
                <w:rFonts w:ascii="Arial Armenian" w:hAnsi="Arial Armenian" w:cs="Arial"/>
                <w:sz w:val="22"/>
                <w:szCs w:val="22"/>
              </w:rPr>
              <w:t xml:space="preserve"> </w:t>
            </w:r>
            <w:r w:rsidRPr="00101BCC">
              <w:rPr>
                <w:rFonts w:ascii="Sylfaen" w:hAnsi="Sylfaen" w:cs="Sylfaen"/>
                <w:sz w:val="22"/>
                <w:szCs w:val="22"/>
              </w:rPr>
              <w:t>շենքերի</w:t>
            </w:r>
            <w:r w:rsidRPr="00101BCC">
              <w:rPr>
                <w:rFonts w:ascii="Arial Armenian" w:hAnsi="Arial Armenian" w:cs="Arial"/>
                <w:sz w:val="22"/>
                <w:szCs w:val="22"/>
              </w:rPr>
              <w:t xml:space="preserve"> </w:t>
            </w:r>
            <w:r w:rsidRPr="00101BCC">
              <w:rPr>
                <w:rFonts w:ascii="Sylfaen" w:hAnsi="Sylfaen" w:cs="Sylfaen"/>
                <w:sz w:val="22"/>
                <w:szCs w:val="22"/>
              </w:rPr>
              <w:t>համար</w:t>
            </w:r>
            <w:r w:rsidRPr="00101BCC">
              <w:rPr>
                <w:rFonts w:ascii="Arial Armenian" w:hAnsi="Arial Armenian" w:cs="Arial"/>
                <w:sz w:val="22"/>
                <w:szCs w:val="22"/>
              </w:rPr>
              <w:t xml:space="preserve"> </w:t>
            </w:r>
            <w:r w:rsidRPr="00101BCC">
              <w:rPr>
                <w:rFonts w:ascii="Sylfaen" w:hAnsi="Sylfaen" w:cs="Sylfaen"/>
                <w:sz w:val="22"/>
                <w:szCs w:val="22"/>
              </w:rPr>
              <w:t>միակի</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զույգ</w:t>
            </w:r>
            <w:r w:rsidRPr="00101BCC">
              <w:rPr>
                <w:rFonts w:ascii="Arial Armenian" w:hAnsi="Arial Armenian" w:cs="Arial"/>
                <w:sz w:val="22"/>
                <w:szCs w:val="22"/>
              </w:rPr>
              <w:t xml:space="preserve"> </w:t>
            </w:r>
            <w:r w:rsidRPr="00101BCC">
              <w:rPr>
                <w:rFonts w:ascii="Sylfaen" w:hAnsi="Sylfaen" w:cs="Sylfaen"/>
                <w:sz w:val="22"/>
                <w:szCs w:val="22"/>
              </w:rPr>
              <w:t>անկյունակներից</w:t>
            </w:r>
            <w:r w:rsidRPr="00101BCC">
              <w:rPr>
                <w:rFonts w:ascii="Arial Armenian" w:hAnsi="Arial Armenian" w:cs="Arial"/>
                <w:sz w:val="22"/>
                <w:szCs w:val="22"/>
              </w:rPr>
              <w:t xml:space="preserve">, </w:t>
            </w:r>
            <w:r w:rsidRPr="00101BCC">
              <w:rPr>
                <w:rFonts w:ascii="Sylfaen" w:hAnsi="Sylfaen" w:cs="Sylfaen"/>
                <w:sz w:val="22"/>
                <w:szCs w:val="22"/>
              </w:rPr>
              <w:t>ինչպես</w:t>
            </w:r>
            <w:r w:rsidRPr="00101BCC">
              <w:rPr>
                <w:rFonts w:ascii="Arial Armenian" w:hAnsi="Arial Armenian" w:cs="Arial"/>
                <w:sz w:val="22"/>
                <w:szCs w:val="22"/>
              </w:rPr>
              <w:t xml:space="preserve"> </w:t>
            </w:r>
            <w:r w:rsidRPr="00101BCC">
              <w:rPr>
                <w:rFonts w:ascii="Sylfaen" w:hAnsi="Sylfaen" w:cs="Sylfaen"/>
                <w:sz w:val="22"/>
                <w:szCs w:val="22"/>
              </w:rPr>
              <w:t>նաև</w:t>
            </w:r>
            <w:r w:rsidRPr="00101BCC">
              <w:rPr>
                <w:rFonts w:ascii="Arial Armenian" w:hAnsi="Arial Armenian" w:cs="Arial"/>
                <w:sz w:val="22"/>
                <w:szCs w:val="22"/>
              </w:rPr>
              <w:t xml:space="preserve"> </w:t>
            </w:r>
            <w:r w:rsidRPr="00101BCC">
              <w:rPr>
                <w:rFonts w:ascii="Sylfaen" w:hAnsi="Sylfaen" w:cs="Sylfaen"/>
                <w:sz w:val="22"/>
                <w:szCs w:val="22"/>
              </w:rPr>
              <w:t>ծալած</w:t>
            </w:r>
            <w:r w:rsidRPr="00101BCC">
              <w:rPr>
                <w:rFonts w:ascii="Arial Armenian" w:hAnsi="Arial Armenian" w:cs="Arial"/>
                <w:sz w:val="22"/>
                <w:szCs w:val="22"/>
              </w:rPr>
              <w:t>-</w:t>
            </w:r>
            <w:r w:rsidRPr="00101BCC">
              <w:rPr>
                <w:rFonts w:ascii="Sylfaen" w:hAnsi="Sylfaen" w:cs="Sylfaen"/>
                <w:sz w:val="22"/>
                <w:szCs w:val="22"/>
              </w:rPr>
              <w:t>եռակցված</w:t>
            </w:r>
            <w:r w:rsidRPr="00101BCC">
              <w:rPr>
                <w:rFonts w:ascii="Arial Armenian" w:hAnsi="Arial Armenian" w:cs="Arial"/>
                <w:sz w:val="22"/>
                <w:szCs w:val="22"/>
              </w:rPr>
              <w:t xml:space="preserve"> </w:t>
            </w:r>
            <w:r w:rsidRPr="00101BCC">
              <w:rPr>
                <w:rFonts w:ascii="Sylfaen" w:hAnsi="Sylfaen" w:cs="Sylfaen"/>
                <w:sz w:val="22"/>
                <w:szCs w:val="22"/>
              </w:rPr>
              <w:t>պրոֆիլներից</w:t>
            </w:r>
            <w:r w:rsidRPr="00101BCC">
              <w:rPr>
                <w:rFonts w:ascii="Arial Armenian" w:hAnsi="Arial Armenian" w:cs="Arial"/>
                <w:sz w:val="22"/>
                <w:szCs w:val="22"/>
              </w:rPr>
              <w:t xml:space="preserve"> </w:t>
            </w:r>
            <w:r w:rsidRPr="00101BCC">
              <w:rPr>
                <w:rFonts w:ascii="Sylfaen" w:hAnsi="Sylfaen" w:cs="Sylfaen"/>
                <w:sz w:val="22"/>
                <w:szCs w:val="22"/>
              </w:rPr>
              <w:t>պատրաստված</w:t>
            </w:r>
            <w:r w:rsidRPr="00101BCC">
              <w:rPr>
                <w:rFonts w:ascii="Arial Armenian" w:hAnsi="Arial Armenian" w:cs="Arial"/>
                <w:sz w:val="22"/>
                <w:szCs w:val="22"/>
              </w:rPr>
              <w:t xml:space="preserve"> </w:t>
            </w:r>
            <w:r w:rsidRPr="00101BCC">
              <w:rPr>
                <w:rFonts w:ascii="Sylfaen" w:hAnsi="Sylfaen" w:cs="Sylfaen"/>
                <w:sz w:val="22"/>
                <w:szCs w:val="22"/>
              </w:rPr>
              <w:t>կապերի</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միջնապատիկների</w:t>
            </w:r>
            <w:r w:rsidRPr="00101BCC">
              <w:rPr>
                <w:rFonts w:ascii="Arial Armenian" w:hAnsi="Arial Armenian" w:cs="Arial"/>
                <w:sz w:val="22"/>
                <w:szCs w:val="22"/>
              </w:rPr>
              <w:t xml:space="preserve"> </w:t>
            </w:r>
            <w:r w:rsidRPr="00101BCC">
              <w:rPr>
                <w:rFonts w:ascii="Sylfaen" w:hAnsi="Sylfaen" w:cs="Sylfaen"/>
                <w:sz w:val="22"/>
                <w:szCs w:val="22"/>
              </w:rPr>
              <w:t>մոնտաժ</w:t>
            </w:r>
            <w:r w:rsidRPr="00101BCC">
              <w:rPr>
                <w:rFonts w:ascii="Arial Armenian" w:hAnsi="Arial Armenian" w:cs="Arial"/>
                <w:sz w:val="22"/>
                <w:szCs w:val="22"/>
              </w:rPr>
              <w:br/>
            </w:r>
            <w:r w:rsidRPr="00101BCC">
              <w:rPr>
                <w:rFonts w:ascii="Calibri" w:hAnsi="Calibri" w:cs="Calibri"/>
                <w:sz w:val="22"/>
                <w:szCs w:val="22"/>
              </w:rPr>
              <w:t>МОНТАЖ</w:t>
            </w:r>
            <w:r w:rsidRPr="00101BCC">
              <w:rPr>
                <w:rFonts w:ascii="Arial Armenian" w:hAnsi="Arial Armenian" w:cs="Arial"/>
                <w:sz w:val="22"/>
                <w:szCs w:val="22"/>
              </w:rPr>
              <w:t xml:space="preserve"> </w:t>
            </w:r>
            <w:r w:rsidRPr="00101BCC">
              <w:rPr>
                <w:rFonts w:ascii="Calibri" w:hAnsi="Calibri" w:cs="Calibri"/>
                <w:sz w:val="22"/>
                <w:szCs w:val="22"/>
              </w:rPr>
              <w:t>СВЯЗЕЙ</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РАСПОРОК</w:t>
            </w:r>
            <w:r w:rsidRPr="00101BCC">
              <w:rPr>
                <w:rFonts w:ascii="Arial Armenian" w:hAnsi="Arial Armenian" w:cs="Arial"/>
                <w:sz w:val="22"/>
                <w:szCs w:val="22"/>
              </w:rPr>
              <w:t xml:space="preserve"> </w:t>
            </w:r>
            <w:r w:rsidRPr="00101BCC">
              <w:rPr>
                <w:rFonts w:ascii="Calibri" w:hAnsi="Calibri" w:cs="Calibri"/>
                <w:sz w:val="22"/>
                <w:szCs w:val="22"/>
              </w:rPr>
              <w:t>ИЗ</w:t>
            </w:r>
            <w:r w:rsidRPr="00101BCC">
              <w:rPr>
                <w:rFonts w:ascii="Arial Armenian" w:hAnsi="Arial Armenian" w:cs="Arial"/>
                <w:sz w:val="22"/>
                <w:szCs w:val="22"/>
              </w:rPr>
              <w:t xml:space="preserve"> </w:t>
            </w:r>
            <w:r w:rsidRPr="00101BCC">
              <w:rPr>
                <w:rFonts w:ascii="Calibri" w:hAnsi="Calibri" w:cs="Calibri"/>
                <w:sz w:val="22"/>
                <w:szCs w:val="22"/>
              </w:rPr>
              <w:t>ОДИНОЧНЫХ</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ПАРНЫХ</w:t>
            </w:r>
            <w:r w:rsidRPr="00101BCC">
              <w:rPr>
                <w:rFonts w:ascii="Arial Armenian" w:hAnsi="Arial Armenian" w:cs="Arial"/>
                <w:sz w:val="22"/>
                <w:szCs w:val="22"/>
              </w:rPr>
              <w:t xml:space="preserve"> </w:t>
            </w:r>
            <w:r w:rsidRPr="00101BCC">
              <w:rPr>
                <w:rFonts w:ascii="Calibri" w:hAnsi="Calibri" w:cs="Calibri"/>
                <w:sz w:val="22"/>
                <w:szCs w:val="22"/>
              </w:rPr>
              <w:t>УГОЛКОВ</w:t>
            </w:r>
            <w:r w:rsidRPr="00101BCC">
              <w:rPr>
                <w:rFonts w:ascii="Arial Armenian" w:hAnsi="Arial Armenian" w:cs="Arial"/>
                <w:sz w:val="22"/>
                <w:szCs w:val="22"/>
              </w:rPr>
              <w:t xml:space="preserve">, </w:t>
            </w:r>
            <w:r w:rsidRPr="00101BCC">
              <w:rPr>
                <w:rFonts w:ascii="Calibri" w:hAnsi="Calibri" w:cs="Calibri"/>
                <w:sz w:val="22"/>
                <w:szCs w:val="22"/>
              </w:rPr>
              <w:t>ГНУТОСВАРНЫХ</w:t>
            </w:r>
            <w:r w:rsidRPr="00101BCC">
              <w:rPr>
                <w:rFonts w:ascii="Arial Armenian" w:hAnsi="Arial Armenian" w:cs="Arial"/>
                <w:sz w:val="22"/>
                <w:szCs w:val="22"/>
              </w:rPr>
              <w:t xml:space="preserve"> </w:t>
            </w:r>
            <w:r w:rsidRPr="00101BCC">
              <w:rPr>
                <w:rFonts w:ascii="Calibri" w:hAnsi="Calibri" w:cs="Calibri"/>
                <w:sz w:val="22"/>
                <w:szCs w:val="22"/>
              </w:rPr>
              <w:t>ПРОФИЛЕЙ</w:t>
            </w:r>
            <w:r w:rsidRPr="00101BCC">
              <w:rPr>
                <w:rFonts w:ascii="Arial Armenian" w:hAnsi="Arial Armenian" w:cs="Arial"/>
                <w:sz w:val="22"/>
                <w:szCs w:val="22"/>
              </w:rPr>
              <w:t xml:space="preserve"> </w:t>
            </w:r>
            <w:r w:rsidRPr="00101BCC">
              <w:rPr>
                <w:rFonts w:ascii="Calibri" w:hAnsi="Calibri" w:cs="Calibri"/>
                <w:sz w:val="22"/>
                <w:szCs w:val="22"/>
              </w:rPr>
              <w:t>ДЛЯ</w:t>
            </w:r>
            <w:r w:rsidRPr="00101BCC">
              <w:rPr>
                <w:rFonts w:ascii="Arial Armenian" w:hAnsi="Arial Armenian" w:cs="Arial"/>
                <w:sz w:val="22"/>
                <w:szCs w:val="22"/>
              </w:rPr>
              <w:t xml:space="preserve"> </w:t>
            </w:r>
            <w:r w:rsidRPr="00101BCC">
              <w:rPr>
                <w:rFonts w:ascii="Calibri" w:hAnsi="Calibri" w:cs="Calibri"/>
                <w:sz w:val="22"/>
                <w:szCs w:val="22"/>
              </w:rPr>
              <w:t>ПРОЛЕТОВ</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24 </w:t>
            </w:r>
            <w:r w:rsidRPr="00101BCC">
              <w:rPr>
                <w:rFonts w:ascii="Calibri" w:hAnsi="Calibri" w:cs="Calibri"/>
                <w:sz w:val="22"/>
                <w:szCs w:val="22"/>
              </w:rPr>
              <w:t>М</w:t>
            </w:r>
            <w:r w:rsidRPr="00101BCC">
              <w:rPr>
                <w:rFonts w:ascii="Arial Armenian" w:hAnsi="Arial Armenian" w:cs="Arial"/>
                <w:sz w:val="22"/>
                <w:szCs w:val="22"/>
              </w:rPr>
              <w:t xml:space="preserve"> </w:t>
            </w:r>
            <w:r w:rsidRPr="00101BCC">
              <w:rPr>
                <w:rFonts w:ascii="Calibri" w:hAnsi="Calibri" w:cs="Calibri"/>
                <w:sz w:val="22"/>
                <w:szCs w:val="22"/>
              </w:rPr>
              <w:t>ПРИ</w:t>
            </w:r>
            <w:r w:rsidRPr="00101BCC">
              <w:rPr>
                <w:rFonts w:ascii="Arial Armenian" w:hAnsi="Arial Armenian" w:cs="Arial"/>
                <w:sz w:val="22"/>
                <w:szCs w:val="22"/>
              </w:rPr>
              <w:t xml:space="preserve"> </w:t>
            </w:r>
            <w:r w:rsidRPr="00101BCC">
              <w:rPr>
                <w:rFonts w:ascii="Calibri" w:hAnsi="Calibri" w:cs="Calibri"/>
                <w:sz w:val="22"/>
                <w:szCs w:val="22"/>
              </w:rPr>
              <w:t>ВЫСОТЕ</w:t>
            </w:r>
            <w:r w:rsidRPr="00101BCC">
              <w:rPr>
                <w:rFonts w:ascii="Arial Armenian" w:hAnsi="Arial Armenian" w:cs="Arial"/>
                <w:sz w:val="22"/>
                <w:szCs w:val="22"/>
              </w:rPr>
              <w:t xml:space="preserve"> </w:t>
            </w:r>
            <w:r w:rsidRPr="00101BCC">
              <w:rPr>
                <w:rFonts w:ascii="Calibri" w:hAnsi="Calibri" w:cs="Calibri"/>
                <w:sz w:val="22"/>
                <w:szCs w:val="22"/>
              </w:rPr>
              <w:t>ЗДАНИЯ</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25 </w:t>
            </w:r>
            <w:r w:rsidRPr="00101BCC">
              <w:rPr>
                <w:rFonts w:ascii="Calibri" w:hAnsi="Calibri" w:cs="Calibri"/>
                <w:sz w:val="22"/>
                <w:szCs w:val="22"/>
              </w:rPr>
              <w:t>М</w:t>
            </w:r>
          </w:p>
        </w:tc>
        <w:tc>
          <w:tcPr>
            <w:tcW w:w="1278" w:type="dxa"/>
            <w:tcBorders>
              <w:top w:val="nil"/>
              <w:left w:val="nil"/>
              <w:bottom w:val="single" w:sz="4" w:space="0" w:color="auto"/>
              <w:right w:val="single" w:sz="4" w:space="0" w:color="auto"/>
            </w:tcBorders>
            <w:vAlign w:val="center"/>
            <w:hideMark/>
          </w:tcPr>
          <w:p w14:paraId="53AC9CFB"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տոննա</w:t>
            </w:r>
            <w:r w:rsidRPr="00101BCC">
              <w:rPr>
                <w:rFonts w:ascii="Arial Armenian" w:hAnsi="Arial Armenian" w:cs="Arial"/>
                <w:sz w:val="22"/>
                <w:szCs w:val="22"/>
              </w:rPr>
              <w:t xml:space="preserve"> </w:t>
            </w:r>
            <w:r w:rsidRPr="00101BCC">
              <w:rPr>
                <w:rFonts w:ascii="Calibri" w:hAnsi="Calibri" w:cs="Calibri"/>
                <w:sz w:val="22"/>
                <w:szCs w:val="22"/>
              </w:rPr>
              <w:t>тонна</w:t>
            </w:r>
          </w:p>
        </w:tc>
        <w:tc>
          <w:tcPr>
            <w:tcW w:w="1517" w:type="dxa"/>
            <w:tcBorders>
              <w:top w:val="nil"/>
              <w:left w:val="nil"/>
              <w:bottom w:val="single" w:sz="4" w:space="0" w:color="auto"/>
              <w:right w:val="single" w:sz="4" w:space="0" w:color="auto"/>
            </w:tcBorders>
            <w:noWrap/>
            <w:vAlign w:val="center"/>
            <w:hideMark/>
          </w:tcPr>
          <w:p w14:paraId="200F366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0.22</w:t>
            </w:r>
          </w:p>
        </w:tc>
        <w:tc>
          <w:tcPr>
            <w:tcW w:w="1418" w:type="dxa"/>
            <w:tcBorders>
              <w:top w:val="nil"/>
              <w:left w:val="nil"/>
              <w:bottom w:val="single" w:sz="4" w:space="0" w:color="auto"/>
              <w:right w:val="single" w:sz="4" w:space="0" w:color="auto"/>
            </w:tcBorders>
            <w:noWrap/>
            <w:vAlign w:val="center"/>
            <w:hideMark/>
          </w:tcPr>
          <w:p w14:paraId="02A7ED5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676.04</w:t>
            </w:r>
          </w:p>
        </w:tc>
        <w:tc>
          <w:tcPr>
            <w:tcW w:w="1847" w:type="dxa"/>
            <w:tcBorders>
              <w:top w:val="nil"/>
              <w:left w:val="nil"/>
              <w:bottom w:val="single" w:sz="4" w:space="0" w:color="auto"/>
              <w:right w:val="single" w:sz="4" w:space="0" w:color="auto"/>
            </w:tcBorders>
            <w:vAlign w:val="center"/>
            <w:hideMark/>
          </w:tcPr>
          <w:p w14:paraId="7F499C4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148.729</w:t>
            </w:r>
          </w:p>
        </w:tc>
        <w:tc>
          <w:tcPr>
            <w:tcW w:w="222" w:type="dxa"/>
            <w:vAlign w:val="center"/>
            <w:hideMark/>
          </w:tcPr>
          <w:p w14:paraId="45FCBF3C" w14:textId="77777777" w:rsidR="00402A13" w:rsidRPr="00101BCC" w:rsidRDefault="00402A13" w:rsidP="00BF48F5">
            <w:pPr>
              <w:rPr>
                <w:sz w:val="20"/>
                <w:szCs w:val="20"/>
              </w:rPr>
            </w:pPr>
          </w:p>
        </w:tc>
      </w:tr>
      <w:tr w:rsidR="00402A13" w:rsidRPr="00101BCC" w14:paraId="75F2A582" w14:textId="77777777" w:rsidTr="00BF48F5">
        <w:trPr>
          <w:trHeight w:val="1710"/>
        </w:trPr>
        <w:tc>
          <w:tcPr>
            <w:tcW w:w="738" w:type="dxa"/>
            <w:tcBorders>
              <w:top w:val="single" w:sz="4" w:space="0" w:color="auto"/>
              <w:left w:val="single" w:sz="4" w:space="0" w:color="auto"/>
              <w:bottom w:val="nil"/>
              <w:right w:val="single" w:sz="4" w:space="0" w:color="auto"/>
            </w:tcBorders>
            <w:noWrap/>
            <w:vAlign w:val="center"/>
            <w:hideMark/>
          </w:tcPr>
          <w:p w14:paraId="4013F2A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w:t>
            </w:r>
          </w:p>
        </w:tc>
        <w:tc>
          <w:tcPr>
            <w:tcW w:w="1317" w:type="dxa"/>
            <w:tcBorders>
              <w:top w:val="single" w:sz="4" w:space="0" w:color="auto"/>
              <w:left w:val="nil"/>
              <w:bottom w:val="nil"/>
              <w:right w:val="single" w:sz="4" w:space="0" w:color="auto"/>
            </w:tcBorders>
            <w:vAlign w:val="center"/>
            <w:hideMark/>
          </w:tcPr>
          <w:p w14:paraId="584FB84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9-24</w:t>
            </w:r>
          </w:p>
        </w:tc>
        <w:tc>
          <w:tcPr>
            <w:tcW w:w="2865" w:type="dxa"/>
            <w:tcBorders>
              <w:top w:val="single" w:sz="4" w:space="0" w:color="auto"/>
              <w:left w:val="nil"/>
              <w:bottom w:val="nil"/>
              <w:right w:val="single" w:sz="4" w:space="0" w:color="auto"/>
            </w:tcBorders>
            <w:vAlign w:val="center"/>
            <w:hideMark/>
          </w:tcPr>
          <w:p w14:paraId="055D083C"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Պրոֆիլավորված</w:t>
            </w:r>
            <w:r w:rsidRPr="00101BCC">
              <w:rPr>
                <w:rFonts w:ascii="Arial Armenian" w:hAnsi="Arial Armenian" w:cs="Arial"/>
                <w:sz w:val="22"/>
                <w:szCs w:val="22"/>
              </w:rPr>
              <w:t xml:space="preserve"> </w:t>
            </w:r>
            <w:r w:rsidRPr="00101BCC">
              <w:rPr>
                <w:rFonts w:ascii="Sylfaen" w:hAnsi="Sylfaen" w:cs="Sylfaen"/>
                <w:sz w:val="22"/>
                <w:szCs w:val="22"/>
              </w:rPr>
              <w:t>թիթեղով</w:t>
            </w:r>
            <w:r w:rsidRPr="00101BCC">
              <w:rPr>
                <w:rFonts w:ascii="Arial Armenian" w:hAnsi="Arial Armenian" w:cs="Arial"/>
                <w:sz w:val="22"/>
                <w:szCs w:val="22"/>
              </w:rPr>
              <w:t xml:space="preserve"> </w:t>
            </w:r>
            <w:r w:rsidRPr="00101BCC">
              <w:rPr>
                <w:rFonts w:ascii="Sylfaen" w:hAnsi="Sylfaen" w:cs="Sylfaen"/>
                <w:sz w:val="22"/>
                <w:szCs w:val="22"/>
              </w:rPr>
              <w:t>տանիքի</w:t>
            </w:r>
            <w:r w:rsidRPr="00101BCC">
              <w:rPr>
                <w:rFonts w:ascii="Arial Armenian" w:hAnsi="Arial Armenian" w:cs="Arial"/>
                <w:sz w:val="22"/>
                <w:szCs w:val="22"/>
              </w:rPr>
              <w:t xml:space="preserve"> </w:t>
            </w:r>
            <w:r w:rsidRPr="00101BCC">
              <w:rPr>
                <w:rFonts w:ascii="Sylfaen" w:hAnsi="Sylfaen" w:cs="Sylfaen"/>
                <w:sz w:val="22"/>
                <w:szCs w:val="22"/>
              </w:rPr>
              <w:t>տեղադրում՝</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20 </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բարձրությամբ</w:t>
            </w:r>
            <w:r w:rsidRPr="00101BCC">
              <w:rPr>
                <w:rFonts w:ascii="Arial Armenian" w:hAnsi="Arial Armenian" w:cs="Arial"/>
                <w:sz w:val="22"/>
                <w:szCs w:val="22"/>
              </w:rPr>
              <w:t xml:space="preserve"> </w:t>
            </w:r>
            <w:r w:rsidRPr="00101BCC">
              <w:rPr>
                <w:rFonts w:ascii="Sylfaen" w:hAnsi="Sylfaen" w:cs="Sylfaen"/>
                <w:sz w:val="22"/>
                <w:szCs w:val="22"/>
              </w:rPr>
              <w:t>շենքերի</w:t>
            </w:r>
            <w:r w:rsidRPr="00101BCC">
              <w:rPr>
                <w:rFonts w:ascii="Arial Armenian" w:hAnsi="Arial Armenian" w:cs="Arial"/>
                <w:sz w:val="22"/>
                <w:szCs w:val="22"/>
              </w:rPr>
              <w:t xml:space="preserve"> </w:t>
            </w:r>
            <w:r w:rsidRPr="00101BCC">
              <w:rPr>
                <w:rFonts w:ascii="Sylfaen" w:hAnsi="Sylfaen" w:cs="Sylfaen"/>
                <w:sz w:val="22"/>
                <w:szCs w:val="22"/>
              </w:rPr>
              <w:t>համար</w:t>
            </w:r>
            <w:r w:rsidRPr="00101BCC">
              <w:rPr>
                <w:rFonts w:ascii="Arial Armenian" w:hAnsi="Arial Armenian" w:cs="Arial"/>
                <w:sz w:val="22"/>
                <w:szCs w:val="22"/>
              </w:rPr>
              <w:t xml:space="preserve"> </w:t>
            </w:r>
            <w:r w:rsidRPr="00101BCC">
              <w:rPr>
                <w:rFonts w:ascii="Arial Armenian" w:hAnsi="Arial Armenian" w:cs="Arial"/>
                <w:color w:val="FF0000"/>
                <w:sz w:val="22"/>
                <w:szCs w:val="22"/>
              </w:rPr>
              <w:t>(</w:t>
            </w:r>
            <w:r w:rsidRPr="00101BCC">
              <w:rPr>
                <w:rFonts w:ascii="Sylfaen" w:hAnsi="Sylfaen" w:cs="Sylfaen"/>
                <w:color w:val="FF0000"/>
                <w:sz w:val="22"/>
                <w:szCs w:val="22"/>
              </w:rPr>
              <w:t>Կիրառելի</w:t>
            </w:r>
            <w:r w:rsidRPr="00101BCC">
              <w:rPr>
                <w:rFonts w:ascii="Arial Armenian" w:hAnsi="Arial Armenian" w:cs="Arial"/>
                <w:color w:val="FF0000"/>
                <w:sz w:val="22"/>
                <w:szCs w:val="22"/>
              </w:rPr>
              <w:t xml:space="preserve"> </w:t>
            </w:r>
            <w:r w:rsidRPr="00101BCC">
              <w:rPr>
                <w:rFonts w:ascii="Sylfaen" w:hAnsi="Sylfaen" w:cs="Sylfaen"/>
                <w:color w:val="FF0000"/>
                <w:sz w:val="22"/>
                <w:szCs w:val="22"/>
              </w:rPr>
              <w:t>Պոլիկարբոնատ</w:t>
            </w:r>
            <w:r w:rsidRPr="00101BCC">
              <w:rPr>
                <w:rFonts w:ascii="Arial Armenian" w:hAnsi="Arial Armenian" w:cs="Arial"/>
                <w:color w:val="FF0000"/>
                <w:sz w:val="22"/>
                <w:szCs w:val="22"/>
              </w:rPr>
              <w:t xml:space="preserve"> </w:t>
            </w:r>
            <w:r w:rsidRPr="00101BCC">
              <w:rPr>
                <w:rFonts w:ascii="Sylfaen" w:hAnsi="Sylfaen" w:cs="Sylfaen"/>
                <w:color w:val="FF0000"/>
                <w:sz w:val="22"/>
                <w:szCs w:val="22"/>
              </w:rPr>
              <w:t>ուլտրամանուշակագույն</w:t>
            </w:r>
            <w:r w:rsidRPr="00101BCC">
              <w:rPr>
                <w:rFonts w:ascii="Arial Armenian" w:hAnsi="Arial Armenian" w:cs="Arial"/>
                <w:color w:val="FF0000"/>
                <w:sz w:val="22"/>
                <w:szCs w:val="22"/>
              </w:rPr>
              <w:t>)</w:t>
            </w:r>
            <w:r w:rsidRPr="00101BCC">
              <w:rPr>
                <w:rFonts w:ascii="Arial Armenian" w:hAnsi="Arial Armenian" w:cs="Arial"/>
                <w:sz w:val="22"/>
                <w:szCs w:val="22"/>
              </w:rPr>
              <w:br/>
            </w:r>
            <w:r w:rsidRPr="00101BCC">
              <w:rPr>
                <w:rFonts w:ascii="Calibri" w:hAnsi="Calibri" w:cs="Calibri"/>
                <w:sz w:val="22"/>
                <w:szCs w:val="22"/>
              </w:rPr>
              <w:t>МОНТАЖ</w:t>
            </w:r>
            <w:r w:rsidRPr="00101BCC">
              <w:rPr>
                <w:rFonts w:ascii="Arial Armenian" w:hAnsi="Arial Armenian" w:cs="Arial"/>
                <w:sz w:val="22"/>
                <w:szCs w:val="22"/>
              </w:rPr>
              <w:t xml:space="preserve"> </w:t>
            </w:r>
            <w:r w:rsidRPr="00101BCC">
              <w:rPr>
                <w:rFonts w:ascii="Calibri" w:hAnsi="Calibri" w:cs="Calibri"/>
                <w:sz w:val="22"/>
                <w:szCs w:val="22"/>
              </w:rPr>
              <w:t>КРОВЕЛЬНОГО</w:t>
            </w:r>
            <w:r w:rsidRPr="00101BCC">
              <w:rPr>
                <w:rFonts w:ascii="Arial Armenian" w:hAnsi="Arial Armenian" w:cs="Arial"/>
                <w:sz w:val="22"/>
                <w:szCs w:val="22"/>
              </w:rPr>
              <w:t xml:space="preserve"> </w:t>
            </w:r>
            <w:r w:rsidRPr="00101BCC">
              <w:rPr>
                <w:rFonts w:ascii="Calibri" w:hAnsi="Calibri" w:cs="Calibri"/>
                <w:sz w:val="22"/>
                <w:szCs w:val="22"/>
              </w:rPr>
              <w:t>ПОКРЫТИЯ</w:t>
            </w:r>
            <w:r w:rsidRPr="00101BCC">
              <w:rPr>
                <w:rFonts w:ascii="Arial Armenian" w:hAnsi="Arial Armenian" w:cs="Arial"/>
                <w:sz w:val="22"/>
                <w:szCs w:val="22"/>
              </w:rPr>
              <w:t xml:space="preserve"> </w:t>
            </w:r>
            <w:r w:rsidRPr="00101BCC">
              <w:rPr>
                <w:rFonts w:ascii="Calibri" w:hAnsi="Calibri" w:cs="Calibri"/>
                <w:sz w:val="22"/>
                <w:szCs w:val="22"/>
              </w:rPr>
              <w:t>ИЗ</w:t>
            </w:r>
            <w:r w:rsidRPr="00101BCC">
              <w:rPr>
                <w:rFonts w:ascii="Arial Armenian" w:hAnsi="Arial Armenian" w:cs="Arial"/>
                <w:sz w:val="22"/>
                <w:szCs w:val="22"/>
              </w:rPr>
              <w:t xml:space="preserve"> </w:t>
            </w:r>
            <w:r w:rsidRPr="00101BCC">
              <w:rPr>
                <w:rFonts w:ascii="Calibri" w:hAnsi="Calibri" w:cs="Calibri"/>
                <w:sz w:val="22"/>
                <w:szCs w:val="22"/>
              </w:rPr>
              <w:t>ПРОФИЛИРОВАННОГО</w:t>
            </w:r>
            <w:r w:rsidRPr="00101BCC">
              <w:rPr>
                <w:rFonts w:ascii="Arial Armenian" w:hAnsi="Arial Armenian" w:cs="Arial"/>
                <w:sz w:val="22"/>
                <w:szCs w:val="22"/>
              </w:rPr>
              <w:t xml:space="preserve"> </w:t>
            </w:r>
            <w:r w:rsidRPr="00101BCC">
              <w:rPr>
                <w:rFonts w:ascii="Calibri" w:hAnsi="Calibri" w:cs="Calibri"/>
                <w:sz w:val="22"/>
                <w:szCs w:val="22"/>
              </w:rPr>
              <w:t>ЛИСТА</w:t>
            </w:r>
            <w:r w:rsidRPr="00101BCC">
              <w:rPr>
                <w:rFonts w:ascii="Arial Armenian" w:hAnsi="Arial Armenian" w:cs="Arial"/>
                <w:sz w:val="22"/>
                <w:szCs w:val="22"/>
              </w:rPr>
              <w:t xml:space="preserve"> </w:t>
            </w:r>
            <w:r w:rsidRPr="00101BCC">
              <w:rPr>
                <w:rFonts w:ascii="Calibri" w:hAnsi="Calibri" w:cs="Calibri"/>
                <w:sz w:val="22"/>
                <w:szCs w:val="22"/>
              </w:rPr>
              <w:t>ДЛЯ</w:t>
            </w:r>
            <w:r w:rsidRPr="00101BCC">
              <w:rPr>
                <w:rFonts w:ascii="Arial Armenian" w:hAnsi="Arial Armenian" w:cs="Arial"/>
                <w:sz w:val="22"/>
                <w:szCs w:val="22"/>
              </w:rPr>
              <w:t xml:space="preserve"> </w:t>
            </w:r>
            <w:r w:rsidRPr="00101BCC">
              <w:rPr>
                <w:rFonts w:ascii="Calibri" w:hAnsi="Calibri" w:cs="Calibri"/>
                <w:sz w:val="22"/>
                <w:szCs w:val="22"/>
              </w:rPr>
              <w:t>ЗДАНИЙ</w:t>
            </w:r>
            <w:r w:rsidRPr="00101BCC">
              <w:rPr>
                <w:rFonts w:ascii="Arial Armenian" w:hAnsi="Arial Armenian" w:cs="Arial"/>
                <w:sz w:val="22"/>
                <w:szCs w:val="22"/>
              </w:rPr>
              <w:t xml:space="preserve"> </w:t>
            </w:r>
            <w:r w:rsidRPr="00101BCC">
              <w:rPr>
                <w:rFonts w:ascii="Calibri" w:hAnsi="Calibri" w:cs="Calibri"/>
                <w:sz w:val="22"/>
                <w:szCs w:val="22"/>
              </w:rPr>
              <w:t>ВЫСОТОЙ</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20 </w:t>
            </w:r>
            <w:r w:rsidRPr="00101BCC">
              <w:rPr>
                <w:rFonts w:ascii="Calibri" w:hAnsi="Calibri" w:cs="Calibri"/>
                <w:sz w:val="22"/>
                <w:szCs w:val="22"/>
              </w:rPr>
              <w:t>М</w:t>
            </w:r>
          </w:p>
        </w:tc>
        <w:tc>
          <w:tcPr>
            <w:tcW w:w="1278" w:type="dxa"/>
            <w:tcBorders>
              <w:top w:val="nil"/>
              <w:left w:val="nil"/>
              <w:bottom w:val="single" w:sz="4" w:space="0" w:color="auto"/>
              <w:right w:val="single" w:sz="4" w:space="0" w:color="auto"/>
            </w:tcBorders>
            <w:vAlign w:val="center"/>
            <w:hideMark/>
          </w:tcPr>
          <w:p w14:paraId="5D119F1E"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տոննա</w:t>
            </w:r>
            <w:r w:rsidRPr="00101BCC">
              <w:rPr>
                <w:rFonts w:ascii="Arial Armenian" w:hAnsi="Arial Armenian" w:cs="Arial"/>
                <w:sz w:val="22"/>
                <w:szCs w:val="22"/>
              </w:rPr>
              <w:t xml:space="preserve"> </w:t>
            </w:r>
            <w:r w:rsidRPr="00101BCC">
              <w:rPr>
                <w:rFonts w:ascii="Calibri" w:hAnsi="Calibri" w:cs="Calibri"/>
                <w:sz w:val="22"/>
                <w:szCs w:val="22"/>
              </w:rPr>
              <w:t>тонна</w:t>
            </w:r>
          </w:p>
        </w:tc>
        <w:tc>
          <w:tcPr>
            <w:tcW w:w="1517" w:type="dxa"/>
            <w:tcBorders>
              <w:top w:val="nil"/>
              <w:left w:val="nil"/>
              <w:bottom w:val="single" w:sz="4" w:space="0" w:color="auto"/>
              <w:right w:val="single" w:sz="4" w:space="0" w:color="auto"/>
            </w:tcBorders>
            <w:noWrap/>
            <w:vAlign w:val="center"/>
            <w:hideMark/>
          </w:tcPr>
          <w:p w14:paraId="08121A0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0.15</w:t>
            </w:r>
          </w:p>
        </w:tc>
        <w:tc>
          <w:tcPr>
            <w:tcW w:w="1418" w:type="dxa"/>
            <w:tcBorders>
              <w:top w:val="nil"/>
              <w:left w:val="nil"/>
              <w:bottom w:val="single" w:sz="4" w:space="0" w:color="auto"/>
              <w:right w:val="single" w:sz="4" w:space="0" w:color="auto"/>
            </w:tcBorders>
            <w:noWrap/>
            <w:vAlign w:val="center"/>
            <w:hideMark/>
          </w:tcPr>
          <w:p w14:paraId="397CD64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882.85</w:t>
            </w:r>
          </w:p>
        </w:tc>
        <w:tc>
          <w:tcPr>
            <w:tcW w:w="1847" w:type="dxa"/>
            <w:tcBorders>
              <w:top w:val="nil"/>
              <w:left w:val="nil"/>
              <w:bottom w:val="single" w:sz="4" w:space="0" w:color="auto"/>
              <w:right w:val="single" w:sz="4" w:space="0" w:color="auto"/>
            </w:tcBorders>
            <w:vAlign w:val="center"/>
            <w:hideMark/>
          </w:tcPr>
          <w:p w14:paraId="053659C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132.428</w:t>
            </w:r>
          </w:p>
        </w:tc>
        <w:tc>
          <w:tcPr>
            <w:tcW w:w="222" w:type="dxa"/>
            <w:vAlign w:val="center"/>
            <w:hideMark/>
          </w:tcPr>
          <w:p w14:paraId="111F39A2" w14:textId="77777777" w:rsidR="00402A13" w:rsidRPr="00101BCC" w:rsidRDefault="00402A13" w:rsidP="00BF48F5">
            <w:pPr>
              <w:rPr>
                <w:sz w:val="20"/>
                <w:szCs w:val="20"/>
              </w:rPr>
            </w:pPr>
          </w:p>
        </w:tc>
      </w:tr>
      <w:tr w:rsidR="00402A13" w:rsidRPr="00101BCC" w14:paraId="13432A1A" w14:textId="77777777" w:rsidTr="00BF48F5">
        <w:trPr>
          <w:trHeight w:val="300"/>
        </w:trPr>
        <w:tc>
          <w:tcPr>
            <w:tcW w:w="738" w:type="dxa"/>
            <w:tcBorders>
              <w:top w:val="single" w:sz="4" w:space="0" w:color="auto"/>
              <w:left w:val="single" w:sz="4" w:space="0" w:color="auto"/>
              <w:bottom w:val="single" w:sz="4" w:space="0" w:color="auto"/>
              <w:right w:val="single" w:sz="4" w:space="0" w:color="auto"/>
            </w:tcBorders>
            <w:vAlign w:val="center"/>
            <w:hideMark/>
          </w:tcPr>
          <w:p w14:paraId="78C46C2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317" w:type="dxa"/>
            <w:tcBorders>
              <w:top w:val="single" w:sz="4" w:space="0" w:color="auto"/>
              <w:left w:val="nil"/>
              <w:bottom w:val="single" w:sz="4" w:space="0" w:color="auto"/>
              <w:right w:val="single" w:sz="4" w:space="0" w:color="auto"/>
            </w:tcBorders>
            <w:vAlign w:val="center"/>
            <w:hideMark/>
          </w:tcPr>
          <w:p w14:paraId="22750A3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2865" w:type="dxa"/>
            <w:tcBorders>
              <w:top w:val="single" w:sz="4" w:space="0" w:color="auto"/>
              <w:left w:val="nil"/>
              <w:bottom w:val="single" w:sz="4" w:space="0" w:color="auto"/>
              <w:right w:val="single" w:sz="4" w:space="0" w:color="auto"/>
            </w:tcBorders>
            <w:vAlign w:val="center"/>
            <w:hideMark/>
          </w:tcPr>
          <w:p w14:paraId="7F161D9F" w14:textId="77777777" w:rsidR="00402A13" w:rsidRPr="00101BCC" w:rsidRDefault="00402A13" w:rsidP="00BF48F5">
            <w:pPr>
              <w:jc w:val="center"/>
              <w:rPr>
                <w:rFonts w:ascii="Arial Armenian" w:hAnsi="Arial Armenian" w:cs="Arial"/>
                <w:b/>
                <w:bCs/>
              </w:rPr>
            </w:pPr>
            <w:r w:rsidRPr="00101BCC">
              <w:rPr>
                <w:rFonts w:ascii="Sylfaen" w:hAnsi="Sylfaen" w:cs="Sylfaen"/>
                <w:b/>
                <w:bCs/>
              </w:rPr>
              <w:t>Լուսավորություն</w:t>
            </w:r>
          </w:p>
        </w:tc>
        <w:tc>
          <w:tcPr>
            <w:tcW w:w="1278" w:type="dxa"/>
            <w:tcBorders>
              <w:top w:val="nil"/>
              <w:left w:val="nil"/>
              <w:bottom w:val="single" w:sz="4" w:space="0" w:color="auto"/>
              <w:right w:val="single" w:sz="4" w:space="0" w:color="auto"/>
            </w:tcBorders>
            <w:vAlign w:val="center"/>
            <w:hideMark/>
          </w:tcPr>
          <w:p w14:paraId="0E7B52B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517" w:type="dxa"/>
            <w:tcBorders>
              <w:top w:val="nil"/>
              <w:left w:val="nil"/>
              <w:bottom w:val="single" w:sz="4" w:space="0" w:color="auto"/>
              <w:right w:val="single" w:sz="4" w:space="0" w:color="auto"/>
            </w:tcBorders>
            <w:noWrap/>
            <w:vAlign w:val="center"/>
            <w:hideMark/>
          </w:tcPr>
          <w:p w14:paraId="2C20734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418" w:type="dxa"/>
            <w:tcBorders>
              <w:top w:val="nil"/>
              <w:left w:val="nil"/>
              <w:bottom w:val="single" w:sz="4" w:space="0" w:color="auto"/>
              <w:right w:val="single" w:sz="4" w:space="0" w:color="auto"/>
            </w:tcBorders>
            <w:noWrap/>
            <w:vAlign w:val="center"/>
            <w:hideMark/>
          </w:tcPr>
          <w:p w14:paraId="73F2FA8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847" w:type="dxa"/>
            <w:tcBorders>
              <w:top w:val="nil"/>
              <w:left w:val="nil"/>
              <w:bottom w:val="single" w:sz="4" w:space="0" w:color="auto"/>
              <w:right w:val="single" w:sz="4" w:space="0" w:color="auto"/>
            </w:tcBorders>
            <w:vAlign w:val="center"/>
            <w:hideMark/>
          </w:tcPr>
          <w:p w14:paraId="4B81EC6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0.000</w:t>
            </w:r>
          </w:p>
        </w:tc>
        <w:tc>
          <w:tcPr>
            <w:tcW w:w="222" w:type="dxa"/>
            <w:vAlign w:val="center"/>
            <w:hideMark/>
          </w:tcPr>
          <w:p w14:paraId="5257F447" w14:textId="77777777" w:rsidR="00402A13" w:rsidRPr="00101BCC" w:rsidRDefault="00402A13" w:rsidP="00BF48F5">
            <w:pPr>
              <w:rPr>
                <w:sz w:val="20"/>
                <w:szCs w:val="20"/>
              </w:rPr>
            </w:pPr>
          </w:p>
        </w:tc>
      </w:tr>
      <w:tr w:rsidR="00402A13" w:rsidRPr="00101BCC" w14:paraId="43F5E6D0" w14:textId="77777777" w:rsidTr="00BF48F5">
        <w:trPr>
          <w:trHeight w:val="570"/>
        </w:trPr>
        <w:tc>
          <w:tcPr>
            <w:tcW w:w="738" w:type="dxa"/>
            <w:tcBorders>
              <w:top w:val="nil"/>
              <w:left w:val="single" w:sz="4" w:space="0" w:color="auto"/>
              <w:bottom w:val="nil"/>
              <w:right w:val="single" w:sz="4" w:space="0" w:color="auto"/>
            </w:tcBorders>
            <w:noWrap/>
            <w:vAlign w:val="center"/>
            <w:hideMark/>
          </w:tcPr>
          <w:p w14:paraId="12B2E6E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w:t>
            </w:r>
          </w:p>
        </w:tc>
        <w:tc>
          <w:tcPr>
            <w:tcW w:w="1317" w:type="dxa"/>
            <w:tcBorders>
              <w:top w:val="nil"/>
              <w:left w:val="nil"/>
              <w:bottom w:val="nil"/>
              <w:right w:val="single" w:sz="4" w:space="0" w:color="auto"/>
            </w:tcBorders>
            <w:vAlign w:val="center"/>
            <w:hideMark/>
          </w:tcPr>
          <w:p w14:paraId="74514CB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w:t>
            </w:r>
            <w:r w:rsidRPr="00101BCC">
              <w:rPr>
                <w:rFonts w:ascii="Calibri" w:hAnsi="Calibri" w:cs="Calibri"/>
                <w:sz w:val="22"/>
                <w:szCs w:val="22"/>
              </w:rPr>
              <w:t>М</w:t>
            </w:r>
            <w:r w:rsidRPr="00101BCC">
              <w:rPr>
                <w:rFonts w:ascii="Arial Armenian" w:hAnsi="Arial Armenian" w:cs="Arial"/>
                <w:sz w:val="22"/>
                <w:szCs w:val="22"/>
              </w:rPr>
              <w:t>116</w:t>
            </w:r>
          </w:p>
        </w:tc>
        <w:tc>
          <w:tcPr>
            <w:tcW w:w="2865" w:type="dxa"/>
            <w:tcBorders>
              <w:top w:val="nil"/>
              <w:left w:val="nil"/>
              <w:bottom w:val="nil"/>
              <w:right w:val="single" w:sz="4" w:space="0" w:color="auto"/>
            </w:tcBorders>
            <w:vAlign w:val="center"/>
            <w:hideMark/>
          </w:tcPr>
          <w:p w14:paraId="6DF8DAAD"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Անցքերի</w:t>
            </w:r>
            <w:r w:rsidRPr="00101BCC">
              <w:rPr>
                <w:rFonts w:ascii="Arial Armenian" w:hAnsi="Arial Armenian" w:cs="Arial"/>
                <w:sz w:val="22"/>
                <w:szCs w:val="22"/>
              </w:rPr>
              <w:t xml:space="preserve"> </w:t>
            </w:r>
            <w:r w:rsidRPr="00101BCC">
              <w:rPr>
                <w:rFonts w:ascii="Sylfaen" w:hAnsi="Sylfaen" w:cs="Sylfaen"/>
                <w:sz w:val="22"/>
                <w:szCs w:val="22"/>
              </w:rPr>
              <w:t>հորատում</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2 </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խորությամբ</w:t>
            </w:r>
            <w:r w:rsidRPr="00101BCC">
              <w:rPr>
                <w:rFonts w:ascii="Arial Armenian" w:hAnsi="Arial Armenian" w:cs="Arial"/>
                <w:sz w:val="22"/>
                <w:szCs w:val="22"/>
              </w:rPr>
              <w:t xml:space="preserve"> /</w:t>
            </w:r>
            <w:r w:rsidRPr="00101BCC">
              <w:rPr>
                <w:rFonts w:ascii="Arial Armenian" w:hAnsi="Arial Armenian" w:cs="Arial"/>
                <w:sz w:val="22"/>
                <w:szCs w:val="22"/>
              </w:rPr>
              <w:br/>
            </w:r>
            <w:r w:rsidRPr="00101BCC">
              <w:rPr>
                <w:rFonts w:ascii="Calibri" w:hAnsi="Calibri" w:cs="Calibri"/>
                <w:sz w:val="22"/>
                <w:szCs w:val="22"/>
              </w:rPr>
              <w:t>БУРЕНИЕ</w:t>
            </w:r>
            <w:r w:rsidRPr="00101BCC">
              <w:rPr>
                <w:rFonts w:ascii="Arial Armenian" w:hAnsi="Arial Armenian" w:cs="Arial"/>
                <w:sz w:val="22"/>
                <w:szCs w:val="22"/>
              </w:rPr>
              <w:t xml:space="preserve"> </w:t>
            </w:r>
            <w:r w:rsidRPr="00101BCC">
              <w:rPr>
                <w:rFonts w:ascii="Calibri" w:hAnsi="Calibri" w:cs="Calibri"/>
                <w:sz w:val="22"/>
                <w:szCs w:val="22"/>
              </w:rPr>
              <w:t>ЯМ</w:t>
            </w:r>
            <w:r w:rsidRPr="00101BCC">
              <w:rPr>
                <w:rFonts w:ascii="Arial Armenian" w:hAnsi="Arial Armenian" w:cs="Arial"/>
                <w:sz w:val="22"/>
                <w:szCs w:val="22"/>
              </w:rPr>
              <w:t xml:space="preserve"> </w:t>
            </w:r>
            <w:r w:rsidRPr="00101BCC">
              <w:rPr>
                <w:rFonts w:ascii="Calibri" w:hAnsi="Calibri" w:cs="Calibri"/>
                <w:sz w:val="22"/>
                <w:szCs w:val="22"/>
              </w:rPr>
              <w:t>ГЛУБИНОЙ</w:t>
            </w:r>
            <w:r w:rsidRPr="00101BCC">
              <w:rPr>
                <w:rFonts w:ascii="Arial Armenian" w:hAnsi="Arial Armenian" w:cs="Arial"/>
                <w:sz w:val="22"/>
                <w:szCs w:val="22"/>
              </w:rPr>
              <w:t xml:space="preserve"> </w:t>
            </w:r>
            <w:r w:rsidRPr="00101BCC">
              <w:rPr>
                <w:rFonts w:ascii="Calibri" w:hAnsi="Calibri" w:cs="Calibri"/>
                <w:sz w:val="22"/>
                <w:szCs w:val="22"/>
              </w:rPr>
              <w:lastRenderedPageBreak/>
              <w:t>ДО</w:t>
            </w:r>
            <w:r w:rsidRPr="00101BCC">
              <w:rPr>
                <w:rFonts w:ascii="Arial Armenian" w:hAnsi="Arial Armenian" w:cs="Arial"/>
                <w:sz w:val="22"/>
                <w:szCs w:val="22"/>
              </w:rPr>
              <w:t xml:space="preserve"> 2 </w:t>
            </w:r>
            <w:r w:rsidRPr="00101BCC">
              <w:rPr>
                <w:rFonts w:ascii="Calibri" w:hAnsi="Calibri" w:cs="Calibri"/>
                <w:sz w:val="22"/>
                <w:szCs w:val="22"/>
              </w:rPr>
              <w:t>М</w:t>
            </w:r>
          </w:p>
        </w:tc>
        <w:tc>
          <w:tcPr>
            <w:tcW w:w="1278" w:type="dxa"/>
            <w:tcBorders>
              <w:top w:val="nil"/>
              <w:left w:val="nil"/>
              <w:bottom w:val="single" w:sz="4" w:space="0" w:color="auto"/>
              <w:right w:val="single" w:sz="4" w:space="0" w:color="auto"/>
            </w:tcBorders>
            <w:vAlign w:val="center"/>
            <w:hideMark/>
          </w:tcPr>
          <w:p w14:paraId="7EEA02B9"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lastRenderedPageBreak/>
              <w:t>հատ</w:t>
            </w:r>
            <w:r w:rsidRPr="00101BCC">
              <w:rPr>
                <w:rFonts w:ascii="Arial Armenian" w:hAnsi="Arial Armenian" w:cs="Arial"/>
                <w:sz w:val="22"/>
                <w:szCs w:val="22"/>
              </w:rPr>
              <w:t xml:space="preserve"> </w:t>
            </w:r>
            <w:r w:rsidRPr="00101BCC">
              <w:rPr>
                <w:rFonts w:ascii="Calibri" w:hAnsi="Calibri" w:cs="Calibri"/>
                <w:sz w:val="22"/>
                <w:szCs w:val="22"/>
              </w:rPr>
              <w:t>штука</w:t>
            </w:r>
          </w:p>
        </w:tc>
        <w:tc>
          <w:tcPr>
            <w:tcW w:w="1517" w:type="dxa"/>
            <w:tcBorders>
              <w:top w:val="nil"/>
              <w:left w:val="nil"/>
              <w:bottom w:val="single" w:sz="4" w:space="0" w:color="auto"/>
              <w:right w:val="single" w:sz="4" w:space="0" w:color="auto"/>
            </w:tcBorders>
            <w:noWrap/>
            <w:vAlign w:val="center"/>
            <w:hideMark/>
          </w:tcPr>
          <w:p w14:paraId="7277785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13</w:t>
            </w:r>
          </w:p>
        </w:tc>
        <w:tc>
          <w:tcPr>
            <w:tcW w:w="1418" w:type="dxa"/>
            <w:tcBorders>
              <w:top w:val="nil"/>
              <w:left w:val="nil"/>
              <w:bottom w:val="single" w:sz="4" w:space="0" w:color="auto"/>
              <w:right w:val="single" w:sz="4" w:space="0" w:color="auto"/>
            </w:tcBorders>
            <w:noWrap/>
            <w:vAlign w:val="center"/>
            <w:hideMark/>
          </w:tcPr>
          <w:p w14:paraId="6C510C5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1.68</w:t>
            </w:r>
          </w:p>
        </w:tc>
        <w:tc>
          <w:tcPr>
            <w:tcW w:w="1847" w:type="dxa"/>
            <w:tcBorders>
              <w:top w:val="nil"/>
              <w:left w:val="nil"/>
              <w:bottom w:val="single" w:sz="4" w:space="0" w:color="auto"/>
              <w:right w:val="single" w:sz="4" w:space="0" w:color="auto"/>
            </w:tcBorders>
            <w:vAlign w:val="center"/>
            <w:hideMark/>
          </w:tcPr>
          <w:p w14:paraId="7C53DC0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21.840</w:t>
            </w:r>
          </w:p>
        </w:tc>
        <w:tc>
          <w:tcPr>
            <w:tcW w:w="222" w:type="dxa"/>
            <w:vAlign w:val="center"/>
            <w:hideMark/>
          </w:tcPr>
          <w:p w14:paraId="382D7BDF" w14:textId="77777777" w:rsidR="00402A13" w:rsidRPr="00101BCC" w:rsidRDefault="00402A13" w:rsidP="00BF48F5">
            <w:pPr>
              <w:rPr>
                <w:sz w:val="20"/>
                <w:szCs w:val="20"/>
              </w:rPr>
            </w:pPr>
          </w:p>
        </w:tc>
      </w:tr>
      <w:tr w:rsidR="00402A13" w:rsidRPr="00101BCC" w14:paraId="6E78DB66" w14:textId="77777777" w:rsidTr="00BF48F5">
        <w:trPr>
          <w:trHeight w:val="570"/>
        </w:trPr>
        <w:tc>
          <w:tcPr>
            <w:tcW w:w="738" w:type="dxa"/>
            <w:tcBorders>
              <w:top w:val="single" w:sz="4" w:space="0" w:color="auto"/>
              <w:left w:val="single" w:sz="4" w:space="0" w:color="auto"/>
              <w:bottom w:val="nil"/>
              <w:right w:val="single" w:sz="4" w:space="0" w:color="auto"/>
            </w:tcBorders>
            <w:noWrap/>
            <w:vAlign w:val="center"/>
            <w:hideMark/>
          </w:tcPr>
          <w:p w14:paraId="4BA49A5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w:t>
            </w:r>
          </w:p>
        </w:tc>
        <w:tc>
          <w:tcPr>
            <w:tcW w:w="1317" w:type="dxa"/>
            <w:tcBorders>
              <w:top w:val="single" w:sz="4" w:space="0" w:color="auto"/>
              <w:left w:val="nil"/>
              <w:bottom w:val="nil"/>
              <w:right w:val="single" w:sz="4" w:space="0" w:color="auto"/>
            </w:tcBorders>
            <w:vAlign w:val="center"/>
            <w:hideMark/>
          </w:tcPr>
          <w:p w14:paraId="04C2FC1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8-10</w:t>
            </w:r>
          </w:p>
        </w:tc>
        <w:tc>
          <w:tcPr>
            <w:tcW w:w="2865" w:type="dxa"/>
            <w:tcBorders>
              <w:top w:val="single" w:sz="4" w:space="0" w:color="auto"/>
              <w:left w:val="nil"/>
              <w:bottom w:val="nil"/>
              <w:right w:val="single" w:sz="4" w:space="0" w:color="auto"/>
            </w:tcBorders>
            <w:vAlign w:val="center"/>
            <w:hideMark/>
          </w:tcPr>
          <w:p w14:paraId="474CCB94"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Հիմքերի՝</w:t>
            </w:r>
            <w:r w:rsidRPr="00101BCC">
              <w:rPr>
                <w:rFonts w:ascii="Arial Armenian" w:hAnsi="Arial Armenian" w:cs="Arial"/>
                <w:sz w:val="22"/>
                <w:szCs w:val="22"/>
              </w:rPr>
              <w:t xml:space="preserve"> </w:t>
            </w:r>
            <w:r w:rsidRPr="00101BCC">
              <w:rPr>
                <w:rFonts w:ascii="Sylfaen" w:hAnsi="Sylfaen" w:cs="Sylfaen"/>
                <w:sz w:val="22"/>
                <w:szCs w:val="22"/>
              </w:rPr>
              <w:t>ավազե</w:t>
            </w:r>
            <w:r w:rsidRPr="00101BCC">
              <w:rPr>
                <w:rFonts w:ascii="Arial Armenian" w:hAnsi="Arial Armenian" w:cs="Arial"/>
                <w:sz w:val="22"/>
                <w:szCs w:val="22"/>
              </w:rPr>
              <w:t xml:space="preserve"> </w:t>
            </w:r>
            <w:r w:rsidRPr="00101BCC">
              <w:rPr>
                <w:rFonts w:ascii="Sylfaen" w:hAnsi="Sylfaen" w:cs="Sylfaen"/>
                <w:sz w:val="22"/>
                <w:szCs w:val="22"/>
              </w:rPr>
              <w:t>հիմքերի</w:t>
            </w:r>
            <w:r w:rsidRPr="00101BCC">
              <w:rPr>
                <w:rFonts w:ascii="Arial Armenian" w:hAnsi="Arial Armenian" w:cs="Arial"/>
                <w:sz w:val="22"/>
                <w:szCs w:val="22"/>
              </w:rPr>
              <w:t xml:space="preserve"> </w:t>
            </w:r>
            <w:r w:rsidRPr="00101BCC">
              <w:rPr>
                <w:rFonts w:ascii="Sylfaen" w:hAnsi="Sylfaen" w:cs="Sylfaen"/>
                <w:sz w:val="22"/>
                <w:szCs w:val="22"/>
              </w:rPr>
              <w:t>իրականացում</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ПЕСЧАНЫХ</w:t>
            </w:r>
            <w:r w:rsidRPr="00101BCC">
              <w:rPr>
                <w:rFonts w:ascii="Arial Armenian" w:hAnsi="Arial Armenian" w:cs="Arial"/>
                <w:sz w:val="22"/>
                <w:szCs w:val="22"/>
              </w:rPr>
              <w:t xml:space="preserve"> </w:t>
            </w:r>
            <w:r w:rsidRPr="00101BCC">
              <w:rPr>
                <w:rFonts w:ascii="Calibri" w:hAnsi="Calibri" w:cs="Calibri"/>
                <w:sz w:val="22"/>
                <w:szCs w:val="22"/>
              </w:rPr>
              <w:t>ОСНОВАНИЙ</w:t>
            </w:r>
            <w:r w:rsidRPr="00101BCC">
              <w:rPr>
                <w:rFonts w:ascii="Arial Armenian" w:hAnsi="Arial Armenian" w:cs="Arial"/>
                <w:sz w:val="22"/>
                <w:szCs w:val="22"/>
              </w:rPr>
              <w:t xml:space="preserve"> </w:t>
            </w:r>
            <w:r w:rsidRPr="00101BCC">
              <w:rPr>
                <w:rFonts w:ascii="Calibri" w:hAnsi="Calibri" w:cs="Calibri"/>
                <w:sz w:val="22"/>
                <w:szCs w:val="22"/>
              </w:rPr>
              <w:t>ПОД</w:t>
            </w:r>
            <w:r w:rsidRPr="00101BCC">
              <w:rPr>
                <w:rFonts w:ascii="Arial Armenian" w:hAnsi="Arial Armenian" w:cs="Arial"/>
                <w:sz w:val="22"/>
                <w:szCs w:val="22"/>
              </w:rPr>
              <w:t xml:space="preserve"> </w:t>
            </w:r>
            <w:r w:rsidRPr="00101BCC">
              <w:rPr>
                <w:rFonts w:ascii="Calibri" w:hAnsi="Calibri" w:cs="Calibri"/>
                <w:sz w:val="22"/>
                <w:szCs w:val="22"/>
              </w:rPr>
              <w:t>ФУНДАМЕНТЫ</w:t>
            </w:r>
          </w:p>
        </w:tc>
        <w:tc>
          <w:tcPr>
            <w:tcW w:w="1278" w:type="dxa"/>
            <w:tcBorders>
              <w:top w:val="nil"/>
              <w:left w:val="nil"/>
              <w:bottom w:val="single" w:sz="4" w:space="0" w:color="auto"/>
              <w:right w:val="single" w:sz="4" w:space="0" w:color="auto"/>
            </w:tcBorders>
            <w:vAlign w:val="center"/>
            <w:hideMark/>
          </w:tcPr>
          <w:p w14:paraId="682AB778"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49CD541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0.208</w:t>
            </w:r>
          </w:p>
        </w:tc>
        <w:tc>
          <w:tcPr>
            <w:tcW w:w="1418" w:type="dxa"/>
            <w:tcBorders>
              <w:top w:val="nil"/>
              <w:left w:val="nil"/>
              <w:bottom w:val="single" w:sz="4" w:space="0" w:color="auto"/>
              <w:right w:val="single" w:sz="4" w:space="0" w:color="auto"/>
            </w:tcBorders>
            <w:noWrap/>
            <w:vAlign w:val="center"/>
            <w:hideMark/>
          </w:tcPr>
          <w:p w14:paraId="65205DA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13.55</w:t>
            </w:r>
          </w:p>
        </w:tc>
        <w:tc>
          <w:tcPr>
            <w:tcW w:w="1847" w:type="dxa"/>
            <w:tcBorders>
              <w:top w:val="nil"/>
              <w:left w:val="nil"/>
              <w:bottom w:val="single" w:sz="4" w:space="0" w:color="auto"/>
              <w:right w:val="single" w:sz="4" w:space="0" w:color="auto"/>
            </w:tcBorders>
            <w:vAlign w:val="center"/>
            <w:hideMark/>
          </w:tcPr>
          <w:p w14:paraId="25B5EBA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2.818</w:t>
            </w:r>
          </w:p>
        </w:tc>
        <w:tc>
          <w:tcPr>
            <w:tcW w:w="222" w:type="dxa"/>
            <w:vAlign w:val="center"/>
            <w:hideMark/>
          </w:tcPr>
          <w:p w14:paraId="4F1EDFB4" w14:textId="77777777" w:rsidR="00402A13" w:rsidRPr="00101BCC" w:rsidRDefault="00402A13" w:rsidP="00BF48F5">
            <w:pPr>
              <w:rPr>
                <w:sz w:val="20"/>
                <w:szCs w:val="20"/>
              </w:rPr>
            </w:pPr>
          </w:p>
        </w:tc>
      </w:tr>
      <w:tr w:rsidR="00402A13" w:rsidRPr="00101BCC" w14:paraId="567BB0EA" w14:textId="77777777" w:rsidTr="00BF48F5">
        <w:trPr>
          <w:trHeight w:val="570"/>
        </w:trPr>
        <w:tc>
          <w:tcPr>
            <w:tcW w:w="738" w:type="dxa"/>
            <w:tcBorders>
              <w:top w:val="single" w:sz="4" w:space="0" w:color="auto"/>
              <w:left w:val="single" w:sz="4" w:space="0" w:color="auto"/>
              <w:bottom w:val="nil"/>
              <w:right w:val="single" w:sz="4" w:space="0" w:color="auto"/>
            </w:tcBorders>
            <w:noWrap/>
            <w:vAlign w:val="center"/>
            <w:hideMark/>
          </w:tcPr>
          <w:p w14:paraId="2D85BE2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w:t>
            </w:r>
          </w:p>
        </w:tc>
        <w:tc>
          <w:tcPr>
            <w:tcW w:w="1317" w:type="dxa"/>
            <w:tcBorders>
              <w:top w:val="single" w:sz="4" w:space="0" w:color="auto"/>
              <w:left w:val="nil"/>
              <w:bottom w:val="nil"/>
              <w:right w:val="single" w:sz="4" w:space="0" w:color="auto"/>
            </w:tcBorders>
            <w:vAlign w:val="center"/>
            <w:hideMark/>
          </w:tcPr>
          <w:p w14:paraId="7EDDDAB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8-11</w:t>
            </w:r>
          </w:p>
        </w:tc>
        <w:tc>
          <w:tcPr>
            <w:tcW w:w="2865" w:type="dxa"/>
            <w:tcBorders>
              <w:top w:val="single" w:sz="4" w:space="0" w:color="auto"/>
              <w:left w:val="nil"/>
              <w:bottom w:val="nil"/>
              <w:right w:val="single" w:sz="4" w:space="0" w:color="auto"/>
            </w:tcBorders>
            <w:vAlign w:val="center"/>
            <w:hideMark/>
          </w:tcPr>
          <w:p w14:paraId="201D009E"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Հիմքերի՝</w:t>
            </w:r>
            <w:r w:rsidRPr="00101BCC">
              <w:rPr>
                <w:rFonts w:ascii="Arial Armenian" w:hAnsi="Arial Armenian" w:cs="Arial"/>
                <w:sz w:val="22"/>
                <w:szCs w:val="22"/>
              </w:rPr>
              <w:t xml:space="preserve"> </w:t>
            </w:r>
            <w:r w:rsidRPr="00101BCC">
              <w:rPr>
                <w:rFonts w:ascii="Sylfaen" w:hAnsi="Sylfaen" w:cs="Sylfaen"/>
                <w:sz w:val="22"/>
                <w:szCs w:val="22"/>
              </w:rPr>
              <w:t>խճային</w:t>
            </w:r>
            <w:r w:rsidRPr="00101BCC">
              <w:rPr>
                <w:rFonts w:ascii="Arial Armenian" w:hAnsi="Arial Armenian" w:cs="Arial"/>
                <w:sz w:val="22"/>
                <w:szCs w:val="22"/>
              </w:rPr>
              <w:t xml:space="preserve"> </w:t>
            </w:r>
            <w:r w:rsidRPr="00101BCC">
              <w:rPr>
                <w:rFonts w:ascii="Sylfaen" w:hAnsi="Sylfaen" w:cs="Sylfaen"/>
                <w:sz w:val="22"/>
                <w:szCs w:val="22"/>
              </w:rPr>
              <w:t>հիմքերի</w:t>
            </w:r>
            <w:r w:rsidRPr="00101BCC">
              <w:rPr>
                <w:rFonts w:ascii="Arial Armenian" w:hAnsi="Arial Armenian" w:cs="Arial"/>
                <w:sz w:val="22"/>
                <w:szCs w:val="22"/>
              </w:rPr>
              <w:t xml:space="preserve"> </w:t>
            </w:r>
            <w:r w:rsidRPr="00101BCC">
              <w:rPr>
                <w:rFonts w:ascii="Sylfaen" w:hAnsi="Sylfaen" w:cs="Sylfaen"/>
                <w:sz w:val="22"/>
                <w:szCs w:val="22"/>
              </w:rPr>
              <w:t>իրականացում</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ЩЕБЕНОЧНЫХ</w:t>
            </w:r>
            <w:r w:rsidRPr="00101BCC">
              <w:rPr>
                <w:rFonts w:ascii="Arial Armenian" w:hAnsi="Arial Armenian" w:cs="Arial"/>
                <w:sz w:val="22"/>
                <w:szCs w:val="22"/>
              </w:rPr>
              <w:t xml:space="preserve"> </w:t>
            </w:r>
            <w:r w:rsidRPr="00101BCC">
              <w:rPr>
                <w:rFonts w:ascii="Calibri" w:hAnsi="Calibri" w:cs="Calibri"/>
                <w:sz w:val="22"/>
                <w:szCs w:val="22"/>
              </w:rPr>
              <w:t>ОСНОВАНИЙ</w:t>
            </w:r>
            <w:r w:rsidRPr="00101BCC">
              <w:rPr>
                <w:rFonts w:ascii="Arial Armenian" w:hAnsi="Arial Armenian" w:cs="Arial"/>
                <w:sz w:val="22"/>
                <w:szCs w:val="22"/>
              </w:rPr>
              <w:t xml:space="preserve"> </w:t>
            </w:r>
            <w:r w:rsidRPr="00101BCC">
              <w:rPr>
                <w:rFonts w:ascii="Calibri" w:hAnsi="Calibri" w:cs="Calibri"/>
                <w:sz w:val="22"/>
                <w:szCs w:val="22"/>
              </w:rPr>
              <w:t>ПОД</w:t>
            </w:r>
            <w:r w:rsidRPr="00101BCC">
              <w:rPr>
                <w:rFonts w:ascii="Arial Armenian" w:hAnsi="Arial Armenian" w:cs="Arial"/>
                <w:sz w:val="22"/>
                <w:szCs w:val="22"/>
              </w:rPr>
              <w:t xml:space="preserve"> </w:t>
            </w:r>
            <w:r w:rsidRPr="00101BCC">
              <w:rPr>
                <w:rFonts w:ascii="Calibri" w:hAnsi="Calibri" w:cs="Calibri"/>
                <w:sz w:val="22"/>
                <w:szCs w:val="22"/>
              </w:rPr>
              <w:t>ФУНДАМЕНТЫ</w:t>
            </w:r>
          </w:p>
        </w:tc>
        <w:tc>
          <w:tcPr>
            <w:tcW w:w="1278" w:type="dxa"/>
            <w:tcBorders>
              <w:top w:val="nil"/>
              <w:left w:val="nil"/>
              <w:bottom w:val="single" w:sz="4" w:space="0" w:color="auto"/>
              <w:right w:val="single" w:sz="4" w:space="0" w:color="auto"/>
            </w:tcBorders>
            <w:vAlign w:val="center"/>
            <w:hideMark/>
          </w:tcPr>
          <w:p w14:paraId="13AD685F"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7E89B61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0.416</w:t>
            </w:r>
          </w:p>
        </w:tc>
        <w:tc>
          <w:tcPr>
            <w:tcW w:w="1418" w:type="dxa"/>
            <w:tcBorders>
              <w:top w:val="nil"/>
              <w:left w:val="nil"/>
              <w:bottom w:val="single" w:sz="4" w:space="0" w:color="auto"/>
              <w:right w:val="single" w:sz="4" w:space="0" w:color="auto"/>
            </w:tcBorders>
            <w:noWrap/>
            <w:vAlign w:val="center"/>
            <w:hideMark/>
          </w:tcPr>
          <w:p w14:paraId="041C59D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9.54</w:t>
            </w:r>
          </w:p>
        </w:tc>
        <w:tc>
          <w:tcPr>
            <w:tcW w:w="1847" w:type="dxa"/>
            <w:tcBorders>
              <w:top w:val="nil"/>
              <w:left w:val="nil"/>
              <w:bottom w:val="single" w:sz="4" w:space="0" w:color="auto"/>
              <w:right w:val="single" w:sz="4" w:space="0" w:color="auto"/>
            </w:tcBorders>
            <w:vAlign w:val="center"/>
            <w:hideMark/>
          </w:tcPr>
          <w:p w14:paraId="4EAE745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3.969</w:t>
            </w:r>
          </w:p>
        </w:tc>
        <w:tc>
          <w:tcPr>
            <w:tcW w:w="222" w:type="dxa"/>
            <w:vAlign w:val="center"/>
            <w:hideMark/>
          </w:tcPr>
          <w:p w14:paraId="15B18659" w14:textId="77777777" w:rsidR="00402A13" w:rsidRPr="00101BCC" w:rsidRDefault="00402A13" w:rsidP="00BF48F5">
            <w:pPr>
              <w:rPr>
                <w:sz w:val="20"/>
                <w:szCs w:val="20"/>
              </w:rPr>
            </w:pPr>
          </w:p>
        </w:tc>
      </w:tr>
      <w:tr w:rsidR="00402A13" w:rsidRPr="00101BCC" w14:paraId="52D18103" w14:textId="77777777" w:rsidTr="00BF48F5">
        <w:trPr>
          <w:trHeight w:val="570"/>
        </w:trPr>
        <w:tc>
          <w:tcPr>
            <w:tcW w:w="738" w:type="dxa"/>
            <w:tcBorders>
              <w:top w:val="single" w:sz="4" w:space="0" w:color="auto"/>
              <w:left w:val="single" w:sz="4" w:space="0" w:color="auto"/>
              <w:bottom w:val="nil"/>
              <w:right w:val="single" w:sz="4" w:space="0" w:color="auto"/>
            </w:tcBorders>
            <w:noWrap/>
            <w:vAlign w:val="center"/>
            <w:hideMark/>
          </w:tcPr>
          <w:p w14:paraId="623EDDC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w:t>
            </w:r>
          </w:p>
        </w:tc>
        <w:tc>
          <w:tcPr>
            <w:tcW w:w="1317" w:type="dxa"/>
            <w:tcBorders>
              <w:top w:val="single" w:sz="4" w:space="0" w:color="auto"/>
              <w:left w:val="nil"/>
              <w:bottom w:val="nil"/>
              <w:right w:val="single" w:sz="4" w:space="0" w:color="auto"/>
            </w:tcBorders>
            <w:vAlign w:val="center"/>
            <w:hideMark/>
          </w:tcPr>
          <w:p w14:paraId="20CEA37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w:t>
            </w:r>
            <w:r w:rsidRPr="00101BCC">
              <w:rPr>
                <w:rFonts w:ascii="Calibri" w:hAnsi="Calibri" w:cs="Calibri"/>
                <w:sz w:val="22"/>
                <w:szCs w:val="22"/>
              </w:rPr>
              <w:t>М</w:t>
            </w:r>
            <w:r w:rsidRPr="00101BCC">
              <w:rPr>
                <w:rFonts w:ascii="Arial Armenian" w:hAnsi="Arial Armenian" w:cs="Arial"/>
                <w:sz w:val="22"/>
                <w:szCs w:val="22"/>
              </w:rPr>
              <w:t>6</w:t>
            </w:r>
          </w:p>
        </w:tc>
        <w:tc>
          <w:tcPr>
            <w:tcW w:w="2865" w:type="dxa"/>
            <w:tcBorders>
              <w:top w:val="single" w:sz="4" w:space="0" w:color="auto"/>
              <w:left w:val="nil"/>
              <w:bottom w:val="nil"/>
              <w:right w:val="single" w:sz="4" w:space="0" w:color="auto"/>
            </w:tcBorders>
            <w:vAlign w:val="center"/>
            <w:hideMark/>
          </w:tcPr>
          <w:p w14:paraId="3261B7FD"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Բետոնի</w:t>
            </w:r>
            <w:r w:rsidRPr="00101BCC">
              <w:rPr>
                <w:rFonts w:ascii="Arial Armenian" w:hAnsi="Arial Armenian" w:cs="Arial"/>
                <w:sz w:val="22"/>
                <w:szCs w:val="22"/>
              </w:rPr>
              <w:t xml:space="preserve"> </w:t>
            </w:r>
            <w:r w:rsidRPr="00101BCC">
              <w:rPr>
                <w:rFonts w:ascii="Sylfaen" w:hAnsi="Sylfaen" w:cs="Sylfaen"/>
                <w:sz w:val="22"/>
                <w:szCs w:val="22"/>
              </w:rPr>
              <w:t>իրականացում</w:t>
            </w:r>
            <w:r w:rsidRPr="00101BCC">
              <w:rPr>
                <w:rFonts w:ascii="Arial Armenian" w:hAnsi="Arial Armenian" w:cs="Arial"/>
                <w:sz w:val="22"/>
                <w:szCs w:val="22"/>
              </w:rPr>
              <w:t xml:space="preserve">   </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БЕТОННОЙ</w:t>
            </w:r>
          </w:p>
        </w:tc>
        <w:tc>
          <w:tcPr>
            <w:tcW w:w="1278" w:type="dxa"/>
            <w:tcBorders>
              <w:top w:val="nil"/>
              <w:left w:val="nil"/>
              <w:bottom w:val="single" w:sz="4" w:space="0" w:color="auto"/>
              <w:right w:val="single" w:sz="4" w:space="0" w:color="auto"/>
            </w:tcBorders>
            <w:vAlign w:val="center"/>
            <w:hideMark/>
          </w:tcPr>
          <w:p w14:paraId="69DC41BE"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41D3184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0.416</w:t>
            </w:r>
          </w:p>
        </w:tc>
        <w:tc>
          <w:tcPr>
            <w:tcW w:w="1418" w:type="dxa"/>
            <w:tcBorders>
              <w:top w:val="nil"/>
              <w:left w:val="nil"/>
              <w:bottom w:val="single" w:sz="4" w:space="0" w:color="auto"/>
              <w:right w:val="single" w:sz="4" w:space="0" w:color="auto"/>
            </w:tcBorders>
            <w:noWrap/>
            <w:vAlign w:val="center"/>
            <w:hideMark/>
          </w:tcPr>
          <w:p w14:paraId="5A561D4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53.61</w:t>
            </w:r>
          </w:p>
        </w:tc>
        <w:tc>
          <w:tcPr>
            <w:tcW w:w="1847" w:type="dxa"/>
            <w:tcBorders>
              <w:top w:val="nil"/>
              <w:left w:val="nil"/>
              <w:bottom w:val="single" w:sz="4" w:space="0" w:color="auto"/>
              <w:right w:val="single" w:sz="4" w:space="0" w:color="auto"/>
            </w:tcBorders>
            <w:vAlign w:val="center"/>
            <w:hideMark/>
          </w:tcPr>
          <w:p w14:paraId="34ACFD7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22.302</w:t>
            </w:r>
          </w:p>
        </w:tc>
        <w:tc>
          <w:tcPr>
            <w:tcW w:w="222" w:type="dxa"/>
            <w:vAlign w:val="center"/>
            <w:hideMark/>
          </w:tcPr>
          <w:p w14:paraId="6B847035" w14:textId="77777777" w:rsidR="00402A13" w:rsidRPr="00101BCC" w:rsidRDefault="00402A13" w:rsidP="00BF48F5">
            <w:pPr>
              <w:rPr>
                <w:sz w:val="20"/>
                <w:szCs w:val="20"/>
              </w:rPr>
            </w:pPr>
          </w:p>
        </w:tc>
      </w:tr>
      <w:tr w:rsidR="00402A13" w:rsidRPr="00101BCC" w14:paraId="3513948C" w14:textId="77777777" w:rsidTr="00BF48F5">
        <w:trPr>
          <w:trHeight w:val="1710"/>
        </w:trPr>
        <w:tc>
          <w:tcPr>
            <w:tcW w:w="738" w:type="dxa"/>
            <w:tcBorders>
              <w:top w:val="single" w:sz="4" w:space="0" w:color="auto"/>
              <w:left w:val="single" w:sz="4" w:space="0" w:color="auto"/>
              <w:bottom w:val="nil"/>
              <w:right w:val="single" w:sz="4" w:space="0" w:color="auto"/>
            </w:tcBorders>
            <w:noWrap/>
            <w:vAlign w:val="center"/>
            <w:hideMark/>
          </w:tcPr>
          <w:p w14:paraId="4A4F2F5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w:t>
            </w:r>
          </w:p>
        </w:tc>
        <w:tc>
          <w:tcPr>
            <w:tcW w:w="1317" w:type="dxa"/>
            <w:tcBorders>
              <w:top w:val="single" w:sz="4" w:space="0" w:color="auto"/>
              <w:left w:val="nil"/>
              <w:bottom w:val="nil"/>
              <w:right w:val="single" w:sz="4" w:space="0" w:color="auto"/>
            </w:tcBorders>
            <w:vAlign w:val="center"/>
            <w:hideMark/>
          </w:tcPr>
          <w:p w14:paraId="5AD757D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41-</w:t>
            </w:r>
            <w:r w:rsidRPr="00101BCC">
              <w:rPr>
                <w:rFonts w:ascii="Calibri" w:hAnsi="Calibri" w:cs="Calibri"/>
                <w:sz w:val="22"/>
                <w:szCs w:val="22"/>
              </w:rPr>
              <w:t>М</w:t>
            </w:r>
            <w:r w:rsidRPr="00101BCC">
              <w:rPr>
                <w:rFonts w:ascii="Arial Armenian" w:hAnsi="Arial Armenian" w:cs="Arial"/>
                <w:sz w:val="22"/>
                <w:szCs w:val="22"/>
              </w:rPr>
              <w:t>163</w:t>
            </w:r>
          </w:p>
        </w:tc>
        <w:tc>
          <w:tcPr>
            <w:tcW w:w="2865" w:type="dxa"/>
            <w:tcBorders>
              <w:top w:val="single" w:sz="4" w:space="0" w:color="auto"/>
              <w:left w:val="nil"/>
              <w:bottom w:val="nil"/>
              <w:right w:val="single" w:sz="4" w:space="0" w:color="auto"/>
            </w:tcBorders>
            <w:vAlign w:val="center"/>
            <w:hideMark/>
          </w:tcPr>
          <w:p w14:paraId="1250F6DF"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ՄԻՆՉև</w:t>
            </w:r>
            <w:r w:rsidRPr="00101BCC">
              <w:rPr>
                <w:rFonts w:ascii="Arial Armenian" w:hAnsi="Arial Armenian" w:cs="Arial"/>
                <w:sz w:val="22"/>
                <w:szCs w:val="22"/>
              </w:rPr>
              <w:t xml:space="preserve"> 1 </w:t>
            </w:r>
            <w:r w:rsidRPr="00101BCC">
              <w:rPr>
                <w:rFonts w:ascii="Sylfaen" w:hAnsi="Sylfaen" w:cs="Sylfaen"/>
                <w:sz w:val="22"/>
                <w:szCs w:val="22"/>
              </w:rPr>
              <w:t>ՏՈՆՆԱ</w:t>
            </w:r>
            <w:r w:rsidRPr="00101BCC">
              <w:rPr>
                <w:rFonts w:ascii="Arial Armenian" w:hAnsi="Arial Armenian" w:cs="Arial"/>
                <w:sz w:val="22"/>
                <w:szCs w:val="22"/>
              </w:rPr>
              <w:t xml:space="preserve"> </w:t>
            </w:r>
            <w:r w:rsidRPr="00101BCC">
              <w:rPr>
                <w:rFonts w:ascii="Sylfaen" w:hAnsi="Sylfaen" w:cs="Sylfaen"/>
                <w:sz w:val="22"/>
                <w:szCs w:val="22"/>
              </w:rPr>
              <w:t>ՔԱՇՈՎ</w:t>
            </w:r>
            <w:r w:rsidRPr="00101BCC">
              <w:rPr>
                <w:rFonts w:ascii="Arial Armenian" w:hAnsi="Arial Armenian" w:cs="Arial"/>
                <w:sz w:val="22"/>
                <w:szCs w:val="22"/>
              </w:rPr>
              <w:t xml:space="preserve"> </w:t>
            </w:r>
            <w:r w:rsidRPr="00101BCC">
              <w:rPr>
                <w:rFonts w:ascii="Sylfaen" w:hAnsi="Sylfaen" w:cs="Sylfaen"/>
                <w:sz w:val="22"/>
                <w:szCs w:val="22"/>
              </w:rPr>
              <w:t>ՊՈՂՊԱՏԵ</w:t>
            </w:r>
            <w:r w:rsidRPr="00101BCC">
              <w:rPr>
                <w:rFonts w:ascii="Arial Armenian" w:hAnsi="Arial Armenian" w:cs="Arial"/>
                <w:sz w:val="22"/>
                <w:szCs w:val="22"/>
              </w:rPr>
              <w:t xml:space="preserve"> </w:t>
            </w:r>
            <w:r w:rsidRPr="00101BCC">
              <w:rPr>
                <w:rFonts w:ascii="Sylfaen" w:hAnsi="Sylfaen" w:cs="Sylfaen"/>
                <w:sz w:val="22"/>
                <w:szCs w:val="22"/>
              </w:rPr>
              <w:t>ՀԵՆԱՐԱՆՆԵՐԻ</w:t>
            </w:r>
            <w:r w:rsidRPr="00101BCC">
              <w:rPr>
                <w:rFonts w:ascii="Arial Armenian" w:hAnsi="Arial Armenian" w:cs="Arial"/>
                <w:sz w:val="22"/>
                <w:szCs w:val="22"/>
              </w:rPr>
              <w:t xml:space="preserve"> </w:t>
            </w:r>
            <w:r w:rsidRPr="00101BCC">
              <w:rPr>
                <w:rFonts w:ascii="Sylfaen" w:hAnsi="Sylfaen" w:cs="Sylfaen"/>
                <w:sz w:val="22"/>
                <w:szCs w:val="22"/>
              </w:rPr>
              <w:t>ՏԵՂԱԴՐՈՒՄ</w:t>
            </w:r>
            <w:r w:rsidRPr="00101BCC">
              <w:rPr>
                <w:rFonts w:ascii="Arial Armenian" w:hAnsi="Arial Armenian" w:cs="Arial"/>
                <w:sz w:val="22"/>
                <w:szCs w:val="22"/>
              </w:rPr>
              <w:t xml:space="preserve"> 1-</w:t>
            </w:r>
            <w:r w:rsidRPr="00101BCC">
              <w:rPr>
                <w:rFonts w:ascii="Sylfaen" w:hAnsi="Sylfaen" w:cs="Sylfaen"/>
                <w:sz w:val="22"/>
                <w:szCs w:val="22"/>
              </w:rPr>
              <w:t>ԻՆ</w:t>
            </w:r>
            <w:r w:rsidRPr="00101BCC">
              <w:rPr>
                <w:rFonts w:ascii="Arial Armenian" w:hAnsi="Arial Armenian" w:cs="Arial"/>
                <w:sz w:val="22"/>
                <w:szCs w:val="22"/>
              </w:rPr>
              <w:t xml:space="preserve"> </w:t>
            </w:r>
            <w:r w:rsidRPr="00101BCC">
              <w:rPr>
                <w:rFonts w:ascii="Sylfaen" w:hAnsi="Sylfaen" w:cs="Sylfaen"/>
                <w:sz w:val="22"/>
                <w:szCs w:val="22"/>
              </w:rPr>
              <w:t>ԽՄԲԻ</w:t>
            </w:r>
            <w:r w:rsidRPr="00101BCC">
              <w:rPr>
                <w:rFonts w:ascii="Arial Armenian" w:hAnsi="Arial Armenian" w:cs="Arial"/>
                <w:sz w:val="22"/>
                <w:szCs w:val="22"/>
              </w:rPr>
              <w:t xml:space="preserve"> </w:t>
            </w:r>
            <w:r w:rsidRPr="00101BCC">
              <w:rPr>
                <w:rFonts w:ascii="Sylfaen" w:hAnsi="Sylfaen" w:cs="Sylfaen"/>
                <w:sz w:val="22"/>
                <w:szCs w:val="22"/>
              </w:rPr>
              <w:t>ՀՈՂԵՐՈՒՄ</w:t>
            </w:r>
            <w:r w:rsidRPr="00101BCC">
              <w:rPr>
                <w:rFonts w:ascii="Arial Armenian" w:hAnsi="Arial Armenian" w:cs="Arial"/>
                <w:sz w:val="22"/>
                <w:szCs w:val="22"/>
              </w:rPr>
              <w:t xml:space="preserve"> </w:t>
            </w:r>
            <w:r w:rsidRPr="00101BCC">
              <w:rPr>
                <w:rFonts w:ascii="Sylfaen" w:hAnsi="Sylfaen" w:cs="Sylfaen"/>
                <w:sz w:val="22"/>
                <w:szCs w:val="22"/>
              </w:rPr>
              <w:t>ՄՈՆՈԼԻՏ</w:t>
            </w:r>
            <w:r w:rsidRPr="00101BCC">
              <w:rPr>
                <w:rFonts w:ascii="Arial Armenian" w:hAnsi="Arial Armenian" w:cs="Arial"/>
                <w:sz w:val="22"/>
                <w:szCs w:val="22"/>
              </w:rPr>
              <w:t xml:space="preserve"> </w:t>
            </w:r>
            <w:r w:rsidRPr="00101BCC">
              <w:rPr>
                <w:rFonts w:ascii="Sylfaen" w:hAnsi="Sylfaen" w:cs="Sylfaen"/>
                <w:sz w:val="22"/>
                <w:szCs w:val="22"/>
              </w:rPr>
              <w:t>ՀԻՄՔԵՐԻ</w:t>
            </w:r>
            <w:r w:rsidRPr="00101BCC">
              <w:rPr>
                <w:rFonts w:ascii="Arial Armenian" w:hAnsi="Arial Armenian" w:cs="Arial"/>
                <w:sz w:val="22"/>
                <w:szCs w:val="22"/>
              </w:rPr>
              <w:t xml:space="preserve"> </w:t>
            </w:r>
            <w:r w:rsidRPr="00101BCC">
              <w:rPr>
                <w:rFonts w:ascii="Sylfaen" w:hAnsi="Sylfaen" w:cs="Sylfaen"/>
                <w:sz w:val="22"/>
                <w:szCs w:val="22"/>
              </w:rPr>
              <w:t>ՏԱԿ</w:t>
            </w:r>
            <w:r w:rsidRPr="00101BCC">
              <w:rPr>
                <w:rFonts w:ascii="Arial Armenian" w:hAnsi="Arial Armenian" w:cs="Arial"/>
                <w:sz w:val="22"/>
                <w:szCs w:val="22"/>
              </w:rPr>
              <w:t xml:space="preserve"> </w:t>
            </w:r>
            <w:r w:rsidRPr="00101BCC">
              <w:rPr>
                <w:rFonts w:ascii="Sylfaen" w:hAnsi="Sylfaen" w:cs="Sylfaen"/>
                <w:sz w:val="22"/>
                <w:szCs w:val="22"/>
              </w:rPr>
              <w:t>ՓՈՍԵՐԻ</w:t>
            </w:r>
            <w:r w:rsidRPr="00101BCC">
              <w:rPr>
                <w:rFonts w:ascii="Arial Armenian" w:hAnsi="Arial Armenian" w:cs="Arial"/>
                <w:sz w:val="22"/>
                <w:szCs w:val="22"/>
              </w:rPr>
              <w:t xml:space="preserve"> </w:t>
            </w:r>
            <w:r w:rsidRPr="00101BCC">
              <w:rPr>
                <w:rFonts w:ascii="Sylfaen" w:hAnsi="Sylfaen" w:cs="Sylfaen"/>
                <w:sz w:val="22"/>
                <w:szCs w:val="22"/>
              </w:rPr>
              <w:t>ՀՈՐԱՏՄԱՄԲ</w:t>
            </w:r>
            <w:r w:rsidRPr="00101BCC">
              <w:rPr>
                <w:rFonts w:ascii="Arial Armenian" w:hAnsi="Arial Armenian" w:cs="Arial"/>
                <w:sz w:val="22"/>
                <w:szCs w:val="22"/>
              </w:rPr>
              <w:br/>
            </w:r>
            <w:r w:rsidRPr="00101BCC">
              <w:rPr>
                <w:rFonts w:ascii="Calibri" w:hAnsi="Calibri" w:cs="Calibri"/>
                <w:sz w:val="22"/>
                <w:szCs w:val="22"/>
              </w:rPr>
              <w:t>Монтаж</w:t>
            </w:r>
            <w:r w:rsidRPr="00101BCC">
              <w:rPr>
                <w:rFonts w:ascii="Arial Armenian" w:hAnsi="Arial Armenian" w:cs="Arial"/>
                <w:sz w:val="22"/>
                <w:szCs w:val="22"/>
              </w:rPr>
              <w:t xml:space="preserve"> </w:t>
            </w:r>
            <w:r w:rsidRPr="00101BCC">
              <w:rPr>
                <w:rFonts w:ascii="Calibri" w:hAnsi="Calibri" w:cs="Calibri"/>
                <w:sz w:val="22"/>
                <w:szCs w:val="22"/>
              </w:rPr>
              <w:t>стальных</w:t>
            </w:r>
            <w:r w:rsidRPr="00101BCC">
              <w:rPr>
                <w:rFonts w:ascii="Arial Armenian" w:hAnsi="Arial Armenian" w:cs="Arial"/>
                <w:sz w:val="22"/>
                <w:szCs w:val="22"/>
              </w:rPr>
              <w:t xml:space="preserve"> </w:t>
            </w:r>
            <w:r w:rsidRPr="00101BCC">
              <w:rPr>
                <w:rFonts w:ascii="Calibri" w:hAnsi="Calibri" w:cs="Calibri"/>
                <w:sz w:val="22"/>
                <w:szCs w:val="22"/>
              </w:rPr>
              <w:t>опор</w:t>
            </w:r>
            <w:r w:rsidRPr="00101BCC">
              <w:rPr>
                <w:rFonts w:ascii="Arial Armenian" w:hAnsi="Arial Armenian" w:cs="Arial"/>
                <w:sz w:val="22"/>
                <w:szCs w:val="22"/>
              </w:rPr>
              <w:t xml:space="preserve"> </w:t>
            </w:r>
            <w:r w:rsidRPr="00101BCC">
              <w:rPr>
                <w:rFonts w:ascii="Calibri" w:hAnsi="Calibri" w:cs="Calibri"/>
                <w:sz w:val="22"/>
                <w:szCs w:val="22"/>
              </w:rPr>
              <w:t>весом</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1 </w:t>
            </w:r>
            <w:r w:rsidRPr="00101BCC">
              <w:rPr>
                <w:rFonts w:ascii="Calibri" w:hAnsi="Calibri" w:cs="Calibri"/>
                <w:sz w:val="22"/>
                <w:szCs w:val="22"/>
              </w:rPr>
              <w:t>тонны</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грунтах</w:t>
            </w:r>
            <w:r w:rsidRPr="00101BCC">
              <w:rPr>
                <w:rFonts w:ascii="Arial Armenian" w:hAnsi="Arial Armenian" w:cs="Arial"/>
                <w:sz w:val="22"/>
                <w:szCs w:val="22"/>
              </w:rPr>
              <w:t xml:space="preserve"> 1-</w:t>
            </w:r>
            <w:r w:rsidRPr="00101BCC">
              <w:rPr>
                <w:rFonts w:ascii="Calibri" w:hAnsi="Calibri" w:cs="Calibri"/>
                <w:sz w:val="22"/>
                <w:szCs w:val="22"/>
              </w:rPr>
              <w:t>й</w:t>
            </w:r>
            <w:r w:rsidRPr="00101BCC">
              <w:rPr>
                <w:rFonts w:ascii="Arial Armenian" w:hAnsi="Arial Armenian" w:cs="Arial"/>
                <w:sz w:val="22"/>
                <w:szCs w:val="22"/>
              </w:rPr>
              <w:t xml:space="preserve"> </w:t>
            </w:r>
            <w:r w:rsidRPr="00101BCC">
              <w:rPr>
                <w:rFonts w:ascii="Calibri" w:hAnsi="Calibri" w:cs="Calibri"/>
                <w:sz w:val="22"/>
                <w:szCs w:val="22"/>
              </w:rPr>
              <w:t>группы</w:t>
            </w:r>
            <w:r w:rsidRPr="00101BCC">
              <w:rPr>
                <w:rFonts w:ascii="Arial Armenian" w:hAnsi="Arial Armenian" w:cs="Arial"/>
                <w:sz w:val="22"/>
                <w:szCs w:val="22"/>
              </w:rPr>
              <w:t xml:space="preserve"> </w:t>
            </w:r>
            <w:r w:rsidRPr="00101BCC">
              <w:rPr>
                <w:rFonts w:ascii="Calibri" w:hAnsi="Calibri" w:cs="Calibri"/>
                <w:sz w:val="22"/>
                <w:szCs w:val="22"/>
              </w:rPr>
              <w:t>с</w:t>
            </w:r>
            <w:r w:rsidRPr="00101BCC">
              <w:rPr>
                <w:rFonts w:ascii="Arial Armenian" w:hAnsi="Arial Armenian" w:cs="Arial"/>
                <w:sz w:val="22"/>
                <w:szCs w:val="22"/>
              </w:rPr>
              <w:t xml:space="preserve"> </w:t>
            </w:r>
            <w:r w:rsidRPr="00101BCC">
              <w:rPr>
                <w:rFonts w:ascii="Calibri" w:hAnsi="Calibri" w:cs="Calibri"/>
                <w:sz w:val="22"/>
                <w:szCs w:val="22"/>
              </w:rPr>
              <w:t>бурением</w:t>
            </w:r>
            <w:r w:rsidRPr="00101BCC">
              <w:rPr>
                <w:rFonts w:ascii="Arial Armenian" w:hAnsi="Arial Armenian" w:cs="Arial"/>
                <w:sz w:val="22"/>
                <w:szCs w:val="22"/>
              </w:rPr>
              <w:t xml:space="preserve"> </w:t>
            </w:r>
            <w:r w:rsidRPr="00101BCC">
              <w:rPr>
                <w:rFonts w:ascii="Calibri" w:hAnsi="Calibri" w:cs="Calibri"/>
                <w:sz w:val="22"/>
                <w:szCs w:val="22"/>
              </w:rPr>
              <w:t>котлованов</w:t>
            </w:r>
            <w:r w:rsidRPr="00101BCC">
              <w:rPr>
                <w:rFonts w:ascii="Arial Armenian" w:hAnsi="Arial Armenian" w:cs="Arial"/>
                <w:sz w:val="22"/>
                <w:szCs w:val="22"/>
              </w:rPr>
              <w:t xml:space="preserve"> </w:t>
            </w:r>
            <w:r w:rsidRPr="00101BCC">
              <w:rPr>
                <w:rFonts w:ascii="Calibri" w:hAnsi="Calibri" w:cs="Calibri"/>
                <w:sz w:val="22"/>
                <w:szCs w:val="22"/>
              </w:rPr>
              <w:t>под</w:t>
            </w:r>
            <w:r w:rsidRPr="00101BCC">
              <w:rPr>
                <w:rFonts w:ascii="Arial Armenian" w:hAnsi="Arial Armenian" w:cs="Arial"/>
                <w:sz w:val="22"/>
                <w:szCs w:val="22"/>
              </w:rPr>
              <w:t xml:space="preserve"> </w:t>
            </w:r>
            <w:r w:rsidRPr="00101BCC">
              <w:rPr>
                <w:rFonts w:ascii="Calibri" w:hAnsi="Calibri" w:cs="Calibri"/>
                <w:sz w:val="22"/>
                <w:szCs w:val="22"/>
              </w:rPr>
              <w:t>монолитные</w:t>
            </w:r>
            <w:r w:rsidRPr="00101BCC">
              <w:rPr>
                <w:rFonts w:ascii="Arial Armenian" w:hAnsi="Arial Armenian" w:cs="Arial"/>
                <w:sz w:val="22"/>
                <w:szCs w:val="22"/>
              </w:rPr>
              <w:t xml:space="preserve"> </w:t>
            </w:r>
            <w:r w:rsidRPr="00101BCC">
              <w:rPr>
                <w:rFonts w:ascii="Calibri" w:hAnsi="Calibri" w:cs="Calibri"/>
                <w:sz w:val="22"/>
                <w:szCs w:val="22"/>
              </w:rPr>
              <w:t>фундаменты</w:t>
            </w:r>
            <w:r w:rsidRPr="00101BCC">
              <w:rPr>
                <w:rFonts w:ascii="Arial Armenian" w:hAnsi="Arial Armenian" w:cs="Arial"/>
                <w:sz w:val="22"/>
                <w:szCs w:val="22"/>
              </w:rPr>
              <w:t>.</w:t>
            </w:r>
          </w:p>
        </w:tc>
        <w:tc>
          <w:tcPr>
            <w:tcW w:w="1278" w:type="dxa"/>
            <w:tcBorders>
              <w:top w:val="nil"/>
              <w:left w:val="nil"/>
              <w:bottom w:val="nil"/>
              <w:right w:val="single" w:sz="4" w:space="0" w:color="auto"/>
            </w:tcBorders>
            <w:vAlign w:val="center"/>
            <w:hideMark/>
          </w:tcPr>
          <w:p w14:paraId="471B8BD9"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սյուն</w:t>
            </w:r>
            <w:r w:rsidRPr="00101BCC">
              <w:rPr>
                <w:rFonts w:ascii="Arial Armenian" w:hAnsi="Arial Armenian" w:cs="Arial"/>
                <w:sz w:val="22"/>
                <w:szCs w:val="22"/>
              </w:rPr>
              <w:t xml:space="preserve"> </w:t>
            </w:r>
            <w:r w:rsidRPr="00101BCC">
              <w:rPr>
                <w:rFonts w:ascii="Calibri" w:hAnsi="Calibri" w:cs="Calibri"/>
                <w:sz w:val="22"/>
                <w:szCs w:val="22"/>
              </w:rPr>
              <w:t>опора</w:t>
            </w:r>
          </w:p>
        </w:tc>
        <w:tc>
          <w:tcPr>
            <w:tcW w:w="1517" w:type="dxa"/>
            <w:tcBorders>
              <w:top w:val="nil"/>
              <w:left w:val="nil"/>
              <w:bottom w:val="single" w:sz="4" w:space="0" w:color="auto"/>
              <w:right w:val="single" w:sz="4" w:space="0" w:color="auto"/>
            </w:tcBorders>
            <w:noWrap/>
            <w:vAlign w:val="center"/>
            <w:hideMark/>
          </w:tcPr>
          <w:p w14:paraId="06D0DE9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13</w:t>
            </w:r>
          </w:p>
        </w:tc>
        <w:tc>
          <w:tcPr>
            <w:tcW w:w="1418" w:type="dxa"/>
            <w:tcBorders>
              <w:top w:val="nil"/>
              <w:left w:val="nil"/>
              <w:bottom w:val="single" w:sz="4" w:space="0" w:color="auto"/>
              <w:right w:val="single" w:sz="4" w:space="0" w:color="auto"/>
            </w:tcBorders>
            <w:noWrap/>
            <w:vAlign w:val="center"/>
            <w:hideMark/>
          </w:tcPr>
          <w:p w14:paraId="15F75F9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43.21</w:t>
            </w:r>
          </w:p>
        </w:tc>
        <w:tc>
          <w:tcPr>
            <w:tcW w:w="1847" w:type="dxa"/>
            <w:tcBorders>
              <w:top w:val="nil"/>
              <w:left w:val="nil"/>
              <w:bottom w:val="single" w:sz="4" w:space="0" w:color="auto"/>
              <w:right w:val="single" w:sz="4" w:space="0" w:color="auto"/>
            </w:tcBorders>
            <w:vAlign w:val="center"/>
            <w:hideMark/>
          </w:tcPr>
          <w:p w14:paraId="4E1B8B9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561.730</w:t>
            </w:r>
          </w:p>
        </w:tc>
        <w:tc>
          <w:tcPr>
            <w:tcW w:w="222" w:type="dxa"/>
            <w:vAlign w:val="center"/>
            <w:hideMark/>
          </w:tcPr>
          <w:p w14:paraId="11C7B265" w14:textId="77777777" w:rsidR="00402A13" w:rsidRPr="00101BCC" w:rsidRDefault="00402A13" w:rsidP="00BF48F5">
            <w:pPr>
              <w:rPr>
                <w:sz w:val="20"/>
                <w:szCs w:val="20"/>
              </w:rPr>
            </w:pPr>
          </w:p>
        </w:tc>
      </w:tr>
      <w:tr w:rsidR="00402A13" w:rsidRPr="00101BCC" w14:paraId="01F85378" w14:textId="77777777" w:rsidTr="00BF48F5">
        <w:trPr>
          <w:trHeight w:val="285"/>
        </w:trPr>
        <w:tc>
          <w:tcPr>
            <w:tcW w:w="738" w:type="dxa"/>
            <w:tcBorders>
              <w:top w:val="single" w:sz="4" w:space="0" w:color="auto"/>
              <w:left w:val="single" w:sz="4" w:space="0" w:color="auto"/>
              <w:bottom w:val="nil"/>
              <w:right w:val="single" w:sz="4" w:space="0" w:color="auto"/>
            </w:tcBorders>
            <w:noWrap/>
            <w:vAlign w:val="center"/>
            <w:hideMark/>
          </w:tcPr>
          <w:p w14:paraId="4B36A01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w:t>
            </w:r>
          </w:p>
        </w:tc>
        <w:tc>
          <w:tcPr>
            <w:tcW w:w="1317" w:type="dxa"/>
            <w:tcBorders>
              <w:top w:val="single" w:sz="4" w:space="0" w:color="auto"/>
              <w:left w:val="nil"/>
              <w:bottom w:val="nil"/>
              <w:right w:val="single" w:sz="4" w:space="0" w:color="auto"/>
            </w:tcBorders>
            <w:vAlign w:val="center"/>
            <w:hideMark/>
          </w:tcPr>
          <w:p w14:paraId="09A96FE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622</w:t>
            </w:r>
          </w:p>
        </w:tc>
        <w:tc>
          <w:tcPr>
            <w:tcW w:w="2865" w:type="dxa"/>
            <w:tcBorders>
              <w:top w:val="single" w:sz="4" w:space="0" w:color="auto"/>
              <w:left w:val="nil"/>
              <w:bottom w:val="nil"/>
              <w:right w:val="single" w:sz="4" w:space="0" w:color="auto"/>
            </w:tcBorders>
            <w:vAlign w:val="center"/>
            <w:hideMark/>
          </w:tcPr>
          <w:p w14:paraId="44368B98"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Խողովակ</w:t>
            </w:r>
            <w:r w:rsidRPr="00101BCC">
              <w:rPr>
                <w:rFonts w:ascii="Arial Armenian" w:hAnsi="Arial Armenian" w:cs="Arial"/>
                <w:sz w:val="22"/>
                <w:szCs w:val="22"/>
              </w:rPr>
              <w:t xml:space="preserve">   </w:t>
            </w:r>
            <w:r w:rsidRPr="00101BCC">
              <w:rPr>
                <w:rFonts w:ascii="Sylfaen" w:hAnsi="Sylfaen" w:cs="Sylfaen"/>
                <w:sz w:val="22"/>
                <w:szCs w:val="22"/>
              </w:rPr>
              <w:t>Պողպատե</w:t>
            </w:r>
            <w:r w:rsidRPr="00101BCC">
              <w:rPr>
                <w:rFonts w:ascii="Arial Armenian" w:hAnsi="Arial Armenian" w:cs="Arial"/>
                <w:sz w:val="22"/>
                <w:szCs w:val="22"/>
              </w:rPr>
              <w:t>, DH=108x4,0</w:t>
            </w:r>
            <w:r w:rsidRPr="00101BCC">
              <w:rPr>
                <w:rFonts w:ascii="Sylfaen" w:hAnsi="Sylfaen" w:cs="Sylfaen"/>
                <w:sz w:val="22"/>
                <w:szCs w:val="22"/>
              </w:rPr>
              <w:t>մմ</w:t>
            </w:r>
            <w:r w:rsidRPr="00101BCC">
              <w:rPr>
                <w:rFonts w:ascii="Arial Armenian" w:hAnsi="Arial Armenian" w:cs="Arial"/>
                <w:sz w:val="22"/>
                <w:szCs w:val="22"/>
              </w:rPr>
              <w:t xml:space="preserve"> </w:t>
            </w:r>
          </w:p>
        </w:tc>
        <w:tc>
          <w:tcPr>
            <w:tcW w:w="1278" w:type="dxa"/>
            <w:tcBorders>
              <w:top w:val="single" w:sz="4" w:space="0" w:color="auto"/>
              <w:left w:val="nil"/>
              <w:bottom w:val="single" w:sz="4" w:space="0" w:color="auto"/>
              <w:right w:val="single" w:sz="4" w:space="0" w:color="auto"/>
            </w:tcBorders>
            <w:vAlign w:val="center"/>
            <w:hideMark/>
          </w:tcPr>
          <w:p w14:paraId="7B96132B"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Calibri" w:hAnsi="Calibri" w:cs="Calibri"/>
                <w:sz w:val="22"/>
                <w:szCs w:val="22"/>
              </w:rPr>
              <w:t>м</w:t>
            </w:r>
          </w:p>
        </w:tc>
        <w:tc>
          <w:tcPr>
            <w:tcW w:w="1517" w:type="dxa"/>
            <w:tcBorders>
              <w:top w:val="nil"/>
              <w:left w:val="nil"/>
              <w:bottom w:val="single" w:sz="4" w:space="0" w:color="auto"/>
              <w:right w:val="single" w:sz="4" w:space="0" w:color="auto"/>
            </w:tcBorders>
            <w:noWrap/>
            <w:vAlign w:val="center"/>
            <w:hideMark/>
          </w:tcPr>
          <w:p w14:paraId="476A475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140</w:t>
            </w:r>
          </w:p>
        </w:tc>
        <w:tc>
          <w:tcPr>
            <w:tcW w:w="1418" w:type="dxa"/>
            <w:tcBorders>
              <w:top w:val="nil"/>
              <w:left w:val="nil"/>
              <w:bottom w:val="single" w:sz="4" w:space="0" w:color="auto"/>
              <w:right w:val="single" w:sz="4" w:space="0" w:color="auto"/>
            </w:tcBorders>
            <w:noWrap/>
            <w:vAlign w:val="center"/>
            <w:hideMark/>
          </w:tcPr>
          <w:p w14:paraId="5340A69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4.61</w:t>
            </w:r>
          </w:p>
        </w:tc>
        <w:tc>
          <w:tcPr>
            <w:tcW w:w="1847" w:type="dxa"/>
            <w:tcBorders>
              <w:top w:val="nil"/>
              <w:left w:val="nil"/>
              <w:bottom w:val="single" w:sz="4" w:space="0" w:color="auto"/>
              <w:right w:val="single" w:sz="4" w:space="0" w:color="auto"/>
            </w:tcBorders>
            <w:vAlign w:val="center"/>
            <w:hideMark/>
          </w:tcPr>
          <w:p w14:paraId="724470C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645.400</w:t>
            </w:r>
          </w:p>
        </w:tc>
        <w:tc>
          <w:tcPr>
            <w:tcW w:w="222" w:type="dxa"/>
            <w:vAlign w:val="center"/>
            <w:hideMark/>
          </w:tcPr>
          <w:p w14:paraId="46A6A442" w14:textId="77777777" w:rsidR="00402A13" w:rsidRPr="00101BCC" w:rsidRDefault="00402A13" w:rsidP="00BF48F5">
            <w:pPr>
              <w:rPr>
                <w:sz w:val="20"/>
                <w:szCs w:val="20"/>
              </w:rPr>
            </w:pPr>
          </w:p>
        </w:tc>
      </w:tr>
      <w:tr w:rsidR="00402A13" w:rsidRPr="00101BCC" w14:paraId="30BFB1E2" w14:textId="77777777" w:rsidTr="00BF48F5">
        <w:trPr>
          <w:trHeight w:val="570"/>
        </w:trPr>
        <w:tc>
          <w:tcPr>
            <w:tcW w:w="738" w:type="dxa"/>
            <w:tcBorders>
              <w:top w:val="single" w:sz="4" w:space="0" w:color="auto"/>
              <w:left w:val="single" w:sz="4" w:space="0" w:color="auto"/>
              <w:bottom w:val="nil"/>
              <w:right w:val="single" w:sz="4" w:space="0" w:color="auto"/>
            </w:tcBorders>
            <w:noWrap/>
            <w:vAlign w:val="center"/>
            <w:hideMark/>
          </w:tcPr>
          <w:p w14:paraId="2EA6CDC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w:t>
            </w:r>
          </w:p>
        </w:tc>
        <w:tc>
          <w:tcPr>
            <w:tcW w:w="1317" w:type="dxa"/>
            <w:tcBorders>
              <w:top w:val="single" w:sz="4" w:space="0" w:color="auto"/>
              <w:left w:val="nil"/>
              <w:bottom w:val="nil"/>
              <w:right w:val="single" w:sz="4" w:space="0" w:color="auto"/>
            </w:tcBorders>
            <w:vAlign w:val="center"/>
            <w:hideMark/>
          </w:tcPr>
          <w:p w14:paraId="5030309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858</w:t>
            </w:r>
          </w:p>
        </w:tc>
        <w:tc>
          <w:tcPr>
            <w:tcW w:w="2865" w:type="dxa"/>
            <w:tcBorders>
              <w:top w:val="single" w:sz="4" w:space="0" w:color="auto"/>
              <w:left w:val="nil"/>
              <w:bottom w:val="nil"/>
              <w:right w:val="single" w:sz="4" w:space="0" w:color="auto"/>
            </w:tcBorders>
            <w:vAlign w:val="center"/>
            <w:hideMark/>
          </w:tcPr>
          <w:p w14:paraId="63C41825"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Խողովակ</w:t>
            </w:r>
            <w:r w:rsidRPr="00101BCC">
              <w:rPr>
                <w:rFonts w:ascii="Arial Armenian" w:hAnsi="Arial Armenian" w:cs="Arial"/>
                <w:sz w:val="22"/>
                <w:szCs w:val="22"/>
              </w:rPr>
              <w:t xml:space="preserve">   </w:t>
            </w:r>
            <w:r w:rsidRPr="00101BCC">
              <w:rPr>
                <w:rFonts w:ascii="Sylfaen" w:hAnsi="Sylfaen" w:cs="Sylfaen"/>
                <w:sz w:val="22"/>
                <w:szCs w:val="22"/>
              </w:rPr>
              <w:t>Պոլիէթիլենային</w:t>
            </w:r>
            <w:r w:rsidRPr="00101BCC">
              <w:rPr>
                <w:rFonts w:ascii="Arial Armenian" w:hAnsi="Arial Armenian" w:cs="Arial"/>
                <w:sz w:val="22"/>
                <w:szCs w:val="22"/>
              </w:rPr>
              <w:t xml:space="preserve">, </w:t>
            </w:r>
            <w:r w:rsidRPr="00101BCC">
              <w:rPr>
                <w:rFonts w:ascii="Sylfaen" w:hAnsi="Sylfaen" w:cs="Sylfaen"/>
                <w:sz w:val="22"/>
                <w:szCs w:val="22"/>
              </w:rPr>
              <w:t>խմելու</w:t>
            </w:r>
            <w:r w:rsidRPr="00101BCC">
              <w:rPr>
                <w:rFonts w:ascii="Arial Armenian" w:hAnsi="Arial Armenian" w:cs="Arial"/>
                <w:sz w:val="22"/>
                <w:szCs w:val="22"/>
              </w:rPr>
              <w:t xml:space="preserve"> </w:t>
            </w:r>
            <w:r w:rsidRPr="00101BCC">
              <w:rPr>
                <w:rFonts w:ascii="Sylfaen" w:hAnsi="Sylfaen" w:cs="Sylfaen"/>
                <w:sz w:val="22"/>
                <w:szCs w:val="22"/>
              </w:rPr>
              <w:t>ջրի</w:t>
            </w:r>
            <w:r w:rsidRPr="00101BCC">
              <w:rPr>
                <w:rFonts w:ascii="Arial Armenian" w:hAnsi="Arial Armenian" w:cs="Arial"/>
                <w:sz w:val="22"/>
                <w:szCs w:val="22"/>
              </w:rPr>
              <w:t xml:space="preserve"> </w:t>
            </w:r>
            <w:r w:rsidRPr="00101BCC">
              <w:rPr>
                <w:rFonts w:ascii="Sylfaen" w:hAnsi="Sylfaen" w:cs="Sylfaen"/>
                <w:sz w:val="22"/>
                <w:szCs w:val="22"/>
              </w:rPr>
              <w:t>համար</w:t>
            </w:r>
            <w:r w:rsidRPr="00101BCC">
              <w:rPr>
                <w:rFonts w:ascii="Arial Armenian" w:hAnsi="Arial Armenian" w:cs="Arial"/>
                <w:sz w:val="22"/>
                <w:szCs w:val="22"/>
              </w:rPr>
              <w:t>, d=32x2,0</w:t>
            </w:r>
            <w:r w:rsidRPr="00101BCC">
              <w:rPr>
                <w:rFonts w:ascii="Sylfaen" w:hAnsi="Sylfaen" w:cs="Sylfaen"/>
                <w:sz w:val="22"/>
                <w:szCs w:val="22"/>
              </w:rPr>
              <w:t>մմ</w:t>
            </w:r>
            <w:r w:rsidRPr="00101BCC">
              <w:rPr>
                <w:rFonts w:ascii="Arial Armenian" w:hAnsi="Arial Armenian" w:cs="Arial"/>
                <w:sz w:val="22"/>
                <w:szCs w:val="22"/>
              </w:rPr>
              <w:t xml:space="preserve">, </w:t>
            </w:r>
            <w:r w:rsidRPr="00101BCC">
              <w:rPr>
                <w:rFonts w:ascii="Arial Armenian" w:hAnsi="Arial Armenian" w:cs="Arial"/>
                <w:sz w:val="22"/>
                <w:szCs w:val="22"/>
              </w:rPr>
              <w:lastRenderedPageBreak/>
              <w:t xml:space="preserve">10,0 </w:t>
            </w:r>
            <w:r w:rsidRPr="00101BCC">
              <w:rPr>
                <w:rFonts w:ascii="Sylfaen" w:hAnsi="Sylfaen" w:cs="Sylfaen"/>
                <w:sz w:val="22"/>
                <w:szCs w:val="22"/>
              </w:rPr>
              <w:t>մթն</w:t>
            </w:r>
            <w:r w:rsidRPr="00101BCC">
              <w:rPr>
                <w:rFonts w:ascii="Arial Armenian" w:hAnsi="Arial Armenian" w:cs="Arial"/>
                <w:sz w:val="22"/>
                <w:szCs w:val="22"/>
              </w:rPr>
              <w:t>.</w:t>
            </w:r>
            <w:r w:rsidRPr="00101BCC">
              <w:rPr>
                <w:rFonts w:ascii="Sylfaen" w:hAnsi="Sylfaen" w:cs="Sylfaen"/>
                <w:sz w:val="22"/>
                <w:szCs w:val="22"/>
              </w:rPr>
              <w:t>ճնշ</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74DF2BBD"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lastRenderedPageBreak/>
              <w:t>մ</w:t>
            </w:r>
            <w:r w:rsidRPr="00101BCC">
              <w:rPr>
                <w:rFonts w:ascii="Arial Armenian" w:hAnsi="Arial Armenian" w:cs="Arial"/>
                <w:sz w:val="22"/>
                <w:szCs w:val="22"/>
              </w:rPr>
              <w:t xml:space="preserve"> </w:t>
            </w:r>
            <w:r w:rsidRPr="00101BCC">
              <w:rPr>
                <w:rFonts w:ascii="Calibri" w:hAnsi="Calibri" w:cs="Calibri"/>
                <w:sz w:val="22"/>
                <w:szCs w:val="22"/>
              </w:rPr>
              <w:t>м</w:t>
            </w:r>
          </w:p>
        </w:tc>
        <w:tc>
          <w:tcPr>
            <w:tcW w:w="1517" w:type="dxa"/>
            <w:tcBorders>
              <w:top w:val="nil"/>
              <w:left w:val="nil"/>
              <w:bottom w:val="single" w:sz="4" w:space="0" w:color="auto"/>
              <w:right w:val="single" w:sz="4" w:space="0" w:color="auto"/>
            </w:tcBorders>
            <w:noWrap/>
            <w:vAlign w:val="center"/>
            <w:hideMark/>
          </w:tcPr>
          <w:p w14:paraId="309DEBD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81.371</w:t>
            </w:r>
          </w:p>
        </w:tc>
        <w:tc>
          <w:tcPr>
            <w:tcW w:w="1418" w:type="dxa"/>
            <w:tcBorders>
              <w:top w:val="nil"/>
              <w:left w:val="nil"/>
              <w:bottom w:val="single" w:sz="4" w:space="0" w:color="auto"/>
              <w:right w:val="single" w:sz="4" w:space="0" w:color="auto"/>
            </w:tcBorders>
            <w:noWrap/>
            <w:vAlign w:val="center"/>
            <w:hideMark/>
          </w:tcPr>
          <w:p w14:paraId="356E876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0.20</w:t>
            </w:r>
          </w:p>
        </w:tc>
        <w:tc>
          <w:tcPr>
            <w:tcW w:w="1847" w:type="dxa"/>
            <w:tcBorders>
              <w:top w:val="nil"/>
              <w:left w:val="nil"/>
              <w:bottom w:val="single" w:sz="4" w:space="0" w:color="auto"/>
              <w:right w:val="single" w:sz="4" w:space="0" w:color="auto"/>
            </w:tcBorders>
            <w:vAlign w:val="center"/>
            <w:hideMark/>
          </w:tcPr>
          <w:p w14:paraId="6C4C650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16.274</w:t>
            </w:r>
          </w:p>
        </w:tc>
        <w:tc>
          <w:tcPr>
            <w:tcW w:w="222" w:type="dxa"/>
            <w:vAlign w:val="center"/>
            <w:hideMark/>
          </w:tcPr>
          <w:p w14:paraId="49CBF696" w14:textId="77777777" w:rsidR="00402A13" w:rsidRPr="00101BCC" w:rsidRDefault="00402A13" w:rsidP="00BF48F5">
            <w:pPr>
              <w:rPr>
                <w:sz w:val="20"/>
                <w:szCs w:val="20"/>
              </w:rPr>
            </w:pPr>
          </w:p>
        </w:tc>
      </w:tr>
      <w:tr w:rsidR="00402A13" w:rsidRPr="00101BCC" w14:paraId="537BECD8" w14:textId="77777777" w:rsidTr="00BF48F5">
        <w:trPr>
          <w:trHeight w:val="1140"/>
        </w:trPr>
        <w:tc>
          <w:tcPr>
            <w:tcW w:w="738" w:type="dxa"/>
            <w:tcBorders>
              <w:top w:val="single" w:sz="4" w:space="0" w:color="auto"/>
              <w:left w:val="single" w:sz="4" w:space="0" w:color="auto"/>
              <w:bottom w:val="nil"/>
              <w:right w:val="single" w:sz="4" w:space="0" w:color="auto"/>
            </w:tcBorders>
            <w:noWrap/>
            <w:vAlign w:val="center"/>
            <w:hideMark/>
          </w:tcPr>
          <w:p w14:paraId="4517F95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w:t>
            </w:r>
          </w:p>
        </w:tc>
        <w:tc>
          <w:tcPr>
            <w:tcW w:w="1317" w:type="dxa"/>
            <w:tcBorders>
              <w:top w:val="single" w:sz="4" w:space="0" w:color="auto"/>
              <w:left w:val="nil"/>
              <w:bottom w:val="nil"/>
              <w:right w:val="single" w:sz="4" w:space="0" w:color="auto"/>
            </w:tcBorders>
            <w:vAlign w:val="center"/>
            <w:hideMark/>
          </w:tcPr>
          <w:p w14:paraId="43C4D745" w14:textId="77777777" w:rsidR="00402A13" w:rsidRPr="00101BCC" w:rsidRDefault="00402A13" w:rsidP="00BF48F5">
            <w:pPr>
              <w:jc w:val="center"/>
              <w:rPr>
                <w:rFonts w:ascii="Arial Armenian" w:hAnsi="Arial Armenian" w:cs="Arial"/>
                <w:sz w:val="22"/>
                <w:szCs w:val="22"/>
              </w:rPr>
            </w:pPr>
            <w:r w:rsidRPr="00101BCC">
              <w:rPr>
                <w:rFonts w:ascii="Calibri" w:hAnsi="Calibri" w:cs="Calibri"/>
                <w:sz w:val="22"/>
                <w:szCs w:val="22"/>
              </w:rPr>
              <w:t>Ц</w:t>
            </w:r>
            <w:r w:rsidRPr="00101BCC">
              <w:rPr>
                <w:rFonts w:ascii="Arial Armenian" w:hAnsi="Arial Armenian" w:cs="Arial"/>
                <w:sz w:val="22"/>
                <w:szCs w:val="22"/>
              </w:rPr>
              <w:t>8-370-2</w:t>
            </w:r>
          </w:p>
        </w:tc>
        <w:tc>
          <w:tcPr>
            <w:tcW w:w="2865" w:type="dxa"/>
            <w:tcBorders>
              <w:top w:val="single" w:sz="4" w:space="0" w:color="auto"/>
              <w:left w:val="nil"/>
              <w:bottom w:val="nil"/>
              <w:right w:val="single" w:sz="4" w:space="0" w:color="auto"/>
            </w:tcBorders>
            <w:vAlign w:val="center"/>
            <w:hideMark/>
          </w:tcPr>
          <w:p w14:paraId="71833E0A"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Լույսակիրներ</w:t>
            </w:r>
            <w:r w:rsidRPr="00101BCC">
              <w:rPr>
                <w:rFonts w:ascii="Arial Armenian" w:hAnsi="Arial Armenian" w:cs="Arial"/>
                <w:sz w:val="22"/>
                <w:szCs w:val="22"/>
              </w:rPr>
              <w:t xml:space="preserve"> </w:t>
            </w:r>
            <w:r w:rsidRPr="00101BCC">
              <w:rPr>
                <w:rFonts w:ascii="Sylfaen" w:hAnsi="Sylfaen" w:cs="Sylfaen"/>
                <w:sz w:val="22"/>
                <w:szCs w:val="22"/>
              </w:rPr>
              <w:t>շենքերից</w:t>
            </w:r>
            <w:r w:rsidRPr="00101BCC">
              <w:rPr>
                <w:rFonts w:ascii="Arial Armenian" w:hAnsi="Arial Armenian" w:cs="Arial"/>
                <w:sz w:val="22"/>
                <w:szCs w:val="22"/>
              </w:rPr>
              <w:t xml:space="preserve"> </w:t>
            </w:r>
            <w:r w:rsidRPr="00101BCC">
              <w:rPr>
                <w:rFonts w:ascii="Sylfaen" w:hAnsi="Sylfaen" w:cs="Sylfaen"/>
                <w:sz w:val="22"/>
                <w:szCs w:val="22"/>
              </w:rPr>
              <w:t>դուրս՝</w:t>
            </w:r>
            <w:r w:rsidRPr="00101BCC">
              <w:rPr>
                <w:rFonts w:ascii="Arial Armenian" w:hAnsi="Arial Armenian" w:cs="Arial"/>
                <w:sz w:val="22"/>
                <w:szCs w:val="22"/>
              </w:rPr>
              <w:t xml:space="preserve"> </w:t>
            </w:r>
            <w:r w:rsidRPr="00101BCC">
              <w:rPr>
                <w:rFonts w:ascii="Sylfaen" w:hAnsi="Sylfaen" w:cs="Sylfaen"/>
                <w:sz w:val="22"/>
                <w:szCs w:val="22"/>
              </w:rPr>
              <w:t>լույսեր</w:t>
            </w:r>
            <w:r w:rsidRPr="00101BCC">
              <w:rPr>
                <w:rFonts w:ascii="Arial Armenian" w:hAnsi="Arial Armenian" w:cs="Arial"/>
                <w:sz w:val="22"/>
                <w:szCs w:val="22"/>
              </w:rPr>
              <w:t xml:space="preserve"> </w:t>
            </w:r>
            <w:r w:rsidRPr="00101BCC">
              <w:rPr>
                <w:rFonts w:ascii="Sylfaen" w:hAnsi="Sylfaen" w:cs="Sylfaen"/>
                <w:sz w:val="22"/>
                <w:szCs w:val="22"/>
              </w:rPr>
              <w:t>լյումինեսցենտային</w:t>
            </w:r>
            <w:r w:rsidRPr="00101BCC">
              <w:rPr>
                <w:rFonts w:ascii="Arial Armenian" w:hAnsi="Arial Armenian" w:cs="Arial"/>
                <w:sz w:val="22"/>
                <w:szCs w:val="22"/>
              </w:rPr>
              <w:t xml:space="preserve"> </w:t>
            </w:r>
            <w:r w:rsidRPr="00101BCC">
              <w:rPr>
                <w:rFonts w:ascii="Sylfaen" w:hAnsi="Sylfaen" w:cs="Sylfaen"/>
                <w:sz w:val="22"/>
                <w:szCs w:val="22"/>
              </w:rPr>
              <w:t>ճրագներով</w:t>
            </w:r>
            <w:r w:rsidRPr="00101BCC">
              <w:rPr>
                <w:rFonts w:ascii="Arial Armenian" w:hAnsi="Arial Armenian" w:cs="Arial"/>
                <w:sz w:val="22"/>
                <w:szCs w:val="22"/>
              </w:rPr>
              <w:br/>
            </w:r>
            <w:r w:rsidRPr="00101BCC">
              <w:rPr>
                <w:rFonts w:ascii="Calibri" w:hAnsi="Calibri" w:cs="Calibri"/>
                <w:sz w:val="22"/>
                <w:szCs w:val="22"/>
              </w:rPr>
              <w:t>СВЕТИЛЬНИКИ</w:t>
            </w:r>
            <w:r w:rsidRPr="00101BCC">
              <w:rPr>
                <w:rFonts w:ascii="Arial Armenian" w:hAnsi="Arial Armenian" w:cs="Arial"/>
                <w:sz w:val="22"/>
                <w:szCs w:val="22"/>
              </w:rPr>
              <w:t xml:space="preserve"> </w:t>
            </w:r>
            <w:r w:rsidRPr="00101BCC">
              <w:rPr>
                <w:rFonts w:ascii="Calibri" w:hAnsi="Calibri" w:cs="Calibri"/>
                <w:sz w:val="22"/>
                <w:szCs w:val="22"/>
              </w:rPr>
              <w:t>ВНЕ</w:t>
            </w:r>
            <w:r w:rsidRPr="00101BCC">
              <w:rPr>
                <w:rFonts w:ascii="Arial Armenian" w:hAnsi="Arial Armenian" w:cs="Arial"/>
                <w:sz w:val="22"/>
                <w:szCs w:val="22"/>
              </w:rPr>
              <w:t xml:space="preserve"> </w:t>
            </w:r>
            <w:r w:rsidRPr="00101BCC">
              <w:rPr>
                <w:rFonts w:ascii="Calibri" w:hAnsi="Calibri" w:cs="Calibri"/>
                <w:sz w:val="22"/>
                <w:szCs w:val="22"/>
              </w:rPr>
              <w:t>ЗДАНИЙ</w:t>
            </w:r>
            <w:r w:rsidRPr="00101BCC">
              <w:rPr>
                <w:rFonts w:ascii="Arial Armenian" w:hAnsi="Arial Armenian" w:cs="Arial"/>
                <w:sz w:val="22"/>
                <w:szCs w:val="22"/>
              </w:rPr>
              <w:t xml:space="preserve"> </w:t>
            </w:r>
            <w:r w:rsidRPr="00101BCC">
              <w:rPr>
                <w:rFonts w:ascii="Calibri" w:hAnsi="Calibri" w:cs="Calibri"/>
                <w:sz w:val="22"/>
                <w:szCs w:val="22"/>
              </w:rPr>
              <w:t>С</w:t>
            </w:r>
            <w:r w:rsidRPr="00101BCC">
              <w:rPr>
                <w:rFonts w:ascii="Arial Armenian" w:hAnsi="Arial Armenian" w:cs="Arial"/>
                <w:sz w:val="22"/>
                <w:szCs w:val="22"/>
              </w:rPr>
              <w:t xml:space="preserve"> </w:t>
            </w:r>
            <w:r w:rsidRPr="00101BCC">
              <w:rPr>
                <w:rFonts w:ascii="Calibri" w:hAnsi="Calibri" w:cs="Calibri"/>
                <w:sz w:val="22"/>
                <w:szCs w:val="22"/>
              </w:rPr>
              <w:t>ЛАМПАМИ</w:t>
            </w:r>
            <w:r w:rsidRPr="00101BCC">
              <w:rPr>
                <w:rFonts w:ascii="Arial Armenian" w:hAnsi="Arial Armenian" w:cs="Arial"/>
                <w:sz w:val="22"/>
                <w:szCs w:val="22"/>
              </w:rPr>
              <w:t xml:space="preserve"> </w:t>
            </w:r>
            <w:r w:rsidRPr="00101BCC">
              <w:rPr>
                <w:rFonts w:ascii="Calibri" w:hAnsi="Calibri" w:cs="Calibri"/>
                <w:sz w:val="22"/>
                <w:szCs w:val="22"/>
              </w:rPr>
              <w:t>ЛЮМИНЕСЦЕНТНЫМИ</w:t>
            </w:r>
          </w:p>
        </w:tc>
        <w:tc>
          <w:tcPr>
            <w:tcW w:w="1278" w:type="dxa"/>
            <w:tcBorders>
              <w:top w:val="nil"/>
              <w:left w:val="nil"/>
              <w:bottom w:val="single" w:sz="4" w:space="0" w:color="auto"/>
              <w:right w:val="single" w:sz="4" w:space="0" w:color="auto"/>
            </w:tcBorders>
            <w:vAlign w:val="center"/>
            <w:hideMark/>
          </w:tcPr>
          <w:p w14:paraId="52F00CE1"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հատ</w:t>
            </w:r>
            <w:r w:rsidRPr="00101BCC">
              <w:rPr>
                <w:rFonts w:ascii="Arial Armenian" w:hAnsi="Arial Armenian" w:cs="Arial"/>
                <w:sz w:val="22"/>
                <w:szCs w:val="22"/>
              </w:rPr>
              <w:t xml:space="preserve"> </w:t>
            </w:r>
            <w:r w:rsidRPr="00101BCC">
              <w:rPr>
                <w:rFonts w:ascii="Calibri" w:hAnsi="Calibri" w:cs="Calibri"/>
                <w:sz w:val="22"/>
                <w:szCs w:val="22"/>
              </w:rPr>
              <w:t>штука</w:t>
            </w:r>
          </w:p>
        </w:tc>
        <w:tc>
          <w:tcPr>
            <w:tcW w:w="1517" w:type="dxa"/>
            <w:tcBorders>
              <w:top w:val="nil"/>
              <w:left w:val="nil"/>
              <w:bottom w:val="single" w:sz="4" w:space="0" w:color="auto"/>
              <w:right w:val="single" w:sz="4" w:space="0" w:color="auto"/>
            </w:tcBorders>
            <w:noWrap/>
            <w:vAlign w:val="center"/>
            <w:hideMark/>
          </w:tcPr>
          <w:p w14:paraId="5E2AE85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w:t>
            </w:r>
          </w:p>
        </w:tc>
        <w:tc>
          <w:tcPr>
            <w:tcW w:w="1418" w:type="dxa"/>
            <w:tcBorders>
              <w:top w:val="nil"/>
              <w:left w:val="nil"/>
              <w:bottom w:val="single" w:sz="4" w:space="0" w:color="auto"/>
              <w:right w:val="single" w:sz="4" w:space="0" w:color="auto"/>
            </w:tcBorders>
            <w:noWrap/>
            <w:vAlign w:val="center"/>
            <w:hideMark/>
          </w:tcPr>
          <w:p w14:paraId="2F1FE17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31.13</w:t>
            </w:r>
          </w:p>
        </w:tc>
        <w:tc>
          <w:tcPr>
            <w:tcW w:w="1847" w:type="dxa"/>
            <w:tcBorders>
              <w:top w:val="nil"/>
              <w:left w:val="nil"/>
              <w:bottom w:val="single" w:sz="4" w:space="0" w:color="auto"/>
              <w:right w:val="single" w:sz="4" w:space="0" w:color="auto"/>
            </w:tcBorders>
            <w:vAlign w:val="center"/>
            <w:hideMark/>
          </w:tcPr>
          <w:p w14:paraId="751A65B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124.520</w:t>
            </w:r>
          </w:p>
        </w:tc>
        <w:tc>
          <w:tcPr>
            <w:tcW w:w="222" w:type="dxa"/>
            <w:vAlign w:val="center"/>
            <w:hideMark/>
          </w:tcPr>
          <w:p w14:paraId="10BD914D" w14:textId="77777777" w:rsidR="00402A13" w:rsidRPr="00101BCC" w:rsidRDefault="00402A13" w:rsidP="00BF48F5">
            <w:pPr>
              <w:rPr>
                <w:sz w:val="20"/>
                <w:szCs w:val="20"/>
              </w:rPr>
            </w:pPr>
          </w:p>
        </w:tc>
      </w:tr>
      <w:tr w:rsidR="00402A13" w:rsidRPr="00101BCC" w14:paraId="047EA61F" w14:textId="77777777" w:rsidTr="00BF48F5">
        <w:trPr>
          <w:trHeight w:val="1710"/>
        </w:trPr>
        <w:tc>
          <w:tcPr>
            <w:tcW w:w="738" w:type="dxa"/>
            <w:tcBorders>
              <w:top w:val="single" w:sz="4" w:space="0" w:color="auto"/>
              <w:left w:val="single" w:sz="4" w:space="0" w:color="auto"/>
              <w:bottom w:val="single" w:sz="4" w:space="0" w:color="auto"/>
              <w:right w:val="single" w:sz="4" w:space="0" w:color="auto"/>
            </w:tcBorders>
            <w:noWrap/>
            <w:vAlign w:val="center"/>
            <w:hideMark/>
          </w:tcPr>
          <w:p w14:paraId="543A0B4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w:t>
            </w:r>
          </w:p>
        </w:tc>
        <w:tc>
          <w:tcPr>
            <w:tcW w:w="1317" w:type="dxa"/>
            <w:tcBorders>
              <w:top w:val="single" w:sz="4" w:space="0" w:color="auto"/>
              <w:left w:val="nil"/>
              <w:bottom w:val="single" w:sz="4" w:space="0" w:color="auto"/>
              <w:right w:val="single" w:sz="4" w:space="0" w:color="auto"/>
            </w:tcBorders>
            <w:vAlign w:val="center"/>
            <w:hideMark/>
          </w:tcPr>
          <w:p w14:paraId="51D0C4A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1-960</w:t>
            </w:r>
          </w:p>
        </w:tc>
        <w:tc>
          <w:tcPr>
            <w:tcW w:w="2865" w:type="dxa"/>
            <w:tcBorders>
              <w:top w:val="single" w:sz="4" w:space="0" w:color="auto"/>
              <w:left w:val="nil"/>
              <w:bottom w:val="single" w:sz="4" w:space="0" w:color="auto"/>
              <w:right w:val="single" w:sz="4" w:space="0" w:color="auto"/>
            </w:tcBorders>
            <w:vAlign w:val="center"/>
            <w:hideMark/>
          </w:tcPr>
          <w:p w14:paraId="5115AE56"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Գրունտի</w:t>
            </w:r>
            <w:r w:rsidRPr="00101BCC">
              <w:rPr>
                <w:rFonts w:ascii="Arial Armenian" w:hAnsi="Arial Armenian" w:cs="Arial"/>
                <w:sz w:val="22"/>
                <w:szCs w:val="22"/>
              </w:rPr>
              <w:t xml:space="preserve"> </w:t>
            </w:r>
            <w:r w:rsidRPr="00101BCC">
              <w:rPr>
                <w:rFonts w:ascii="Sylfaen" w:hAnsi="Sylfaen" w:cs="Sylfaen"/>
                <w:sz w:val="22"/>
                <w:szCs w:val="22"/>
              </w:rPr>
              <w:t>մշակում</w:t>
            </w:r>
            <w:r w:rsidRPr="00101BCC">
              <w:rPr>
                <w:rFonts w:ascii="Arial Armenian" w:hAnsi="Arial Armenian" w:cs="Arial"/>
                <w:sz w:val="22"/>
                <w:szCs w:val="22"/>
              </w:rPr>
              <w:t xml:space="preserve"> </w:t>
            </w:r>
            <w:r w:rsidRPr="00101BCC">
              <w:rPr>
                <w:rFonts w:ascii="Sylfaen" w:hAnsi="Sylfaen" w:cs="Sylfaen"/>
                <w:sz w:val="22"/>
                <w:szCs w:val="22"/>
              </w:rPr>
              <w:t>ձեռքով</w:t>
            </w:r>
            <w:r w:rsidRPr="00101BCC">
              <w:rPr>
                <w:rFonts w:ascii="Arial Armenian" w:hAnsi="Arial Armenian" w:cs="Arial"/>
                <w:sz w:val="22"/>
                <w:szCs w:val="22"/>
              </w:rPr>
              <w:t xml:space="preserve"> </w:t>
            </w:r>
            <w:r w:rsidRPr="00101BCC">
              <w:rPr>
                <w:rFonts w:ascii="Sylfaen" w:hAnsi="Sylfaen" w:cs="Sylfaen"/>
                <w:sz w:val="22"/>
                <w:szCs w:val="22"/>
              </w:rPr>
              <w:t>խրամուղիների՝</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2</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խորությամբ</w:t>
            </w:r>
            <w:r w:rsidRPr="00101BCC">
              <w:rPr>
                <w:rFonts w:ascii="Arial Armenian" w:hAnsi="Arial Armenian" w:cs="Arial"/>
                <w:sz w:val="22"/>
                <w:szCs w:val="22"/>
              </w:rPr>
              <w:t xml:space="preserve">, </w:t>
            </w:r>
            <w:r w:rsidRPr="00101BCC">
              <w:rPr>
                <w:rFonts w:ascii="Sylfaen" w:hAnsi="Sylfaen" w:cs="Sylfaen"/>
                <w:sz w:val="22"/>
                <w:szCs w:val="22"/>
              </w:rPr>
              <w:t>առանց</w:t>
            </w:r>
            <w:r w:rsidRPr="00101BCC">
              <w:rPr>
                <w:rFonts w:ascii="Arial Armenian" w:hAnsi="Arial Armenian" w:cs="Arial"/>
                <w:sz w:val="22"/>
                <w:szCs w:val="22"/>
              </w:rPr>
              <w:t xml:space="preserve"> </w:t>
            </w:r>
            <w:r w:rsidRPr="00101BCC">
              <w:rPr>
                <w:rFonts w:ascii="Sylfaen" w:hAnsi="Sylfaen" w:cs="Sylfaen"/>
                <w:sz w:val="22"/>
                <w:szCs w:val="22"/>
              </w:rPr>
              <w:t>ամրակապման</w:t>
            </w:r>
            <w:r w:rsidRPr="00101BCC">
              <w:rPr>
                <w:rFonts w:ascii="Arial Armenian" w:hAnsi="Arial Armenian" w:cs="Arial"/>
                <w:sz w:val="22"/>
                <w:szCs w:val="22"/>
              </w:rPr>
              <w:t xml:space="preserve">, </w:t>
            </w:r>
            <w:r w:rsidRPr="00101BCC">
              <w:rPr>
                <w:rFonts w:ascii="Sylfaen" w:hAnsi="Sylfaen" w:cs="Sylfaen"/>
                <w:sz w:val="22"/>
                <w:szCs w:val="22"/>
              </w:rPr>
              <w:t>թեքություններով</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փոսերի</w:t>
            </w:r>
            <w:r w:rsidRPr="00101BCC">
              <w:rPr>
                <w:rFonts w:ascii="Arial Armenian" w:hAnsi="Arial Armenian" w:cs="Arial"/>
                <w:sz w:val="22"/>
                <w:szCs w:val="22"/>
              </w:rPr>
              <w:t xml:space="preserve"> </w:t>
            </w:r>
            <w:r w:rsidRPr="00101BCC">
              <w:rPr>
                <w:rFonts w:ascii="Sylfaen" w:hAnsi="Sylfaen" w:cs="Sylfaen"/>
                <w:sz w:val="22"/>
                <w:szCs w:val="22"/>
              </w:rPr>
              <w:t>փորում</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1,5</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խորությամբ</w:t>
            </w:r>
            <w:r w:rsidRPr="00101BCC">
              <w:rPr>
                <w:rFonts w:ascii="Arial Armenian" w:hAnsi="Arial Armenian" w:cs="Arial"/>
                <w:sz w:val="22"/>
                <w:szCs w:val="22"/>
              </w:rPr>
              <w:t xml:space="preserve">, 2 </w:t>
            </w:r>
            <w:r w:rsidRPr="00101BCC">
              <w:rPr>
                <w:rFonts w:ascii="Sylfaen" w:hAnsi="Sylfaen" w:cs="Sylfaen"/>
                <w:sz w:val="22"/>
                <w:szCs w:val="22"/>
              </w:rPr>
              <w:t>կարգ</w:t>
            </w:r>
            <w:r w:rsidRPr="00101BCC">
              <w:rPr>
                <w:rFonts w:ascii="Arial Armenian" w:hAnsi="Arial Armenian" w:cs="Arial"/>
                <w:sz w:val="22"/>
                <w:szCs w:val="22"/>
              </w:rPr>
              <w:t xml:space="preserve">  </w:t>
            </w:r>
            <w:r w:rsidRPr="00101BCC">
              <w:rPr>
                <w:rFonts w:ascii="Sylfaen" w:hAnsi="Sylfaen" w:cs="Sylfaen"/>
                <w:sz w:val="22"/>
                <w:szCs w:val="22"/>
              </w:rPr>
              <w:t>գրունտներում</w:t>
            </w:r>
            <w:r w:rsidRPr="00101BCC">
              <w:rPr>
                <w:rFonts w:ascii="Arial Armenian" w:hAnsi="Arial Armenian" w:cs="Arial"/>
                <w:sz w:val="22"/>
                <w:szCs w:val="22"/>
              </w:rPr>
              <w:br/>
            </w:r>
            <w:r w:rsidRPr="00101BCC">
              <w:rPr>
                <w:rFonts w:ascii="Calibri" w:hAnsi="Calibri" w:cs="Calibri"/>
                <w:sz w:val="22"/>
                <w:szCs w:val="22"/>
              </w:rPr>
              <w:t>РАЗРАБОТКА</w:t>
            </w:r>
            <w:r w:rsidRPr="00101BCC">
              <w:rPr>
                <w:rFonts w:ascii="Arial Armenian" w:hAnsi="Arial Armenian" w:cs="Arial"/>
                <w:sz w:val="22"/>
                <w:szCs w:val="22"/>
              </w:rPr>
              <w:t xml:space="preserve"> </w:t>
            </w:r>
            <w:r w:rsidRPr="00101BCC">
              <w:rPr>
                <w:rFonts w:ascii="Calibri" w:hAnsi="Calibri" w:cs="Calibri"/>
                <w:sz w:val="22"/>
                <w:szCs w:val="22"/>
              </w:rPr>
              <w:t>ГРУНТА</w:t>
            </w:r>
            <w:r w:rsidRPr="00101BCC">
              <w:rPr>
                <w:rFonts w:ascii="Arial Armenian" w:hAnsi="Arial Armenian" w:cs="Arial"/>
                <w:sz w:val="22"/>
                <w:szCs w:val="22"/>
              </w:rPr>
              <w:t xml:space="preserve"> </w:t>
            </w:r>
            <w:r w:rsidRPr="00101BCC">
              <w:rPr>
                <w:rFonts w:ascii="Calibri" w:hAnsi="Calibri" w:cs="Calibri"/>
                <w:sz w:val="22"/>
                <w:szCs w:val="22"/>
              </w:rPr>
              <w:t>ВРУЧНУЮ</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ТРАНШЕЯХ</w:t>
            </w:r>
            <w:r w:rsidRPr="00101BCC">
              <w:rPr>
                <w:rFonts w:ascii="Arial Armenian" w:hAnsi="Arial Armenian" w:cs="Arial"/>
                <w:sz w:val="22"/>
                <w:szCs w:val="22"/>
              </w:rPr>
              <w:t xml:space="preserve"> </w:t>
            </w:r>
            <w:r w:rsidRPr="00101BCC">
              <w:rPr>
                <w:rFonts w:ascii="Calibri" w:hAnsi="Calibri" w:cs="Calibri"/>
                <w:sz w:val="22"/>
                <w:szCs w:val="22"/>
              </w:rPr>
              <w:t>ГЛУБИНОЙ</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2 </w:t>
            </w:r>
            <w:r w:rsidRPr="00101BCC">
              <w:rPr>
                <w:rFonts w:ascii="Calibri" w:hAnsi="Calibri" w:cs="Calibri"/>
                <w:sz w:val="22"/>
                <w:szCs w:val="22"/>
              </w:rPr>
              <w:t>М</w:t>
            </w:r>
            <w:r w:rsidRPr="00101BCC">
              <w:rPr>
                <w:rFonts w:ascii="Arial Armenian" w:hAnsi="Arial Armenian" w:cs="Arial"/>
                <w:sz w:val="22"/>
                <w:szCs w:val="22"/>
              </w:rPr>
              <w:t xml:space="preserve"> </w:t>
            </w:r>
            <w:r w:rsidRPr="00101BCC">
              <w:rPr>
                <w:rFonts w:ascii="Calibri" w:hAnsi="Calibri" w:cs="Calibri"/>
                <w:sz w:val="22"/>
                <w:szCs w:val="22"/>
              </w:rPr>
              <w:t>БЕЗ</w:t>
            </w:r>
            <w:r w:rsidRPr="00101BCC">
              <w:rPr>
                <w:rFonts w:ascii="Arial Armenian" w:hAnsi="Arial Armenian" w:cs="Arial"/>
                <w:sz w:val="22"/>
                <w:szCs w:val="22"/>
              </w:rPr>
              <w:t xml:space="preserve"> </w:t>
            </w:r>
            <w:r w:rsidRPr="00101BCC">
              <w:rPr>
                <w:rFonts w:ascii="Calibri" w:hAnsi="Calibri" w:cs="Calibri"/>
                <w:sz w:val="22"/>
                <w:szCs w:val="22"/>
              </w:rPr>
              <w:t>КРЕПЛЕНИЙ</w:t>
            </w:r>
            <w:r w:rsidRPr="00101BCC">
              <w:rPr>
                <w:rFonts w:ascii="Arial Armenian" w:hAnsi="Arial Armenian" w:cs="Arial"/>
                <w:sz w:val="22"/>
                <w:szCs w:val="22"/>
              </w:rPr>
              <w:t xml:space="preserve"> </w:t>
            </w:r>
            <w:r w:rsidRPr="00101BCC">
              <w:rPr>
                <w:rFonts w:ascii="Calibri" w:hAnsi="Calibri" w:cs="Calibri"/>
                <w:sz w:val="22"/>
                <w:szCs w:val="22"/>
              </w:rPr>
              <w:t>С</w:t>
            </w:r>
            <w:r w:rsidRPr="00101BCC">
              <w:rPr>
                <w:rFonts w:ascii="Arial Armenian" w:hAnsi="Arial Armenian" w:cs="Arial"/>
                <w:sz w:val="22"/>
                <w:szCs w:val="22"/>
              </w:rPr>
              <w:t xml:space="preserve"> </w:t>
            </w:r>
            <w:r w:rsidRPr="00101BCC">
              <w:rPr>
                <w:rFonts w:ascii="Calibri" w:hAnsi="Calibri" w:cs="Calibri"/>
                <w:sz w:val="22"/>
                <w:szCs w:val="22"/>
              </w:rPr>
              <w:t>ОТКОСАМИ</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КОПАНИЕ</w:t>
            </w:r>
            <w:r w:rsidRPr="00101BCC">
              <w:rPr>
                <w:rFonts w:ascii="Arial Armenian" w:hAnsi="Arial Armenian" w:cs="Arial"/>
                <w:sz w:val="22"/>
                <w:szCs w:val="22"/>
              </w:rPr>
              <w:t xml:space="preserve"> </w:t>
            </w:r>
            <w:r w:rsidRPr="00101BCC">
              <w:rPr>
                <w:rFonts w:ascii="Calibri" w:hAnsi="Calibri" w:cs="Calibri"/>
                <w:sz w:val="22"/>
                <w:szCs w:val="22"/>
              </w:rPr>
              <w:t>ЯМ</w:t>
            </w:r>
            <w:r w:rsidRPr="00101BCC">
              <w:rPr>
                <w:rFonts w:ascii="Arial Armenian" w:hAnsi="Arial Armenian" w:cs="Arial"/>
                <w:sz w:val="22"/>
                <w:szCs w:val="22"/>
              </w:rPr>
              <w:t xml:space="preserve"> </w:t>
            </w:r>
            <w:r w:rsidRPr="00101BCC">
              <w:rPr>
                <w:rFonts w:ascii="Calibri" w:hAnsi="Calibri" w:cs="Calibri"/>
                <w:sz w:val="22"/>
                <w:szCs w:val="22"/>
              </w:rPr>
              <w:t>ГЛУБИНОЙ</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1,5 </w:t>
            </w:r>
            <w:r w:rsidRPr="00101BCC">
              <w:rPr>
                <w:rFonts w:ascii="Calibri" w:hAnsi="Calibri" w:cs="Calibri"/>
                <w:sz w:val="22"/>
                <w:szCs w:val="22"/>
              </w:rPr>
              <w:t>М</w:t>
            </w:r>
            <w:r w:rsidRPr="00101BCC">
              <w:rPr>
                <w:rFonts w:ascii="Arial Armenian" w:hAnsi="Arial Armenian" w:cs="Arial"/>
                <w:sz w:val="22"/>
                <w:szCs w:val="22"/>
              </w:rPr>
              <w:t xml:space="preserve"> </w:t>
            </w:r>
            <w:r w:rsidRPr="00101BCC">
              <w:rPr>
                <w:rFonts w:ascii="Calibri" w:hAnsi="Calibri" w:cs="Calibri"/>
                <w:sz w:val="22"/>
                <w:szCs w:val="22"/>
              </w:rPr>
              <w:t>ГРУНТ</w:t>
            </w:r>
            <w:r w:rsidRPr="00101BCC">
              <w:rPr>
                <w:rFonts w:ascii="Arial Armenian" w:hAnsi="Arial Armenian" w:cs="Arial"/>
                <w:sz w:val="22"/>
                <w:szCs w:val="22"/>
              </w:rPr>
              <w:t xml:space="preserve"> 2 </w:t>
            </w:r>
            <w:r w:rsidRPr="00101BCC">
              <w:rPr>
                <w:rFonts w:ascii="Calibri" w:hAnsi="Calibri" w:cs="Calibri"/>
                <w:sz w:val="22"/>
                <w:szCs w:val="22"/>
              </w:rPr>
              <w:t>ГРУППЫ</w:t>
            </w:r>
          </w:p>
        </w:tc>
        <w:tc>
          <w:tcPr>
            <w:tcW w:w="1278" w:type="dxa"/>
            <w:tcBorders>
              <w:top w:val="nil"/>
              <w:left w:val="nil"/>
              <w:bottom w:val="single" w:sz="4" w:space="0" w:color="auto"/>
              <w:right w:val="single" w:sz="4" w:space="0" w:color="auto"/>
            </w:tcBorders>
            <w:vAlign w:val="center"/>
            <w:hideMark/>
          </w:tcPr>
          <w:p w14:paraId="47CDE764"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4132D27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9.6</w:t>
            </w:r>
          </w:p>
        </w:tc>
        <w:tc>
          <w:tcPr>
            <w:tcW w:w="1418" w:type="dxa"/>
            <w:tcBorders>
              <w:top w:val="nil"/>
              <w:left w:val="nil"/>
              <w:bottom w:val="single" w:sz="4" w:space="0" w:color="auto"/>
              <w:right w:val="single" w:sz="4" w:space="0" w:color="auto"/>
            </w:tcBorders>
            <w:noWrap/>
            <w:vAlign w:val="center"/>
            <w:hideMark/>
          </w:tcPr>
          <w:p w14:paraId="55C1626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2.484</w:t>
            </w:r>
          </w:p>
        </w:tc>
        <w:tc>
          <w:tcPr>
            <w:tcW w:w="1847" w:type="dxa"/>
            <w:tcBorders>
              <w:top w:val="nil"/>
              <w:left w:val="nil"/>
              <w:bottom w:val="single" w:sz="4" w:space="0" w:color="auto"/>
              <w:right w:val="single" w:sz="4" w:space="0" w:color="auto"/>
            </w:tcBorders>
            <w:vAlign w:val="center"/>
            <w:hideMark/>
          </w:tcPr>
          <w:p w14:paraId="76E9836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23.846</w:t>
            </w:r>
          </w:p>
        </w:tc>
        <w:tc>
          <w:tcPr>
            <w:tcW w:w="222" w:type="dxa"/>
            <w:vAlign w:val="center"/>
            <w:hideMark/>
          </w:tcPr>
          <w:p w14:paraId="7761F847" w14:textId="77777777" w:rsidR="00402A13" w:rsidRPr="00101BCC" w:rsidRDefault="00402A13" w:rsidP="00BF48F5">
            <w:pPr>
              <w:rPr>
                <w:sz w:val="20"/>
                <w:szCs w:val="20"/>
              </w:rPr>
            </w:pPr>
          </w:p>
        </w:tc>
      </w:tr>
      <w:tr w:rsidR="00402A13" w:rsidRPr="00101BCC" w14:paraId="2000616B" w14:textId="77777777" w:rsidTr="00BF48F5">
        <w:trPr>
          <w:trHeight w:val="1140"/>
        </w:trPr>
        <w:tc>
          <w:tcPr>
            <w:tcW w:w="738" w:type="dxa"/>
            <w:tcBorders>
              <w:top w:val="nil"/>
              <w:left w:val="single" w:sz="4" w:space="0" w:color="auto"/>
              <w:bottom w:val="single" w:sz="4" w:space="0" w:color="auto"/>
              <w:right w:val="single" w:sz="4" w:space="0" w:color="auto"/>
            </w:tcBorders>
            <w:noWrap/>
            <w:vAlign w:val="center"/>
            <w:hideMark/>
          </w:tcPr>
          <w:p w14:paraId="09B79D2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w:t>
            </w:r>
          </w:p>
        </w:tc>
        <w:tc>
          <w:tcPr>
            <w:tcW w:w="1317" w:type="dxa"/>
            <w:tcBorders>
              <w:top w:val="nil"/>
              <w:left w:val="nil"/>
              <w:bottom w:val="single" w:sz="4" w:space="0" w:color="auto"/>
              <w:right w:val="single" w:sz="4" w:space="0" w:color="auto"/>
            </w:tcBorders>
            <w:vAlign w:val="center"/>
            <w:hideMark/>
          </w:tcPr>
          <w:p w14:paraId="641482E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1-968</w:t>
            </w:r>
          </w:p>
        </w:tc>
        <w:tc>
          <w:tcPr>
            <w:tcW w:w="2865" w:type="dxa"/>
            <w:tcBorders>
              <w:top w:val="nil"/>
              <w:left w:val="nil"/>
              <w:bottom w:val="single" w:sz="4" w:space="0" w:color="auto"/>
              <w:right w:val="single" w:sz="4" w:space="0" w:color="auto"/>
            </w:tcBorders>
            <w:vAlign w:val="center"/>
            <w:hideMark/>
          </w:tcPr>
          <w:p w14:paraId="01EE0E45"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Ետլիցք</w:t>
            </w:r>
            <w:r w:rsidRPr="00101BCC">
              <w:rPr>
                <w:rFonts w:ascii="Arial Armenian" w:hAnsi="Arial Armenian" w:cs="Arial"/>
                <w:sz w:val="22"/>
                <w:szCs w:val="22"/>
              </w:rPr>
              <w:t xml:space="preserve"> </w:t>
            </w:r>
            <w:r w:rsidRPr="00101BCC">
              <w:rPr>
                <w:rFonts w:ascii="Sylfaen" w:hAnsi="Sylfaen" w:cs="Sylfaen"/>
                <w:sz w:val="22"/>
                <w:szCs w:val="22"/>
              </w:rPr>
              <w:t>ձեռքով</w:t>
            </w:r>
            <w:r w:rsidRPr="00101BCC">
              <w:rPr>
                <w:rFonts w:ascii="Arial Armenian" w:hAnsi="Arial Armenian" w:cs="Arial"/>
                <w:sz w:val="22"/>
                <w:szCs w:val="22"/>
              </w:rPr>
              <w:t xml:space="preserve"> </w:t>
            </w:r>
            <w:r w:rsidRPr="00101BCC">
              <w:rPr>
                <w:rFonts w:ascii="Sylfaen" w:hAnsi="Sylfaen" w:cs="Sylfaen"/>
                <w:sz w:val="22"/>
                <w:szCs w:val="22"/>
              </w:rPr>
              <w:t>կոշտուկների</w:t>
            </w:r>
            <w:r w:rsidRPr="00101BCC">
              <w:rPr>
                <w:rFonts w:ascii="Arial Armenian" w:hAnsi="Arial Armenian" w:cs="Arial"/>
                <w:sz w:val="22"/>
                <w:szCs w:val="22"/>
              </w:rPr>
              <w:t xml:space="preserve"> </w:t>
            </w:r>
            <w:r w:rsidRPr="00101BCC">
              <w:rPr>
                <w:rFonts w:ascii="Sylfaen" w:hAnsi="Sylfaen" w:cs="Sylfaen"/>
                <w:sz w:val="22"/>
                <w:szCs w:val="22"/>
              </w:rPr>
              <w:t>փխրեցումով</w:t>
            </w:r>
            <w:r w:rsidRPr="00101BCC">
              <w:rPr>
                <w:rFonts w:ascii="Arial Armenian" w:hAnsi="Arial Armenian" w:cs="Arial"/>
                <w:sz w:val="22"/>
                <w:szCs w:val="22"/>
              </w:rPr>
              <w:t xml:space="preserve"> </w:t>
            </w:r>
            <w:r w:rsidRPr="00101BCC">
              <w:rPr>
                <w:rFonts w:ascii="Sylfaen" w:hAnsi="Sylfaen" w:cs="Sylfaen"/>
                <w:sz w:val="22"/>
                <w:szCs w:val="22"/>
              </w:rPr>
              <w:t>ու</w:t>
            </w:r>
            <w:r w:rsidRPr="00101BCC">
              <w:rPr>
                <w:rFonts w:ascii="Arial Armenian" w:hAnsi="Arial Armenian" w:cs="Arial"/>
                <w:sz w:val="22"/>
                <w:szCs w:val="22"/>
              </w:rPr>
              <w:t xml:space="preserve"> </w:t>
            </w:r>
            <w:r w:rsidRPr="00101BCC">
              <w:rPr>
                <w:rFonts w:ascii="Sylfaen" w:hAnsi="Sylfaen" w:cs="Sylfaen"/>
                <w:sz w:val="22"/>
                <w:szCs w:val="22"/>
              </w:rPr>
              <w:t>տոփանումով</w:t>
            </w:r>
            <w:r w:rsidRPr="00101BCC">
              <w:rPr>
                <w:rFonts w:ascii="Arial Armenian" w:hAnsi="Arial Armenian" w:cs="Arial"/>
                <w:sz w:val="22"/>
                <w:szCs w:val="22"/>
              </w:rPr>
              <w:t xml:space="preserve"> </w:t>
            </w:r>
            <w:r w:rsidRPr="00101BCC">
              <w:rPr>
                <w:rFonts w:ascii="Sylfaen" w:hAnsi="Sylfaen" w:cs="Sylfaen"/>
                <w:sz w:val="22"/>
                <w:szCs w:val="22"/>
              </w:rPr>
              <w:t>խրամուղիների</w:t>
            </w:r>
            <w:r w:rsidRPr="00101BCC">
              <w:rPr>
                <w:rFonts w:ascii="Arial Armenian" w:hAnsi="Arial Armenian" w:cs="Arial"/>
                <w:sz w:val="22"/>
                <w:szCs w:val="22"/>
              </w:rPr>
              <w:t xml:space="preserve">, </w:t>
            </w:r>
            <w:r w:rsidRPr="00101BCC">
              <w:rPr>
                <w:rFonts w:ascii="Sylfaen" w:hAnsi="Sylfaen" w:cs="Sylfaen"/>
                <w:sz w:val="22"/>
                <w:szCs w:val="22"/>
              </w:rPr>
              <w:t>փոսորակների</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փոսերի</w:t>
            </w:r>
            <w:r w:rsidRPr="00101BCC">
              <w:rPr>
                <w:rFonts w:ascii="Arial Armenian" w:hAnsi="Arial Armenian" w:cs="Arial"/>
                <w:sz w:val="22"/>
                <w:szCs w:val="22"/>
              </w:rPr>
              <w:t xml:space="preserve"> 2 </w:t>
            </w:r>
            <w:r w:rsidRPr="00101BCC">
              <w:rPr>
                <w:rFonts w:ascii="Sylfaen" w:hAnsi="Sylfaen" w:cs="Sylfaen"/>
                <w:sz w:val="22"/>
                <w:szCs w:val="22"/>
              </w:rPr>
              <w:t>կարգ</w:t>
            </w:r>
            <w:r w:rsidRPr="00101BCC">
              <w:rPr>
                <w:rFonts w:ascii="Arial Armenian" w:hAnsi="Arial Armenian" w:cs="Arial"/>
                <w:sz w:val="22"/>
                <w:szCs w:val="22"/>
              </w:rPr>
              <w:t xml:space="preserve"> </w:t>
            </w:r>
            <w:r w:rsidRPr="00101BCC">
              <w:rPr>
                <w:rFonts w:ascii="Sylfaen" w:hAnsi="Sylfaen" w:cs="Sylfaen"/>
                <w:sz w:val="22"/>
                <w:szCs w:val="22"/>
              </w:rPr>
              <w:t>գրունտներում</w:t>
            </w:r>
            <w:r w:rsidRPr="00101BCC">
              <w:rPr>
                <w:rFonts w:ascii="Arial Armenian" w:hAnsi="Arial Armenian" w:cs="Arial"/>
                <w:sz w:val="22"/>
                <w:szCs w:val="22"/>
              </w:rPr>
              <w:t xml:space="preserve"> </w:t>
            </w:r>
            <w:r w:rsidRPr="00101BCC">
              <w:rPr>
                <w:rFonts w:ascii="Arial Armenian" w:hAnsi="Arial Armenian" w:cs="Arial"/>
                <w:sz w:val="22"/>
                <w:szCs w:val="22"/>
              </w:rPr>
              <w:br/>
            </w:r>
            <w:r w:rsidRPr="00101BCC">
              <w:rPr>
                <w:rFonts w:ascii="Calibri" w:hAnsi="Calibri" w:cs="Calibri"/>
                <w:sz w:val="22"/>
                <w:szCs w:val="22"/>
              </w:rPr>
              <w:t>ЗАСЫПКА</w:t>
            </w:r>
            <w:r w:rsidRPr="00101BCC">
              <w:rPr>
                <w:rFonts w:ascii="Arial Armenian" w:hAnsi="Arial Armenian" w:cs="Arial"/>
                <w:sz w:val="22"/>
                <w:szCs w:val="22"/>
              </w:rPr>
              <w:t xml:space="preserve"> </w:t>
            </w:r>
            <w:r w:rsidRPr="00101BCC">
              <w:rPr>
                <w:rFonts w:ascii="Calibri" w:hAnsi="Calibri" w:cs="Calibri"/>
                <w:sz w:val="22"/>
                <w:szCs w:val="22"/>
              </w:rPr>
              <w:t>ВРУЧНУЮ</w:t>
            </w:r>
            <w:r w:rsidRPr="00101BCC">
              <w:rPr>
                <w:rFonts w:ascii="Arial Armenian" w:hAnsi="Arial Armenian" w:cs="Arial"/>
                <w:sz w:val="22"/>
                <w:szCs w:val="22"/>
              </w:rPr>
              <w:t xml:space="preserve"> </w:t>
            </w:r>
            <w:r w:rsidRPr="00101BCC">
              <w:rPr>
                <w:rFonts w:ascii="Calibri" w:hAnsi="Calibri" w:cs="Calibri"/>
                <w:sz w:val="22"/>
                <w:szCs w:val="22"/>
              </w:rPr>
              <w:t>ТРАНШЕЙ</w:t>
            </w:r>
            <w:r w:rsidRPr="00101BCC">
              <w:rPr>
                <w:rFonts w:ascii="Arial Armenian" w:hAnsi="Arial Armenian" w:cs="Arial"/>
                <w:sz w:val="22"/>
                <w:szCs w:val="22"/>
              </w:rPr>
              <w:t xml:space="preserve"> </w:t>
            </w:r>
            <w:r w:rsidRPr="00101BCC">
              <w:rPr>
                <w:rFonts w:ascii="Calibri" w:hAnsi="Calibri" w:cs="Calibri"/>
                <w:sz w:val="22"/>
                <w:szCs w:val="22"/>
              </w:rPr>
              <w:t>ПАЗУХ</w:t>
            </w:r>
            <w:r w:rsidRPr="00101BCC">
              <w:rPr>
                <w:rFonts w:ascii="Arial Armenian" w:hAnsi="Arial Armenian" w:cs="Arial"/>
                <w:sz w:val="22"/>
                <w:szCs w:val="22"/>
              </w:rPr>
              <w:t xml:space="preserve"> </w:t>
            </w:r>
            <w:r w:rsidRPr="00101BCC">
              <w:rPr>
                <w:rFonts w:ascii="Calibri" w:hAnsi="Calibri" w:cs="Calibri"/>
                <w:sz w:val="22"/>
                <w:szCs w:val="22"/>
              </w:rPr>
              <w:lastRenderedPageBreak/>
              <w:t>КОТЛОВАНОВ</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ЯМ</w:t>
            </w:r>
            <w:r w:rsidRPr="00101BCC">
              <w:rPr>
                <w:rFonts w:ascii="Arial Armenian" w:hAnsi="Arial Armenian" w:cs="Arial"/>
                <w:sz w:val="22"/>
                <w:szCs w:val="22"/>
              </w:rPr>
              <w:t xml:space="preserve"> </w:t>
            </w:r>
            <w:r w:rsidRPr="00101BCC">
              <w:rPr>
                <w:rFonts w:ascii="Calibri" w:hAnsi="Calibri" w:cs="Calibri"/>
                <w:sz w:val="22"/>
                <w:szCs w:val="22"/>
              </w:rPr>
              <w:t>ГРУНТ</w:t>
            </w:r>
            <w:r w:rsidRPr="00101BCC">
              <w:rPr>
                <w:rFonts w:ascii="Arial Armenian" w:hAnsi="Arial Armenian" w:cs="Arial"/>
                <w:sz w:val="22"/>
                <w:szCs w:val="22"/>
              </w:rPr>
              <w:t xml:space="preserve"> 2 </w:t>
            </w:r>
            <w:r w:rsidRPr="00101BCC">
              <w:rPr>
                <w:rFonts w:ascii="Calibri" w:hAnsi="Calibri" w:cs="Calibri"/>
                <w:sz w:val="22"/>
                <w:szCs w:val="22"/>
              </w:rPr>
              <w:t>ГРУППЫ</w:t>
            </w:r>
          </w:p>
        </w:tc>
        <w:tc>
          <w:tcPr>
            <w:tcW w:w="1278" w:type="dxa"/>
            <w:tcBorders>
              <w:top w:val="nil"/>
              <w:left w:val="nil"/>
              <w:bottom w:val="single" w:sz="4" w:space="0" w:color="auto"/>
              <w:right w:val="single" w:sz="4" w:space="0" w:color="auto"/>
            </w:tcBorders>
            <w:vAlign w:val="center"/>
            <w:hideMark/>
          </w:tcPr>
          <w:p w14:paraId="24A60B57"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lastRenderedPageBreak/>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110DCAC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8.64</w:t>
            </w:r>
          </w:p>
        </w:tc>
        <w:tc>
          <w:tcPr>
            <w:tcW w:w="1418" w:type="dxa"/>
            <w:tcBorders>
              <w:top w:val="nil"/>
              <w:left w:val="nil"/>
              <w:bottom w:val="single" w:sz="4" w:space="0" w:color="auto"/>
              <w:right w:val="single" w:sz="4" w:space="0" w:color="auto"/>
            </w:tcBorders>
            <w:noWrap/>
            <w:vAlign w:val="center"/>
            <w:hideMark/>
          </w:tcPr>
          <w:p w14:paraId="5928C0F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1.534</w:t>
            </w:r>
          </w:p>
        </w:tc>
        <w:tc>
          <w:tcPr>
            <w:tcW w:w="1847" w:type="dxa"/>
            <w:tcBorders>
              <w:top w:val="nil"/>
              <w:left w:val="nil"/>
              <w:bottom w:val="single" w:sz="4" w:space="0" w:color="auto"/>
              <w:right w:val="single" w:sz="4" w:space="0" w:color="auto"/>
            </w:tcBorders>
            <w:vAlign w:val="center"/>
            <w:hideMark/>
          </w:tcPr>
          <w:p w14:paraId="0B7F453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13.254</w:t>
            </w:r>
          </w:p>
        </w:tc>
        <w:tc>
          <w:tcPr>
            <w:tcW w:w="222" w:type="dxa"/>
            <w:vAlign w:val="center"/>
            <w:hideMark/>
          </w:tcPr>
          <w:p w14:paraId="2C8FB430" w14:textId="77777777" w:rsidR="00402A13" w:rsidRPr="00101BCC" w:rsidRDefault="00402A13" w:rsidP="00BF48F5">
            <w:pPr>
              <w:rPr>
                <w:sz w:val="20"/>
                <w:szCs w:val="20"/>
              </w:rPr>
            </w:pPr>
          </w:p>
        </w:tc>
      </w:tr>
      <w:tr w:rsidR="00402A13" w:rsidRPr="00101BCC" w14:paraId="2B7E953E" w14:textId="77777777" w:rsidTr="00BF48F5">
        <w:trPr>
          <w:trHeight w:val="855"/>
        </w:trPr>
        <w:tc>
          <w:tcPr>
            <w:tcW w:w="738" w:type="dxa"/>
            <w:tcBorders>
              <w:top w:val="nil"/>
              <w:left w:val="single" w:sz="4" w:space="0" w:color="auto"/>
              <w:bottom w:val="single" w:sz="4" w:space="0" w:color="auto"/>
              <w:right w:val="single" w:sz="4" w:space="0" w:color="auto"/>
            </w:tcBorders>
            <w:noWrap/>
            <w:vAlign w:val="center"/>
            <w:hideMark/>
          </w:tcPr>
          <w:p w14:paraId="49A6006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w:t>
            </w:r>
          </w:p>
        </w:tc>
        <w:tc>
          <w:tcPr>
            <w:tcW w:w="1317" w:type="dxa"/>
            <w:tcBorders>
              <w:top w:val="nil"/>
              <w:left w:val="nil"/>
              <w:bottom w:val="single" w:sz="4" w:space="0" w:color="auto"/>
              <w:right w:val="single" w:sz="4" w:space="0" w:color="auto"/>
            </w:tcBorders>
            <w:vAlign w:val="center"/>
            <w:hideMark/>
          </w:tcPr>
          <w:p w14:paraId="0069D0D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1-1184</w:t>
            </w:r>
          </w:p>
        </w:tc>
        <w:tc>
          <w:tcPr>
            <w:tcW w:w="2865" w:type="dxa"/>
            <w:tcBorders>
              <w:top w:val="nil"/>
              <w:left w:val="nil"/>
              <w:bottom w:val="single" w:sz="4" w:space="0" w:color="auto"/>
              <w:right w:val="single" w:sz="4" w:space="0" w:color="auto"/>
            </w:tcBorders>
            <w:vAlign w:val="center"/>
            <w:hideMark/>
          </w:tcPr>
          <w:p w14:paraId="767DEA79"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Հողի</w:t>
            </w:r>
            <w:r w:rsidRPr="00101BCC">
              <w:rPr>
                <w:rFonts w:ascii="Arial Armenian" w:hAnsi="Arial Armenian" w:cs="Arial"/>
                <w:sz w:val="22"/>
                <w:szCs w:val="22"/>
              </w:rPr>
              <w:t xml:space="preserve"> </w:t>
            </w:r>
            <w:r w:rsidRPr="00101BCC">
              <w:rPr>
                <w:rFonts w:ascii="Sylfaen" w:hAnsi="Sylfaen" w:cs="Sylfaen"/>
                <w:sz w:val="22"/>
                <w:szCs w:val="22"/>
              </w:rPr>
              <w:t>խտացում</w:t>
            </w:r>
            <w:r w:rsidRPr="00101BCC">
              <w:rPr>
                <w:rFonts w:ascii="Arial Armenian" w:hAnsi="Arial Armenian" w:cs="Arial"/>
                <w:sz w:val="22"/>
                <w:szCs w:val="22"/>
              </w:rPr>
              <w:t xml:space="preserve"> </w:t>
            </w:r>
            <w:r w:rsidRPr="00101BCC">
              <w:rPr>
                <w:rFonts w:ascii="Sylfaen" w:hAnsi="Sylfaen" w:cs="Sylfaen"/>
                <w:sz w:val="22"/>
                <w:szCs w:val="22"/>
              </w:rPr>
              <w:t>պնևմատիկ</w:t>
            </w:r>
            <w:r w:rsidRPr="00101BCC">
              <w:rPr>
                <w:rFonts w:ascii="Arial Armenian" w:hAnsi="Arial Armenian" w:cs="Arial"/>
                <w:sz w:val="22"/>
                <w:szCs w:val="22"/>
              </w:rPr>
              <w:t xml:space="preserve"> </w:t>
            </w:r>
            <w:r w:rsidRPr="00101BCC">
              <w:rPr>
                <w:rFonts w:ascii="Sylfaen" w:hAnsi="Sylfaen" w:cs="Sylfaen"/>
                <w:sz w:val="22"/>
                <w:szCs w:val="22"/>
              </w:rPr>
              <w:t>խցաններով</w:t>
            </w:r>
            <w:r w:rsidRPr="00101BCC">
              <w:rPr>
                <w:rFonts w:ascii="Arial Armenian" w:hAnsi="Arial Armenian" w:cs="Arial"/>
                <w:sz w:val="22"/>
                <w:szCs w:val="22"/>
              </w:rPr>
              <w:t xml:space="preserve">. 1, 2 </w:t>
            </w:r>
            <w:r w:rsidRPr="00101BCC">
              <w:rPr>
                <w:rFonts w:ascii="Sylfaen" w:hAnsi="Sylfaen" w:cs="Sylfaen"/>
                <w:sz w:val="22"/>
                <w:szCs w:val="22"/>
              </w:rPr>
              <w:t>խմբերի</w:t>
            </w:r>
            <w:r w:rsidRPr="00101BCC">
              <w:rPr>
                <w:rFonts w:ascii="Arial Armenian" w:hAnsi="Arial Armenian" w:cs="Arial"/>
                <w:sz w:val="22"/>
                <w:szCs w:val="22"/>
              </w:rPr>
              <w:t xml:space="preserve"> </w:t>
            </w:r>
            <w:r w:rsidRPr="00101BCC">
              <w:rPr>
                <w:rFonts w:ascii="Sylfaen" w:hAnsi="Sylfaen" w:cs="Sylfaen"/>
                <w:sz w:val="22"/>
                <w:szCs w:val="22"/>
              </w:rPr>
              <w:t>հողեր</w:t>
            </w:r>
            <w:r w:rsidRPr="00101BCC">
              <w:rPr>
                <w:rFonts w:ascii="Arial Armenian" w:hAnsi="Arial Armenian" w:cs="Arial"/>
                <w:sz w:val="22"/>
                <w:szCs w:val="22"/>
              </w:rPr>
              <w:t xml:space="preserve"> /</w:t>
            </w:r>
            <w:r w:rsidRPr="00101BCC">
              <w:rPr>
                <w:rFonts w:ascii="Calibri" w:hAnsi="Calibri" w:cs="Calibri"/>
                <w:sz w:val="22"/>
                <w:szCs w:val="22"/>
              </w:rPr>
              <w:t>УПЛОТНЕНИЕ</w:t>
            </w:r>
            <w:r w:rsidRPr="00101BCC">
              <w:rPr>
                <w:rFonts w:ascii="Arial Armenian" w:hAnsi="Arial Armenian" w:cs="Arial"/>
                <w:sz w:val="22"/>
                <w:szCs w:val="22"/>
              </w:rPr>
              <w:t xml:space="preserve"> </w:t>
            </w:r>
            <w:r w:rsidRPr="00101BCC">
              <w:rPr>
                <w:rFonts w:ascii="Calibri" w:hAnsi="Calibri" w:cs="Calibri"/>
                <w:sz w:val="22"/>
                <w:szCs w:val="22"/>
              </w:rPr>
              <w:t>ГРУНТА</w:t>
            </w:r>
            <w:r w:rsidRPr="00101BCC">
              <w:rPr>
                <w:rFonts w:ascii="Arial Armenian" w:hAnsi="Arial Armenian" w:cs="Arial"/>
                <w:sz w:val="22"/>
                <w:szCs w:val="22"/>
              </w:rPr>
              <w:t xml:space="preserve"> </w:t>
            </w:r>
            <w:r w:rsidRPr="00101BCC">
              <w:rPr>
                <w:rFonts w:ascii="Calibri" w:hAnsi="Calibri" w:cs="Calibri"/>
                <w:sz w:val="22"/>
                <w:szCs w:val="22"/>
              </w:rPr>
              <w:t>ПНЕВМАТИЧЕСКИМИ</w:t>
            </w:r>
            <w:r w:rsidRPr="00101BCC">
              <w:rPr>
                <w:rFonts w:ascii="Arial Armenian" w:hAnsi="Arial Armenian" w:cs="Arial"/>
                <w:sz w:val="22"/>
                <w:szCs w:val="22"/>
              </w:rPr>
              <w:t xml:space="preserve"> </w:t>
            </w:r>
            <w:r w:rsidRPr="00101BCC">
              <w:rPr>
                <w:rFonts w:ascii="Calibri" w:hAnsi="Calibri" w:cs="Calibri"/>
                <w:sz w:val="22"/>
                <w:szCs w:val="22"/>
              </w:rPr>
              <w:t>ТРАМБОВКАМИ</w:t>
            </w:r>
            <w:r w:rsidRPr="00101BCC">
              <w:rPr>
                <w:rFonts w:ascii="Arial Armenian" w:hAnsi="Arial Armenian" w:cs="Arial"/>
                <w:sz w:val="22"/>
                <w:szCs w:val="22"/>
              </w:rPr>
              <w:t xml:space="preserve">: </w:t>
            </w:r>
            <w:r w:rsidRPr="00101BCC">
              <w:rPr>
                <w:rFonts w:ascii="Calibri" w:hAnsi="Calibri" w:cs="Calibri"/>
                <w:sz w:val="22"/>
                <w:szCs w:val="22"/>
              </w:rPr>
              <w:t>ГРУНТЫ</w:t>
            </w:r>
            <w:r w:rsidRPr="00101BCC">
              <w:rPr>
                <w:rFonts w:ascii="Arial Armenian" w:hAnsi="Arial Armenian" w:cs="Arial"/>
                <w:sz w:val="22"/>
                <w:szCs w:val="22"/>
              </w:rPr>
              <w:t xml:space="preserve"> 1,2 </w:t>
            </w:r>
            <w:r w:rsidRPr="00101BCC">
              <w:rPr>
                <w:rFonts w:ascii="Calibri" w:hAnsi="Calibri" w:cs="Calibri"/>
                <w:sz w:val="22"/>
                <w:szCs w:val="22"/>
              </w:rPr>
              <w:t>ГРУПП</w:t>
            </w:r>
          </w:p>
        </w:tc>
        <w:tc>
          <w:tcPr>
            <w:tcW w:w="1278" w:type="dxa"/>
            <w:tcBorders>
              <w:top w:val="nil"/>
              <w:left w:val="nil"/>
              <w:bottom w:val="single" w:sz="4" w:space="0" w:color="auto"/>
              <w:right w:val="single" w:sz="4" w:space="0" w:color="auto"/>
            </w:tcBorders>
            <w:vAlign w:val="center"/>
            <w:hideMark/>
          </w:tcPr>
          <w:p w14:paraId="57991566"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26D6D26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9.64</w:t>
            </w:r>
          </w:p>
        </w:tc>
        <w:tc>
          <w:tcPr>
            <w:tcW w:w="1418" w:type="dxa"/>
            <w:tcBorders>
              <w:top w:val="nil"/>
              <w:left w:val="nil"/>
              <w:bottom w:val="single" w:sz="4" w:space="0" w:color="auto"/>
              <w:right w:val="single" w:sz="4" w:space="0" w:color="auto"/>
            </w:tcBorders>
            <w:noWrap/>
            <w:vAlign w:val="center"/>
            <w:hideMark/>
          </w:tcPr>
          <w:p w14:paraId="1A53A0C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0.207</w:t>
            </w:r>
          </w:p>
        </w:tc>
        <w:tc>
          <w:tcPr>
            <w:tcW w:w="1847" w:type="dxa"/>
            <w:tcBorders>
              <w:top w:val="nil"/>
              <w:left w:val="nil"/>
              <w:bottom w:val="single" w:sz="4" w:space="0" w:color="auto"/>
              <w:right w:val="single" w:sz="4" w:space="0" w:color="auto"/>
            </w:tcBorders>
            <w:vAlign w:val="center"/>
            <w:hideMark/>
          </w:tcPr>
          <w:p w14:paraId="154BAB7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1.995</w:t>
            </w:r>
          </w:p>
        </w:tc>
        <w:tc>
          <w:tcPr>
            <w:tcW w:w="222" w:type="dxa"/>
            <w:vAlign w:val="center"/>
            <w:hideMark/>
          </w:tcPr>
          <w:p w14:paraId="12FDBE6A" w14:textId="77777777" w:rsidR="00402A13" w:rsidRPr="00101BCC" w:rsidRDefault="00402A13" w:rsidP="00BF48F5">
            <w:pPr>
              <w:rPr>
                <w:sz w:val="20"/>
                <w:szCs w:val="20"/>
              </w:rPr>
            </w:pPr>
          </w:p>
        </w:tc>
      </w:tr>
      <w:tr w:rsidR="00402A13" w:rsidRPr="00101BCC" w14:paraId="59E8C1D3" w14:textId="77777777" w:rsidTr="00BF48F5">
        <w:trPr>
          <w:trHeight w:val="570"/>
        </w:trPr>
        <w:tc>
          <w:tcPr>
            <w:tcW w:w="738" w:type="dxa"/>
            <w:tcBorders>
              <w:top w:val="nil"/>
              <w:left w:val="single" w:sz="4" w:space="0" w:color="auto"/>
              <w:bottom w:val="nil"/>
              <w:right w:val="single" w:sz="4" w:space="0" w:color="auto"/>
            </w:tcBorders>
            <w:noWrap/>
            <w:vAlign w:val="center"/>
            <w:hideMark/>
          </w:tcPr>
          <w:p w14:paraId="32302FD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w:t>
            </w:r>
          </w:p>
        </w:tc>
        <w:tc>
          <w:tcPr>
            <w:tcW w:w="1317" w:type="dxa"/>
            <w:tcBorders>
              <w:top w:val="nil"/>
              <w:left w:val="nil"/>
              <w:bottom w:val="nil"/>
              <w:right w:val="single" w:sz="4" w:space="0" w:color="auto"/>
            </w:tcBorders>
            <w:vAlign w:val="center"/>
            <w:hideMark/>
          </w:tcPr>
          <w:p w14:paraId="7DA8D79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23-1</w:t>
            </w:r>
          </w:p>
        </w:tc>
        <w:tc>
          <w:tcPr>
            <w:tcW w:w="2865" w:type="dxa"/>
            <w:tcBorders>
              <w:top w:val="nil"/>
              <w:left w:val="nil"/>
              <w:bottom w:val="nil"/>
              <w:right w:val="single" w:sz="4" w:space="0" w:color="auto"/>
            </w:tcBorders>
            <w:vAlign w:val="center"/>
            <w:hideMark/>
          </w:tcPr>
          <w:p w14:paraId="5162F546"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Խողովակաշարերի</w:t>
            </w:r>
            <w:r w:rsidRPr="00101BCC">
              <w:rPr>
                <w:rFonts w:ascii="Arial Armenian" w:hAnsi="Arial Armenian" w:cs="Arial"/>
                <w:sz w:val="22"/>
                <w:szCs w:val="22"/>
              </w:rPr>
              <w:t xml:space="preserve"> </w:t>
            </w:r>
            <w:r w:rsidRPr="00101BCC">
              <w:rPr>
                <w:rFonts w:ascii="Sylfaen" w:hAnsi="Sylfaen" w:cs="Sylfaen"/>
                <w:sz w:val="22"/>
                <w:szCs w:val="22"/>
              </w:rPr>
              <w:t>տակ</w:t>
            </w:r>
            <w:r w:rsidRPr="00101BCC">
              <w:rPr>
                <w:rFonts w:ascii="Arial Armenian" w:hAnsi="Arial Armenian" w:cs="Arial"/>
                <w:sz w:val="22"/>
                <w:szCs w:val="22"/>
              </w:rPr>
              <w:t xml:space="preserve"> </w:t>
            </w:r>
            <w:r w:rsidRPr="00101BCC">
              <w:rPr>
                <w:rFonts w:ascii="Sylfaen" w:hAnsi="Sylfaen" w:cs="Sylfaen"/>
                <w:sz w:val="22"/>
                <w:szCs w:val="22"/>
              </w:rPr>
              <w:t>ավազային</w:t>
            </w:r>
            <w:r w:rsidRPr="00101BCC">
              <w:rPr>
                <w:rFonts w:ascii="Arial Armenian" w:hAnsi="Arial Armenian" w:cs="Arial"/>
                <w:sz w:val="22"/>
                <w:szCs w:val="22"/>
              </w:rPr>
              <w:t xml:space="preserve"> </w:t>
            </w:r>
            <w:r w:rsidRPr="00101BCC">
              <w:rPr>
                <w:rFonts w:ascii="Sylfaen" w:hAnsi="Sylfaen" w:cs="Sylfaen"/>
                <w:sz w:val="22"/>
                <w:szCs w:val="22"/>
              </w:rPr>
              <w:t>հիմքի</w:t>
            </w:r>
            <w:r w:rsidRPr="00101BCC">
              <w:rPr>
                <w:rFonts w:ascii="Arial Armenian" w:hAnsi="Arial Armenian" w:cs="Arial"/>
                <w:sz w:val="22"/>
                <w:szCs w:val="22"/>
              </w:rPr>
              <w:t xml:space="preserve"> </w:t>
            </w:r>
            <w:r w:rsidRPr="00101BCC">
              <w:rPr>
                <w:rFonts w:ascii="Sylfaen" w:hAnsi="Sylfaen" w:cs="Sylfaen"/>
                <w:sz w:val="22"/>
                <w:szCs w:val="22"/>
              </w:rPr>
              <w:t>կառուցում</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песчаного</w:t>
            </w:r>
            <w:r w:rsidRPr="00101BCC">
              <w:rPr>
                <w:rFonts w:ascii="Arial Armenian" w:hAnsi="Arial Armenian" w:cs="Arial"/>
                <w:sz w:val="22"/>
                <w:szCs w:val="22"/>
              </w:rPr>
              <w:t xml:space="preserve"> </w:t>
            </w:r>
            <w:r w:rsidRPr="00101BCC">
              <w:rPr>
                <w:rFonts w:ascii="Calibri" w:hAnsi="Calibri" w:cs="Calibri"/>
                <w:sz w:val="22"/>
                <w:szCs w:val="22"/>
              </w:rPr>
              <w:t>основания</w:t>
            </w:r>
            <w:r w:rsidRPr="00101BCC">
              <w:rPr>
                <w:rFonts w:ascii="Arial Armenian" w:hAnsi="Arial Armenian" w:cs="Arial"/>
                <w:sz w:val="22"/>
                <w:szCs w:val="22"/>
              </w:rPr>
              <w:t xml:space="preserve"> </w:t>
            </w:r>
            <w:r w:rsidRPr="00101BCC">
              <w:rPr>
                <w:rFonts w:ascii="Calibri" w:hAnsi="Calibri" w:cs="Calibri"/>
                <w:sz w:val="22"/>
                <w:szCs w:val="22"/>
              </w:rPr>
              <w:t>под</w:t>
            </w:r>
            <w:r w:rsidRPr="00101BCC">
              <w:rPr>
                <w:rFonts w:ascii="Arial Armenian" w:hAnsi="Arial Armenian" w:cs="Arial"/>
                <w:sz w:val="22"/>
                <w:szCs w:val="22"/>
              </w:rPr>
              <w:t xml:space="preserve"> </w:t>
            </w:r>
            <w:r w:rsidRPr="00101BCC">
              <w:rPr>
                <w:rFonts w:ascii="Calibri" w:hAnsi="Calibri" w:cs="Calibri"/>
                <w:sz w:val="22"/>
                <w:szCs w:val="22"/>
              </w:rPr>
              <w:t>трубопроводы</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5C68545F"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2979A77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9.6</w:t>
            </w:r>
          </w:p>
        </w:tc>
        <w:tc>
          <w:tcPr>
            <w:tcW w:w="1418" w:type="dxa"/>
            <w:tcBorders>
              <w:top w:val="nil"/>
              <w:left w:val="nil"/>
              <w:bottom w:val="single" w:sz="4" w:space="0" w:color="auto"/>
              <w:right w:val="single" w:sz="4" w:space="0" w:color="auto"/>
            </w:tcBorders>
            <w:noWrap/>
            <w:vAlign w:val="center"/>
            <w:hideMark/>
          </w:tcPr>
          <w:p w14:paraId="3B1A49B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13.86</w:t>
            </w:r>
          </w:p>
        </w:tc>
        <w:tc>
          <w:tcPr>
            <w:tcW w:w="1847" w:type="dxa"/>
            <w:tcBorders>
              <w:top w:val="nil"/>
              <w:left w:val="nil"/>
              <w:bottom w:val="single" w:sz="4" w:space="0" w:color="auto"/>
              <w:right w:val="single" w:sz="4" w:space="0" w:color="auto"/>
            </w:tcBorders>
            <w:vAlign w:val="center"/>
            <w:hideMark/>
          </w:tcPr>
          <w:p w14:paraId="7A8B926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133.056</w:t>
            </w:r>
          </w:p>
        </w:tc>
        <w:tc>
          <w:tcPr>
            <w:tcW w:w="222" w:type="dxa"/>
            <w:vAlign w:val="center"/>
            <w:hideMark/>
          </w:tcPr>
          <w:p w14:paraId="577C62D7" w14:textId="77777777" w:rsidR="00402A13" w:rsidRPr="00101BCC" w:rsidRDefault="00402A13" w:rsidP="00BF48F5">
            <w:pPr>
              <w:rPr>
                <w:sz w:val="20"/>
                <w:szCs w:val="20"/>
              </w:rPr>
            </w:pPr>
          </w:p>
        </w:tc>
      </w:tr>
      <w:tr w:rsidR="00402A13" w:rsidRPr="00101BCC" w14:paraId="550EBB82" w14:textId="77777777" w:rsidTr="00BF48F5">
        <w:trPr>
          <w:trHeight w:val="1140"/>
        </w:trPr>
        <w:tc>
          <w:tcPr>
            <w:tcW w:w="738" w:type="dxa"/>
            <w:tcBorders>
              <w:top w:val="single" w:sz="4" w:space="0" w:color="auto"/>
              <w:left w:val="single" w:sz="4" w:space="0" w:color="auto"/>
              <w:bottom w:val="nil"/>
              <w:right w:val="single" w:sz="4" w:space="0" w:color="auto"/>
            </w:tcBorders>
            <w:noWrap/>
            <w:vAlign w:val="center"/>
            <w:hideMark/>
          </w:tcPr>
          <w:p w14:paraId="51608ED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10</w:t>
            </w:r>
          </w:p>
        </w:tc>
        <w:tc>
          <w:tcPr>
            <w:tcW w:w="1317" w:type="dxa"/>
            <w:tcBorders>
              <w:top w:val="single" w:sz="4" w:space="0" w:color="auto"/>
              <w:left w:val="nil"/>
              <w:bottom w:val="nil"/>
              <w:right w:val="single" w:sz="4" w:space="0" w:color="auto"/>
            </w:tcBorders>
            <w:vAlign w:val="center"/>
            <w:hideMark/>
          </w:tcPr>
          <w:p w14:paraId="0053FFF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34-506</w:t>
            </w:r>
          </w:p>
        </w:tc>
        <w:tc>
          <w:tcPr>
            <w:tcW w:w="2865" w:type="dxa"/>
            <w:tcBorders>
              <w:top w:val="single" w:sz="4" w:space="0" w:color="auto"/>
              <w:left w:val="nil"/>
              <w:bottom w:val="nil"/>
              <w:right w:val="single" w:sz="4" w:space="0" w:color="auto"/>
            </w:tcBorders>
            <w:vAlign w:val="center"/>
            <w:hideMark/>
          </w:tcPr>
          <w:p w14:paraId="318F2289"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Պոլիէթիլենային</w:t>
            </w:r>
            <w:r w:rsidRPr="00101BCC">
              <w:rPr>
                <w:rFonts w:ascii="Arial Armenian" w:hAnsi="Arial Armenian" w:cs="Arial"/>
                <w:sz w:val="22"/>
                <w:szCs w:val="22"/>
              </w:rPr>
              <w:t xml:space="preserve"> </w:t>
            </w:r>
            <w:r w:rsidRPr="00101BCC">
              <w:rPr>
                <w:rFonts w:ascii="Sylfaen" w:hAnsi="Sylfaen" w:cs="Sylfaen"/>
                <w:sz w:val="22"/>
                <w:szCs w:val="22"/>
              </w:rPr>
              <w:t>խողովակների</w:t>
            </w:r>
            <w:r w:rsidRPr="00101BCC">
              <w:rPr>
                <w:rFonts w:ascii="Arial Armenian" w:hAnsi="Arial Armenian" w:cs="Arial"/>
                <w:sz w:val="22"/>
                <w:szCs w:val="22"/>
              </w:rPr>
              <w:t xml:space="preserve"> </w:t>
            </w:r>
            <w:r w:rsidRPr="00101BCC">
              <w:rPr>
                <w:rFonts w:ascii="Sylfaen" w:hAnsi="Sylfaen" w:cs="Sylfaen"/>
                <w:sz w:val="22"/>
                <w:szCs w:val="22"/>
              </w:rPr>
              <w:t>տեղադրում</w:t>
            </w:r>
            <w:r w:rsidRPr="00101BCC">
              <w:rPr>
                <w:rFonts w:ascii="Arial Armenian" w:hAnsi="Arial Armenian" w:cs="Arial"/>
                <w:sz w:val="22"/>
                <w:szCs w:val="22"/>
              </w:rPr>
              <w:t xml:space="preserve"> 40 </w:t>
            </w:r>
            <w:r w:rsidRPr="00101BCC">
              <w:rPr>
                <w:rFonts w:ascii="Sylfaen" w:hAnsi="Sylfaen" w:cs="Sylfaen"/>
                <w:sz w:val="22"/>
                <w:szCs w:val="22"/>
              </w:rPr>
              <w:t>մմ</w:t>
            </w:r>
            <w:r w:rsidRPr="00101BCC">
              <w:rPr>
                <w:rFonts w:ascii="Arial Armenian" w:hAnsi="Arial Armenian" w:cs="Arial"/>
                <w:sz w:val="22"/>
                <w:szCs w:val="22"/>
              </w:rPr>
              <w:t xml:space="preserve"> </w:t>
            </w:r>
            <w:r w:rsidRPr="00101BCC">
              <w:rPr>
                <w:rFonts w:ascii="Sylfaen" w:hAnsi="Sylfaen" w:cs="Sylfaen"/>
                <w:sz w:val="22"/>
                <w:szCs w:val="22"/>
              </w:rPr>
              <w:t>տրամաչափով</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ТРУБОПРОВОДОВ</w:t>
            </w:r>
            <w:r w:rsidRPr="00101BCC">
              <w:rPr>
                <w:rFonts w:ascii="Arial Armenian" w:hAnsi="Arial Armenian" w:cs="Arial"/>
                <w:sz w:val="22"/>
                <w:szCs w:val="22"/>
              </w:rPr>
              <w:t xml:space="preserve"> </w:t>
            </w:r>
            <w:r w:rsidRPr="00101BCC">
              <w:rPr>
                <w:rFonts w:ascii="Calibri" w:hAnsi="Calibri" w:cs="Calibri"/>
                <w:sz w:val="22"/>
                <w:szCs w:val="22"/>
              </w:rPr>
              <w:t>ИЗ</w:t>
            </w:r>
            <w:r w:rsidRPr="00101BCC">
              <w:rPr>
                <w:rFonts w:ascii="Arial Armenian" w:hAnsi="Arial Armenian" w:cs="Arial"/>
                <w:sz w:val="22"/>
                <w:szCs w:val="22"/>
              </w:rPr>
              <w:t xml:space="preserve"> </w:t>
            </w:r>
            <w:r w:rsidRPr="00101BCC">
              <w:rPr>
                <w:rFonts w:ascii="Calibri" w:hAnsi="Calibri" w:cs="Calibri"/>
                <w:sz w:val="22"/>
                <w:szCs w:val="22"/>
              </w:rPr>
              <w:t>ПОЛИЭТИЛЕНОВЫХ</w:t>
            </w:r>
            <w:r w:rsidRPr="00101BCC">
              <w:rPr>
                <w:rFonts w:ascii="Arial Armenian" w:hAnsi="Arial Armenian" w:cs="Arial"/>
                <w:sz w:val="22"/>
                <w:szCs w:val="22"/>
              </w:rPr>
              <w:t xml:space="preserve"> </w:t>
            </w:r>
            <w:r w:rsidRPr="00101BCC">
              <w:rPr>
                <w:rFonts w:ascii="Calibri" w:hAnsi="Calibri" w:cs="Calibri"/>
                <w:sz w:val="22"/>
                <w:szCs w:val="22"/>
              </w:rPr>
              <w:t>ТРУБ</w:t>
            </w:r>
            <w:r w:rsidRPr="00101BCC">
              <w:rPr>
                <w:rFonts w:ascii="Arial Armenian" w:hAnsi="Arial Armenian" w:cs="Arial"/>
                <w:sz w:val="22"/>
                <w:szCs w:val="22"/>
              </w:rPr>
              <w:t xml:space="preserve"> 40 </w:t>
            </w:r>
            <w:r w:rsidRPr="00101BCC">
              <w:rPr>
                <w:rFonts w:ascii="Calibri" w:hAnsi="Calibri" w:cs="Calibri"/>
                <w:sz w:val="22"/>
                <w:szCs w:val="22"/>
              </w:rPr>
              <w:t>ММ</w:t>
            </w:r>
          </w:p>
        </w:tc>
        <w:tc>
          <w:tcPr>
            <w:tcW w:w="1278" w:type="dxa"/>
            <w:tcBorders>
              <w:top w:val="nil"/>
              <w:left w:val="nil"/>
              <w:bottom w:val="single" w:sz="4" w:space="0" w:color="auto"/>
              <w:right w:val="single" w:sz="4" w:space="0" w:color="auto"/>
            </w:tcBorders>
            <w:vAlign w:val="center"/>
            <w:hideMark/>
          </w:tcPr>
          <w:p w14:paraId="5B2CB504"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Calibri" w:hAnsi="Calibri" w:cs="Calibri"/>
                <w:sz w:val="22"/>
                <w:szCs w:val="22"/>
              </w:rPr>
              <w:t>м</w:t>
            </w:r>
          </w:p>
        </w:tc>
        <w:tc>
          <w:tcPr>
            <w:tcW w:w="1517" w:type="dxa"/>
            <w:tcBorders>
              <w:top w:val="nil"/>
              <w:left w:val="nil"/>
              <w:bottom w:val="single" w:sz="4" w:space="0" w:color="auto"/>
              <w:right w:val="single" w:sz="4" w:space="0" w:color="auto"/>
            </w:tcBorders>
            <w:noWrap/>
            <w:vAlign w:val="center"/>
            <w:hideMark/>
          </w:tcPr>
          <w:p w14:paraId="5D293B1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80</w:t>
            </w:r>
          </w:p>
        </w:tc>
        <w:tc>
          <w:tcPr>
            <w:tcW w:w="1418" w:type="dxa"/>
            <w:tcBorders>
              <w:top w:val="nil"/>
              <w:left w:val="nil"/>
              <w:bottom w:val="single" w:sz="4" w:space="0" w:color="auto"/>
              <w:right w:val="single" w:sz="4" w:space="0" w:color="auto"/>
            </w:tcBorders>
            <w:noWrap/>
            <w:vAlign w:val="center"/>
            <w:hideMark/>
          </w:tcPr>
          <w:p w14:paraId="11CD872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1.448</w:t>
            </w:r>
          </w:p>
        </w:tc>
        <w:tc>
          <w:tcPr>
            <w:tcW w:w="1847" w:type="dxa"/>
            <w:tcBorders>
              <w:top w:val="nil"/>
              <w:left w:val="nil"/>
              <w:bottom w:val="single" w:sz="4" w:space="0" w:color="auto"/>
              <w:right w:val="single" w:sz="4" w:space="0" w:color="auto"/>
            </w:tcBorders>
            <w:vAlign w:val="center"/>
            <w:hideMark/>
          </w:tcPr>
          <w:p w14:paraId="14C69ED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115.840</w:t>
            </w:r>
          </w:p>
        </w:tc>
        <w:tc>
          <w:tcPr>
            <w:tcW w:w="222" w:type="dxa"/>
            <w:vAlign w:val="center"/>
            <w:hideMark/>
          </w:tcPr>
          <w:p w14:paraId="22C75B85" w14:textId="77777777" w:rsidR="00402A13" w:rsidRPr="00101BCC" w:rsidRDefault="00402A13" w:rsidP="00BF48F5">
            <w:pPr>
              <w:rPr>
                <w:sz w:val="20"/>
                <w:szCs w:val="20"/>
              </w:rPr>
            </w:pPr>
          </w:p>
        </w:tc>
      </w:tr>
      <w:tr w:rsidR="00402A13" w:rsidRPr="00101BCC" w14:paraId="2369AAB0" w14:textId="77777777" w:rsidTr="00BF48F5">
        <w:trPr>
          <w:trHeight w:val="1140"/>
        </w:trPr>
        <w:tc>
          <w:tcPr>
            <w:tcW w:w="738" w:type="dxa"/>
            <w:tcBorders>
              <w:top w:val="single" w:sz="4" w:space="0" w:color="auto"/>
              <w:left w:val="single" w:sz="4" w:space="0" w:color="auto"/>
              <w:bottom w:val="nil"/>
              <w:right w:val="single" w:sz="4" w:space="0" w:color="auto"/>
            </w:tcBorders>
            <w:noWrap/>
            <w:vAlign w:val="center"/>
            <w:hideMark/>
          </w:tcPr>
          <w:p w14:paraId="313C3AE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w:t>
            </w:r>
          </w:p>
        </w:tc>
        <w:tc>
          <w:tcPr>
            <w:tcW w:w="1317" w:type="dxa"/>
            <w:tcBorders>
              <w:top w:val="single" w:sz="4" w:space="0" w:color="auto"/>
              <w:left w:val="nil"/>
              <w:bottom w:val="nil"/>
              <w:right w:val="single" w:sz="4" w:space="0" w:color="auto"/>
            </w:tcBorders>
            <w:vAlign w:val="center"/>
            <w:hideMark/>
          </w:tcPr>
          <w:p w14:paraId="6EAD619F" w14:textId="77777777" w:rsidR="00402A13" w:rsidRPr="00101BCC" w:rsidRDefault="00402A13" w:rsidP="00BF48F5">
            <w:pPr>
              <w:jc w:val="center"/>
              <w:rPr>
                <w:rFonts w:ascii="Arial Armenian" w:hAnsi="Arial Armenian" w:cs="Arial"/>
                <w:sz w:val="22"/>
                <w:szCs w:val="22"/>
              </w:rPr>
            </w:pPr>
            <w:r w:rsidRPr="00101BCC">
              <w:rPr>
                <w:rFonts w:ascii="Calibri" w:hAnsi="Calibri" w:cs="Calibri"/>
                <w:sz w:val="22"/>
                <w:szCs w:val="22"/>
              </w:rPr>
              <w:t>Ц</w:t>
            </w:r>
            <w:r w:rsidRPr="00101BCC">
              <w:rPr>
                <w:rFonts w:ascii="Arial Armenian" w:hAnsi="Arial Armenian" w:cs="Arial"/>
                <w:sz w:val="22"/>
                <w:szCs w:val="22"/>
              </w:rPr>
              <w:t>8-149-2</w:t>
            </w:r>
          </w:p>
        </w:tc>
        <w:tc>
          <w:tcPr>
            <w:tcW w:w="2865" w:type="dxa"/>
            <w:tcBorders>
              <w:top w:val="single" w:sz="4" w:space="0" w:color="auto"/>
              <w:left w:val="nil"/>
              <w:bottom w:val="nil"/>
              <w:right w:val="single" w:sz="4" w:space="0" w:color="auto"/>
            </w:tcBorders>
            <w:vAlign w:val="center"/>
            <w:hideMark/>
          </w:tcPr>
          <w:p w14:paraId="0C871490"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Մինչև</w:t>
            </w:r>
            <w:r w:rsidRPr="00101BCC">
              <w:rPr>
                <w:rFonts w:ascii="Arial Armenian" w:hAnsi="Arial Armenian" w:cs="Arial"/>
                <w:sz w:val="22"/>
                <w:szCs w:val="22"/>
              </w:rPr>
              <w:t xml:space="preserve"> 35 </w:t>
            </w:r>
            <w:r w:rsidRPr="00101BCC">
              <w:rPr>
                <w:rFonts w:ascii="Sylfaen" w:hAnsi="Sylfaen" w:cs="Sylfaen"/>
                <w:sz w:val="22"/>
                <w:szCs w:val="22"/>
              </w:rPr>
              <w:t>կՎ</w:t>
            </w:r>
            <w:r w:rsidRPr="00101BCC">
              <w:rPr>
                <w:rFonts w:ascii="Arial Armenian" w:hAnsi="Arial Armenian" w:cs="Arial"/>
                <w:sz w:val="22"/>
                <w:szCs w:val="22"/>
              </w:rPr>
              <w:t xml:space="preserve"> </w:t>
            </w:r>
            <w:r w:rsidRPr="00101BCC">
              <w:rPr>
                <w:rFonts w:ascii="Sylfaen" w:hAnsi="Sylfaen" w:cs="Sylfaen"/>
                <w:sz w:val="22"/>
                <w:szCs w:val="22"/>
              </w:rPr>
              <w:t>մալուխների</w:t>
            </w:r>
            <w:r w:rsidRPr="00101BCC">
              <w:rPr>
                <w:rFonts w:ascii="Arial Armenian" w:hAnsi="Arial Armenian" w:cs="Arial"/>
                <w:sz w:val="22"/>
                <w:szCs w:val="22"/>
              </w:rPr>
              <w:t xml:space="preserve"> </w:t>
            </w:r>
            <w:r w:rsidRPr="00101BCC">
              <w:rPr>
                <w:rFonts w:ascii="Sylfaen" w:hAnsi="Sylfaen" w:cs="Sylfaen"/>
                <w:sz w:val="22"/>
                <w:szCs w:val="22"/>
              </w:rPr>
              <w:t>անցկացում՝</w:t>
            </w:r>
            <w:r w:rsidRPr="00101BCC">
              <w:rPr>
                <w:rFonts w:ascii="Arial Armenian" w:hAnsi="Arial Armenian" w:cs="Arial"/>
                <w:sz w:val="22"/>
                <w:szCs w:val="22"/>
              </w:rPr>
              <w:t xml:space="preserve"> </w:t>
            </w:r>
            <w:r w:rsidRPr="00101BCC">
              <w:rPr>
                <w:rFonts w:ascii="Sylfaen" w:hAnsi="Sylfaen" w:cs="Sylfaen"/>
                <w:sz w:val="22"/>
                <w:szCs w:val="22"/>
              </w:rPr>
              <w:t>խողովակներով</w:t>
            </w:r>
            <w:r w:rsidRPr="00101BCC">
              <w:rPr>
                <w:rFonts w:ascii="Arial Armenian" w:hAnsi="Arial Armenian" w:cs="Arial"/>
                <w:sz w:val="22"/>
                <w:szCs w:val="22"/>
              </w:rPr>
              <w:t xml:space="preserve">, </w:t>
            </w:r>
            <w:r w:rsidRPr="00101BCC">
              <w:rPr>
                <w:rFonts w:ascii="Sylfaen" w:hAnsi="Sylfaen" w:cs="Sylfaen"/>
                <w:sz w:val="22"/>
                <w:szCs w:val="22"/>
              </w:rPr>
              <w:t>բլոկներով</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տուփերով</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3 </w:t>
            </w:r>
            <w:r w:rsidRPr="00101BCC">
              <w:rPr>
                <w:rFonts w:ascii="Sylfaen" w:hAnsi="Sylfaen" w:cs="Sylfaen"/>
                <w:sz w:val="22"/>
                <w:szCs w:val="22"/>
              </w:rPr>
              <w:t>կգ</w:t>
            </w:r>
            <w:r w:rsidRPr="00101BCC">
              <w:rPr>
                <w:rFonts w:ascii="Arial Armenian" w:hAnsi="Arial Armenian" w:cs="Arial"/>
                <w:sz w:val="22"/>
                <w:szCs w:val="22"/>
              </w:rPr>
              <w:t>/</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զանգվածով</w:t>
            </w:r>
            <w:r w:rsidRPr="00101BCC">
              <w:rPr>
                <w:rFonts w:ascii="Arial Armenian" w:hAnsi="Arial Armenian" w:cs="Arial"/>
                <w:sz w:val="22"/>
                <w:szCs w:val="22"/>
              </w:rPr>
              <w:t>)</w:t>
            </w:r>
            <w:r w:rsidRPr="00101BCC">
              <w:rPr>
                <w:rFonts w:ascii="Arial Armenian" w:hAnsi="Arial Armenian" w:cs="Arial"/>
                <w:sz w:val="22"/>
                <w:szCs w:val="22"/>
              </w:rPr>
              <w:br/>
            </w:r>
            <w:r w:rsidRPr="00101BCC">
              <w:rPr>
                <w:rFonts w:ascii="Calibri" w:hAnsi="Calibri" w:cs="Calibri"/>
                <w:sz w:val="22"/>
                <w:szCs w:val="22"/>
              </w:rPr>
              <w:t>КАБЕЛЬ</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35</w:t>
            </w:r>
            <w:r w:rsidRPr="00101BCC">
              <w:rPr>
                <w:rFonts w:ascii="Calibri" w:hAnsi="Calibri" w:cs="Calibri"/>
                <w:sz w:val="22"/>
                <w:szCs w:val="22"/>
              </w:rPr>
              <w:t>КВ</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ПРОЛОЖЕННЫХ</w:t>
            </w:r>
            <w:r w:rsidRPr="00101BCC">
              <w:rPr>
                <w:rFonts w:ascii="Arial Armenian" w:hAnsi="Arial Armenian" w:cs="Arial"/>
                <w:sz w:val="22"/>
                <w:szCs w:val="22"/>
              </w:rPr>
              <w:t xml:space="preserve"> </w:t>
            </w:r>
            <w:r w:rsidRPr="00101BCC">
              <w:rPr>
                <w:rFonts w:ascii="Calibri" w:hAnsi="Calibri" w:cs="Calibri"/>
                <w:sz w:val="22"/>
                <w:szCs w:val="22"/>
              </w:rPr>
              <w:lastRenderedPageBreak/>
              <w:t>ТРУБАХ</w:t>
            </w:r>
            <w:r w:rsidRPr="00101BCC">
              <w:rPr>
                <w:rFonts w:ascii="Arial Armenian" w:hAnsi="Arial Armenian" w:cs="Arial"/>
                <w:sz w:val="22"/>
                <w:szCs w:val="22"/>
              </w:rPr>
              <w:t>,</w:t>
            </w:r>
            <w:r w:rsidRPr="00101BCC">
              <w:rPr>
                <w:rFonts w:ascii="Calibri" w:hAnsi="Calibri" w:cs="Calibri"/>
                <w:sz w:val="22"/>
                <w:szCs w:val="22"/>
              </w:rPr>
              <w:t>БЛОКАХ</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КОРОБАХ</w:t>
            </w:r>
            <w:r w:rsidRPr="00101BCC">
              <w:rPr>
                <w:rFonts w:ascii="Arial Armenian" w:hAnsi="Arial Armenian" w:cs="Arial"/>
                <w:sz w:val="22"/>
                <w:szCs w:val="22"/>
              </w:rPr>
              <w:t>,</w:t>
            </w:r>
            <w:r w:rsidRPr="00101BCC">
              <w:rPr>
                <w:rFonts w:ascii="Calibri" w:hAnsi="Calibri" w:cs="Calibri"/>
                <w:sz w:val="22"/>
                <w:szCs w:val="22"/>
              </w:rPr>
              <w:t>МАССА</w:t>
            </w:r>
            <w:r w:rsidRPr="00101BCC">
              <w:rPr>
                <w:rFonts w:ascii="Arial Armenian" w:hAnsi="Arial Armenian" w:cs="Arial"/>
                <w:sz w:val="22"/>
                <w:szCs w:val="22"/>
              </w:rPr>
              <w:t xml:space="preserve"> 1</w:t>
            </w:r>
            <w:r w:rsidRPr="00101BCC">
              <w:rPr>
                <w:rFonts w:ascii="Calibri" w:hAnsi="Calibri" w:cs="Calibri"/>
                <w:sz w:val="22"/>
                <w:szCs w:val="22"/>
              </w:rPr>
              <w:t>М</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3</w:t>
            </w:r>
            <w:r w:rsidRPr="00101BCC">
              <w:rPr>
                <w:rFonts w:ascii="Calibri" w:hAnsi="Calibri" w:cs="Calibri"/>
                <w:sz w:val="22"/>
                <w:szCs w:val="22"/>
              </w:rPr>
              <w:t>КГ</w:t>
            </w:r>
          </w:p>
        </w:tc>
        <w:tc>
          <w:tcPr>
            <w:tcW w:w="1278" w:type="dxa"/>
            <w:tcBorders>
              <w:top w:val="nil"/>
              <w:left w:val="nil"/>
              <w:bottom w:val="single" w:sz="4" w:space="0" w:color="auto"/>
              <w:right w:val="single" w:sz="4" w:space="0" w:color="auto"/>
            </w:tcBorders>
            <w:vAlign w:val="center"/>
            <w:hideMark/>
          </w:tcPr>
          <w:p w14:paraId="352C9F45"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lastRenderedPageBreak/>
              <w:t>մ</w:t>
            </w:r>
            <w:r w:rsidRPr="00101BCC">
              <w:rPr>
                <w:rFonts w:ascii="Arial Armenian" w:hAnsi="Arial Armenian" w:cs="Arial"/>
                <w:sz w:val="22"/>
                <w:szCs w:val="22"/>
              </w:rPr>
              <w:t xml:space="preserve"> </w:t>
            </w:r>
            <w:r w:rsidRPr="00101BCC">
              <w:rPr>
                <w:rFonts w:ascii="Calibri" w:hAnsi="Calibri" w:cs="Calibri"/>
                <w:sz w:val="22"/>
                <w:szCs w:val="22"/>
              </w:rPr>
              <w:t>м</w:t>
            </w:r>
          </w:p>
        </w:tc>
        <w:tc>
          <w:tcPr>
            <w:tcW w:w="1517" w:type="dxa"/>
            <w:tcBorders>
              <w:top w:val="nil"/>
              <w:left w:val="nil"/>
              <w:bottom w:val="single" w:sz="4" w:space="0" w:color="auto"/>
              <w:right w:val="single" w:sz="4" w:space="0" w:color="auto"/>
            </w:tcBorders>
            <w:noWrap/>
            <w:vAlign w:val="center"/>
            <w:hideMark/>
          </w:tcPr>
          <w:p w14:paraId="0BE6F46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80</w:t>
            </w:r>
          </w:p>
        </w:tc>
        <w:tc>
          <w:tcPr>
            <w:tcW w:w="1418" w:type="dxa"/>
            <w:tcBorders>
              <w:top w:val="nil"/>
              <w:left w:val="nil"/>
              <w:bottom w:val="single" w:sz="4" w:space="0" w:color="auto"/>
              <w:right w:val="single" w:sz="4" w:space="0" w:color="auto"/>
            </w:tcBorders>
            <w:noWrap/>
            <w:vAlign w:val="center"/>
            <w:hideMark/>
          </w:tcPr>
          <w:p w14:paraId="363BFC0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1.673</w:t>
            </w:r>
          </w:p>
        </w:tc>
        <w:tc>
          <w:tcPr>
            <w:tcW w:w="1847" w:type="dxa"/>
            <w:tcBorders>
              <w:top w:val="nil"/>
              <w:left w:val="nil"/>
              <w:bottom w:val="single" w:sz="4" w:space="0" w:color="auto"/>
              <w:right w:val="single" w:sz="4" w:space="0" w:color="auto"/>
            </w:tcBorders>
            <w:vAlign w:val="center"/>
            <w:hideMark/>
          </w:tcPr>
          <w:p w14:paraId="36413B4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133.840</w:t>
            </w:r>
          </w:p>
        </w:tc>
        <w:tc>
          <w:tcPr>
            <w:tcW w:w="222" w:type="dxa"/>
            <w:vAlign w:val="center"/>
            <w:hideMark/>
          </w:tcPr>
          <w:p w14:paraId="7F8B708C" w14:textId="77777777" w:rsidR="00402A13" w:rsidRPr="00101BCC" w:rsidRDefault="00402A13" w:rsidP="00BF48F5">
            <w:pPr>
              <w:rPr>
                <w:sz w:val="20"/>
                <w:szCs w:val="20"/>
              </w:rPr>
            </w:pPr>
          </w:p>
        </w:tc>
      </w:tr>
      <w:tr w:rsidR="00402A13" w:rsidRPr="00101BCC" w14:paraId="31CD6BB1" w14:textId="77777777" w:rsidTr="00BF48F5">
        <w:trPr>
          <w:trHeight w:val="1710"/>
        </w:trPr>
        <w:tc>
          <w:tcPr>
            <w:tcW w:w="738" w:type="dxa"/>
            <w:tcBorders>
              <w:top w:val="single" w:sz="4" w:space="0" w:color="auto"/>
              <w:left w:val="single" w:sz="4" w:space="0" w:color="auto"/>
              <w:bottom w:val="nil"/>
              <w:right w:val="single" w:sz="4" w:space="0" w:color="auto"/>
            </w:tcBorders>
            <w:noWrap/>
            <w:vAlign w:val="center"/>
            <w:hideMark/>
          </w:tcPr>
          <w:p w14:paraId="27C5F74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12</w:t>
            </w:r>
          </w:p>
        </w:tc>
        <w:tc>
          <w:tcPr>
            <w:tcW w:w="1317" w:type="dxa"/>
            <w:tcBorders>
              <w:top w:val="single" w:sz="4" w:space="0" w:color="auto"/>
              <w:left w:val="nil"/>
              <w:bottom w:val="nil"/>
              <w:right w:val="single" w:sz="4" w:space="0" w:color="auto"/>
            </w:tcBorders>
            <w:vAlign w:val="center"/>
            <w:hideMark/>
          </w:tcPr>
          <w:p w14:paraId="70AC5AB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41-</w:t>
            </w:r>
            <w:r w:rsidRPr="00101BCC">
              <w:rPr>
                <w:rFonts w:ascii="Calibri" w:hAnsi="Calibri" w:cs="Calibri"/>
                <w:sz w:val="22"/>
                <w:szCs w:val="22"/>
              </w:rPr>
              <w:t>М</w:t>
            </w:r>
            <w:r w:rsidRPr="00101BCC">
              <w:rPr>
                <w:rFonts w:ascii="Arial Armenian" w:hAnsi="Arial Armenian" w:cs="Arial"/>
                <w:sz w:val="22"/>
                <w:szCs w:val="22"/>
              </w:rPr>
              <w:t>112</w:t>
            </w:r>
          </w:p>
        </w:tc>
        <w:tc>
          <w:tcPr>
            <w:tcW w:w="2865" w:type="dxa"/>
            <w:tcBorders>
              <w:top w:val="single" w:sz="4" w:space="0" w:color="auto"/>
              <w:left w:val="nil"/>
              <w:bottom w:val="nil"/>
              <w:right w:val="single" w:sz="4" w:space="0" w:color="auto"/>
            </w:tcBorders>
            <w:vAlign w:val="center"/>
            <w:hideMark/>
          </w:tcPr>
          <w:p w14:paraId="1F2155AF" w14:textId="77777777" w:rsidR="00402A13" w:rsidRPr="00101BCC" w:rsidRDefault="00402A13" w:rsidP="00BF48F5">
            <w:pPr>
              <w:rPr>
                <w:rFonts w:ascii="Arial Armenian" w:hAnsi="Arial Armenian" w:cs="Arial"/>
                <w:sz w:val="22"/>
                <w:szCs w:val="22"/>
              </w:rPr>
            </w:pPr>
            <w:r w:rsidRPr="00101BCC">
              <w:rPr>
                <w:rFonts w:ascii="Arial Armenian" w:hAnsi="Arial Armenian" w:cs="Arial"/>
                <w:sz w:val="22"/>
                <w:szCs w:val="22"/>
              </w:rPr>
              <w:t xml:space="preserve">0.4–35 </w:t>
            </w:r>
            <w:r w:rsidRPr="00101BCC">
              <w:rPr>
                <w:rFonts w:ascii="Sylfaen" w:hAnsi="Sylfaen" w:cs="Sylfaen"/>
                <w:sz w:val="22"/>
                <w:szCs w:val="22"/>
              </w:rPr>
              <w:t>կՎ</w:t>
            </w:r>
            <w:r w:rsidRPr="00101BCC">
              <w:rPr>
                <w:rFonts w:ascii="Arial Armenian" w:hAnsi="Arial Armenian" w:cs="Arial"/>
                <w:sz w:val="22"/>
                <w:szCs w:val="22"/>
              </w:rPr>
              <w:t xml:space="preserve"> </w:t>
            </w:r>
            <w:r w:rsidRPr="00101BCC">
              <w:rPr>
                <w:rFonts w:ascii="Sylfaen" w:hAnsi="Sylfaen" w:cs="Sylfaen"/>
                <w:sz w:val="22"/>
                <w:szCs w:val="22"/>
              </w:rPr>
              <w:t>լարման</w:t>
            </w:r>
            <w:r w:rsidRPr="00101BCC">
              <w:rPr>
                <w:rFonts w:ascii="Arial Armenian" w:hAnsi="Arial Armenian" w:cs="Arial"/>
                <w:sz w:val="22"/>
                <w:szCs w:val="22"/>
              </w:rPr>
              <w:t xml:space="preserve"> </w:t>
            </w:r>
            <w:r w:rsidRPr="00101BCC">
              <w:rPr>
                <w:rFonts w:ascii="Sylfaen" w:hAnsi="Sylfaen" w:cs="Sylfaen"/>
                <w:sz w:val="22"/>
                <w:szCs w:val="22"/>
              </w:rPr>
              <w:t>օդային</w:t>
            </w:r>
            <w:r w:rsidRPr="00101BCC">
              <w:rPr>
                <w:rFonts w:ascii="Arial Armenian" w:hAnsi="Arial Armenian" w:cs="Arial"/>
                <w:sz w:val="22"/>
                <w:szCs w:val="22"/>
              </w:rPr>
              <w:t xml:space="preserve"> </w:t>
            </w:r>
            <w:r w:rsidRPr="00101BCC">
              <w:rPr>
                <w:rFonts w:ascii="Sylfaen" w:hAnsi="Sylfaen" w:cs="Sylfaen"/>
                <w:sz w:val="22"/>
                <w:szCs w:val="22"/>
              </w:rPr>
              <w:t>գծերի</w:t>
            </w:r>
            <w:r w:rsidRPr="00101BCC">
              <w:rPr>
                <w:rFonts w:ascii="Arial Armenian" w:hAnsi="Arial Armenian" w:cs="Arial"/>
                <w:sz w:val="22"/>
                <w:szCs w:val="22"/>
              </w:rPr>
              <w:t xml:space="preserve"> </w:t>
            </w:r>
            <w:r w:rsidRPr="00101BCC">
              <w:rPr>
                <w:rFonts w:ascii="Sylfaen" w:hAnsi="Sylfaen" w:cs="Sylfaen"/>
                <w:sz w:val="22"/>
                <w:szCs w:val="22"/>
              </w:rPr>
              <w:t>հենասյուների</w:t>
            </w:r>
            <w:r w:rsidRPr="00101BCC">
              <w:rPr>
                <w:rFonts w:ascii="Arial Armenian" w:hAnsi="Arial Armenian" w:cs="Arial"/>
                <w:sz w:val="22"/>
                <w:szCs w:val="22"/>
              </w:rPr>
              <w:t xml:space="preserve"> </w:t>
            </w:r>
            <w:r w:rsidRPr="00101BCC">
              <w:rPr>
                <w:rFonts w:ascii="Sylfaen" w:hAnsi="Sylfaen" w:cs="Sylfaen"/>
                <w:sz w:val="22"/>
                <w:szCs w:val="22"/>
              </w:rPr>
              <w:t>հողանցման</w:t>
            </w:r>
            <w:r w:rsidRPr="00101BCC">
              <w:rPr>
                <w:rFonts w:ascii="Arial Armenian" w:hAnsi="Arial Armenian" w:cs="Arial"/>
                <w:sz w:val="22"/>
                <w:szCs w:val="22"/>
              </w:rPr>
              <w:t xml:space="preserve"> </w:t>
            </w:r>
            <w:r w:rsidRPr="00101BCC">
              <w:rPr>
                <w:rFonts w:ascii="Sylfaen" w:hAnsi="Sylfaen" w:cs="Sylfaen"/>
                <w:sz w:val="22"/>
                <w:szCs w:val="22"/>
              </w:rPr>
              <w:t>շրջանագծի</w:t>
            </w:r>
            <w:r w:rsidRPr="00101BCC">
              <w:rPr>
                <w:rFonts w:ascii="Arial Armenian" w:hAnsi="Arial Armenian" w:cs="Arial"/>
                <w:sz w:val="22"/>
                <w:szCs w:val="22"/>
              </w:rPr>
              <w:t xml:space="preserve"> </w:t>
            </w:r>
            <w:r w:rsidRPr="00101BCC">
              <w:rPr>
                <w:rFonts w:ascii="Sylfaen" w:hAnsi="Sylfaen" w:cs="Sylfaen"/>
                <w:sz w:val="22"/>
                <w:szCs w:val="22"/>
              </w:rPr>
              <w:t>կառուցում՝</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5 </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երկարությամբ</w:t>
            </w:r>
            <w:r w:rsidRPr="00101BCC">
              <w:rPr>
                <w:rFonts w:ascii="Arial Armenian" w:hAnsi="Arial Armenian" w:cs="Arial"/>
                <w:sz w:val="22"/>
                <w:szCs w:val="22"/>
              </w:rPr>
              <w:t xml:space="preserve"> </w:t>
            </w:r>
            <w:r w:rsidRPr="00101BCC">
              <w:rPr>
                <w:rFonts w:ascii="Sylfaen" w:hAnsi="Sylfaen" w:cs="Sylfaen"/>
                <w:sz w:val="22"/>
                <w:szCs w:val="22"/>
              </w:rPr>
              <w:t>մի</w:t>
            </w:r>
            <w:r w:rsidRPr="00101BCC">
              <w:rPr>
                <w:rFonts w:ascii="Arial Armenian" w:hAnsi="Arial Armenian" w:cs="Arial"/>
                <w:sz w:val="22"/>
                <w:szCs w:val="22"/>
              </w:rPr>
              <w:t xml:space="preserve"> </w:t>
            </w:r>
            <w:r w:rsidRPr="00101BCC">
              <w:rPr>
                <w:rFonts w:ascii="Sylfaen" w:hAnsi="Sylfaen" w:cs="Sylfaen"/>
                <w:sz w:val="22"/>
                <w:szCs w:val="22"/>
              </w:rPr>
              <w:t>էլեկտրոդով</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1 </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երկարությամբ</w:t>
            </w:r>
            <w:r w:rsidRPr="00101BCC">
              <w:rPr>
                <w:rFonts w:ascii="Arial Armenian" w:hAnsi="Arial Armenian" w:cs="Arial"/>
                <w:sz w:val="22"/>
                <w:szCs w:val="22"/>
              </w:rPr>
              <w:t xml:space="preserve"> </w:t>
            </w:r>
            <w:r w:rsidRPr="00101BCC">
              <w:rPr>
                <w:rFonts w:ascii="Sylfaen" w:hAnsi="Sylfaen" w:cs="Sylfaen"/>
                <w:sz w:val="22"/>
                <w:szCs w:val="22"/>
              </w:rPr>
              <w:t>հողանցման</w:t>
            </w:r>
            <w:r w:rsidRPr="00101BCC">
              <w:rPr>
                <w:rFonts w:ascii="Arial Armenian" w:hAnsi="Arial Armenian" w:cs="Arial"/>
                <w:sz w:val="22"/>
                <w:szCs w:val="22"/>
              </w:rPr>
              <w:t xml:space="preserve"> </w:t>
            </w:r>
            <w:r w:rsidRPr="00101BCC">
              <w:rPr>
                <w:rFonts w:ascii="Sylfaen" w:hAnsi="Sylfaen" w:cs="Sylfaen"/>
                <w:sz w:val="22"/>
                <w:szCs w:val="22"/>
              </w:rPr>
              <w:t>ձողով</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КОНТУРА</w:t>
            </w:r>
            <w:r w:rsidRPr="00101BCC">
              <w:rPr>
                <w:rFonts w:ascii="Arial Armenian" w:hAnsi="Arial Armenian" w:cs="Arial"/>
                <w:sz w:val="22"/>
                <w:szCs w:val="22"/>
              </w:rPr>
              <w:t xml:space="preserve"> </w:t>
            </w:r>
            <w:r w:rsidRPr="00101BCC">
              <w:rPr>
                <w:rFonts w:ascii="Calibri" w:hAnsi="Calibri" w:cs="Calibri"/>
                <w:sz w:val="22"/>
                <w:szCs w:val="22"/>
              </w:rPr>
              <w:t>ЗАЗЕМЛЕНИЯ</w:t>
            </w:r>
            <w:r w:rsidRPr="00101BCC">
              <w:rPr>
                <w:rFonts w:ascii="Arial Armenian" w:hAnsi="Arial Armenian" w:cs="Arial"/>
                <w:sz w:val="22"/>
                <w:szCs w:val="22"/>
              </w:rPr>
              <w:t xml:space="preserve"> </w:t>
            </w:r>
            <w:r w:rsidRPr="00101BCC">
              <w:rPr>
                <w:rFonts w:ascii="Calibri" w:hAnsi="Calibri" w:cs="Calibri"/>
                <w:sz w:val="22"/>
                <w:szCs w:val="22"/>
              </w:rPr>
              <w:t>ОПОР</w:t>
            </w:r>
            <w:r w:rsidRPr="00101BCC">
              <w:rPr>
                <w:rFonts w:ascii="Arial Armenian" w:hAnsi="Arial Armenian" w:cs="Arial"/>
                <w:sz w:val="22"/>
                <w:szCs w:val="22"/>
              </w:rPr>
              <w:t xml:space="preserve"> </w:t>
            </w:r>
            <w:r w:rsidRPr="00101BCC">
              <w:rPr>
                <w:rFonts w:ascii="Calibri" w:hAnsi="Calibri" w:cs="Calibri"/>
                <w:sz w:val="22"/>
                <w:szCs w:val="22"/>
              </w:rPr>
              <w:t>ВЛ</w:t>
            </w:r>
            <w:r w:rsidRPr="00101BCC">
              <w:rPr>
                <w:rFonts w:ascii="Arial Armenian" w:hAnsi="Arial Armenian" w:cs="Arial"/>
                <w:sz w:val="22"/>
                <w:szCs w:val="22"/>
              </w:rPr>
              <w:t xml:space="preserve"> 0,4-35 </w:t>
            </w:r>
            <w:r w:rsidRPr="00101BCC">
              <w:rPr>
                <w:rFonts w:ascii="Calibri" w:hAnsi="Calibri" w:cs="Calibri"/>
                <w:sz w:val="22"/>
                <w:szCs w:val="22"/>
              </w:rPr>
              <w:t>КВ</w:t>
            </w:r>
            <w:r w:rsidRPr="00101BCC">
              <w:rPr>
                <w:rFonts w:ascii="Arial Armenian" w:hAnsi="Arial Armenian" w:cs="Arial"/>
                <w:sz w:val="22"/>
                <w:szCs w:val="22"/>
              </w:rPr>
              <w:t xml:space="preserve"> </w:t>
            </w:r>
            <w:r w:rsidRPr="00101BCC">
              <w:rPr>
                <w:rFonts w:ascii="Calibri" w:hAnsi="Calibri" w:cs="Calibri"/>
                <w:sz w:val="22"/>
                <w:szCs w:val="22"/>
              </w:rPr>
              <w:t>ИЗ</w:t>
            </w:r>
            <w:r w:rsidRPr="00101BCC">
              <w:rPr>
                <w:rFonts w:ascii="Arial Armenian" w:hAnsi="Arial Armenian" w:cs="Arial"/>
                <w:sz w:val="22"/>
                <w:szCs w:val="22"/>
              </w:rPr>
              <w:t xml:space="preserve"> </w:t>
            </w:r>
            <w:r w:rsidRPr="00101BCC">
              <w:rPr>
                <w:rFonts w:ascii="Calibri" w:hAnsi="Calibri" w:cs="Calibri"/>
                <w:sz w:val="22"/>
                <w:szCs w:val="22"/>
              </w:rPr>
              <w:t>ОДНОГО</w:t>
            </w:r>
            <w:r w:rsidRPr="00101BCC">
              <w:rPr>
                <w:rFonts w:ascii="Arial Armenian" w:hAnsi="Arial Armenian" w:cs="Arial"/>
                <w:sz w:val="22"/>
                <w:szCs w:val="22"/>
              </w:rPr>
              <w:t xml:space="preserve"> </w:t>
            </w:r>
            <w:r w:rsidRPr="00101BCC">
              <w:rPr>
                <w:rFonts w:ascii="Calibri" w:hAnsi="Calibri" w:cs="Calibri"/>
                <w:sz w:val="22"/>
                <w:szCs w:val="22"/>
              </w:rPr>
              <w:t>ЭЛЕКТРОДА</w:t>
            </w:r>
            <w:r w:rsidRPr="00101BCC">
              <w:rPr>
                <w:rFonts w:ascii="Arial Armenian" w:hAnsi="Arial Armenian" w:cs="Arial"/>
                <w:sz w:val="22"/>
                <w:szCs w:val="22"/>
              </w:rPr>
              <w:t xml:space="preserve"> </w:t>
            </w:r>
            <w:r w:rsidRPr="00101BCC">
              <w:rPr>
                <w:rFonts w:ascii="Calibri" w:hAnsi="Calibri" w:cs="Calibri"/>
                <w:sz w:val="22"/>
                <w:szCs w:val="22"/>
              </w:rPr>
              <w:t>ДЛИНОЙ</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5 </w:t>
            </w:r>
            <w:r w:rsidRPr="00101BCC">
              <w:rPr>
                <w:rFonts w:ascii="Calibri" w:hAnsi="Calibri" w:cs="Calibri"/>
                <w:sz w:val="22"/>
                <w:szCs w:val="22"/>
              </w:rPr>
              <w:t>М</w:t>
            </w:r>
            <w:r w:rsidRPr="00101BCC">
              <w:rPr>
                <w:rFonts w:ascii="Arial Armenian" w:hAnsi="Arial Armenian" w:cs="Arial"/>
                <w:sz w:val="22"/>
                <w:szCs w:val="22"/>
              </w:rPr>
              <w:t xml:space="preserve"> </w:t>
            </w:r>
            <w:r w:rsidRPr="00101BCC">
              <w:rPr>
                <w:rFonts w:ascii="Calibri" w:hAnsi="Calibri" w:cs="Calibri"/>
                <w:sz w:val="22"/>
                <w:szCs w:val="22"/>
              </w:rPr>
              <w:t>С</w:t>
            </w:r>
            <w:r w:rsidRPr="00101BCC">
              <w:rPr>
                <w:rFonts w:ascii="Arial Armenian" w:hAnsi="Arial Armenian" w:cs="Arial"/>
                <w:sz w:val="22"/>
                <w:szCs w:val="22"/>
              </w:rPr>
              <w:t xml:space="preserve"> </w:t>
            </w:r>
            <w:r w:rsidRPr="00101BCC">
              <w:rPr>
                <w:rFonts w:ascii="Calibri" w:hAnsi="Calibri" w:cs="Calibri"/>
                <w:sz w:val="22"/>
                <w:szCs w:val="22"/>
              </w:rPr>
              <w:t>ШИНОЙ</w:t>
            </w:r>
            <w:r w:rsidRPr="00101BCC">
              <w:rPr>
                <w:rFonts w:ascii="Arial Armenian" w:hAnsi="Arial Armenian" w:cs="Arial"/>
                <w:sz w:val="22"/>
                <w:szCs w:val="22"/>
              </w:rPr>
              <w:t xml:space="preserve"> </w:t>
            </w:r>
            <w:r w:rsidRPr="00101BCC">
              <w:rPr>
                <w:rFonts w:ascii="Calibri" w:hAnsi="Calibri" w:cs="Calibri"/>
                <w:sz w:val="22"/>
                <w:szCs w:val="22"/>
              </w:rPr>
              <w:t>ЗАЗЕМЛЕНИЯ</w:t>
            </w:r>
            <w:r w:rsidRPr="00101BCC">
              <w:rPr>
                <w:rFonts w:ascii="Arial Armenian" w:hAnsi="Arial Armenian" w:cs="Arial"/>
                <w:sz w:val="22"/>
                <w:szCs w:val="22"/>
              </w:rPr>
              <w:t xml:space="preserve"> </w:t>
            </w:r>
            <w:r w:rsidRPr="00101BCC">
              <w:rPr>
                <w:rFonts w:ascii="Calibri" w:hAnsi="Calibri" w:cs="Calibri"/>
                <w:sz w:val="22"/>
                <w:szCs w:val="22"/>
              </w:rPr>
              <w:t>ДЛИНОЙ</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1 </w:t>
            </w:r>
            <w:r w:rsidRPr="00101BCC">
              <w:rPr>
                <w:rFonts w:ascii="Calibri" w:hAnsi="Calibri" w:cs="Calibri"/>
                <w:sz w:val="22"/>
                <w:szCs w:val="22"/>
              </w:rPr>
              <w:t>М</w:t>
            </w:r>
          </w:p>
        </w:tc>
        <w:tc>
          <w:tcPr>
            <w:tcW w:w="1278" w:type="dxa"/>
            <w:tcBorders>
              <w:top w:val="nil"/>
              <w:left w:val="nil"/>
              <w:bottom w:val="nil"/>
              <w:right w:val="single" w:sz="4" w:space="0" w:color="auto"/>
            </w:tcBorders>
            <w:vAlign w:val="center"/>
            <w:hideMark/>
          </w:tcPr>
          <w:p w14:paraId="5CE0D265"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կոմպ</w:t>
            </w:r>
            <w:r w:rsidRPr="00101BCC">
              <w:rPr>
                <w:rFonts w:ascii="Arial Armenian" w:hAnsi="Arial Armenian" w:cs="Arial"/>
                <w:sz w:val="22"/>
                <w:szCs w:val="22"/>
              </w:rPr>
              <w:t xml:space="preserve"> </w:t>
            </w:r>
            <w:r w:rsidRPr="00101BCC">
              <w:rPr>
                <w:rFonts w:ascii="Calibri" w:hAnsi="Calibri" w:cs="Calibri"/>
                <w:sz w:val="22"/>
                <w:szCs w:val="22"/>
              </w:rPr>
              <w:t>комплект</w:t>
            </w:r>
          </w:p>
        </w:tc>
        <w:tc>
          <w:tcPr>
            <w:tcW w:w="1517" w:type="dxa"/>
            <w:tcBorders>
              <w:top w:val="nil"/>
              <w:left w:val="nil"/>
              <w:bottom w:val="single" w:sz="4" w:space="0" w:color="auto"/>
              <w:right w:val="single" w:sz="4" w:space="0" w:color="auto"/>
            </w:tcBorders>
            <w:noWrap/>
            <w:vAlign w:val="center"/>
            <w:hideMark/>
          </w:tcPr>
          <w:p w14:paraId="37F452E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13</w:t>
            </w:r>
          </w:p>
        </w:tc>
        <w:tc>
          <w:tcPr>
            <w:tcW w:w="1418" w:type="dxa"/>
            <w:tcBorders>
              <w:top w:val="nil"/>
              <w:left w:val="nil"/>
              <w:bottom w:val="single" w:sz="4" w:space="0" w:color="auto"/>
              <w:right w:val="single" w:sz="4" w:space="0" w:color="auto"/>
            </w:tcBorders>
            <w:noWrap/>
            <w:vAlign w:val="center"/>
            <w:hideMark/>
          </w:tcPr>
          <w:p w14:paraId="331CEBB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11.99</w:t>
            </w:r>
          </w:p>
        </w:tc>
        <w:tc>
          <w:tcPr>
            <w:tcW w:w="1847" w:type="dxa"/>
            <w:tcBorders>
              <w:top w:val="nil"/>
              <w:left w:val="nil"/>
              <w:bottom w:val="single" w:sz="4" w:space="0" w:color="auto"/>
              <w:right w:val="single" w:sz="4" w:space="0" w:color="auto"/>
            </w:tcBorders>
            <w:vAlign w:val="center"/>
            <w:hideMark/>
          </w:tcPr>
          <w:p w14:paraId="778C959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155.870</w:t>
            </w:r>
          </w:p>
        </w:tc>
        <w:tc>
          <w:tcPr>
            <w:tcW w:w="222" w:type="dxa"/>
            <w:vAlign w:val="center"/>
            <w:hideMark/>
          </w:tcPr>
          <w:p w14:paraId="67548DB6" w14:textId="77777777" w:rsidR="00402A13" w:rsidRPr="00101BCC" w:rsidRDefault="00402A13" w:rsidP="00BF48F5">
            <w:pPr>
              <w:rPr>
                <w:sz w:val="20"/>
                <w:szCs w:val="20"/>
              </w:rPr>
            </w:pPr>
          </w:p>
        </w:tc>
      </w:tr>
      <w:tr w:rsidR="00402A13" w:rsidRPr="00101BCC" w14:paraId="0820EB29" w14:textId="77777777" w:rsidTr="00BF48F5">
        <w:trPr>
          <w:trHeight w:val="300"/>
        </w:trPr>
        <w:tc>
          <w:tcPr>
            <w:tcW w:w="738" w:type="dxa"/>
            <w:tcBorders>
              <w:top w:val="single" w:sz="4" w:space="0" w:color="auto"/>
              <w:left w:val="single" w:sz="4" w:space="0" w:color="auto"/>
              <w:bottom w:val="single" w:sz="4" w:space="0" w:color="auto"/>
              <w:right w:val="single" w:sz="4" w:space="0" w:color="auto"/>
            </w:tcBorders>
            <w:noWrap/>
            <w:vAlign w:val="center"/>
            <w:hideMark/>
          </w:tcPr>
          <w:p w14:paraId="30A9205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317" w:type="dxa"/>
            <w:tcBorders>
              <w:top w:val="single" w:sz="4" w:space="0" w:color="auto"/>
              <w:left w:val="nil"/>
              <w:bottom w:val="single" w:sz="4" w:space="0" w:color="auto"/>
              <w:right w:val="single" w:sz="4" w:space="0" w:color="auto"/>
            </w:tcBorders>
            <w:vAlign w:val="center"/>
            <w:hideMark/>
          </w:tcPr>
          <w:p w14:paraId="634AAEE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2865" w:type="dxa"/>
            <w:tcBorders>
              <w:top w:val="single" w:sz="4" w:space="0" w:color="auto"/>
              <w:left w:val="nil"/>
              <w:bottom w:val="single" w:sz="4" w:space="0" w:color="auto"/>
              <w:right w:val="single" w:sz="4" w:space="0" w:color="auto"/>
            </w:tcBorders>
            <w:vAlign w:val="center"/>
            <w:hideMark/>
          </w:tcPr>
          <w:p w14:paraId="4324B314" w14:textId="77777777" w:rsidR="00402A13" w:rsidRPr="00101BCC" w:rsidRDefault="00402A13" w:rsidP="00BF48F5">
            <w:pPr>
              <w:jc w:val="center"/>
              <w:rPr>
                <w:rFonts w:ascii="Arial Armenian" w:hAnsi="Arial Armenian" w:cs="Arial"/>
                <w:b/>
                <w:bCs/>
              </w:rPr>
            </w:pPr>
            <w:r w:rsidRPr="00101BCC">
              <w:rPr>
                <w:rFonts w:ascii="Sylfaen" w:hAnsi="Sylfaen" w:cs="Sylfaen"/>
                <w:b/>
                <w:bCs/>
              </w:rPr>
              <w:t>Փոքր</w:t>
            </w:r>
            <w:r w:rsidRPr="00101BCC">
              <w:rPr>
                <w:rFonts w:ascii="Arial Armenian" w:hAnsi="Arial Armenian" w:cs="Arial"/>
                <w:b/>
                <w:bCs/>
              </w:rPr>
              <w:t xml:space="preserve"> </w:t>
            </w:r>
            <w:r w:rsidRPr="00101BCC">
              <w:rPr>
                <w:rFonts w:ascii="Sylfaen" w:hAnsi="Sylfaen" w:cs="Sylfaen"/>
                <w:b/>
                <w:bCs/>
              </w:rPr>
              <w:t>ճարտարապետական</w:t>
            </w:r>
            <w:r w:rsidRPr="00101BCC">
              <w:rPr>
                <w:rFonts w:ascii="Arial Armenian" w:hAnsi="Arial Armenian" w:cs="Arial"/>
                <w:b/>
                <w:bCs/>
              </w:rPr>
              <w:t xml:space="preserve"> </w:t>
            </w:r>
            <w:r w:rsidRPr="00101BCC">
              <w:rPr>
                <w:rFonts w:ascii="Sylfaen" w:hAnsi="Sylfaen" w:cs="Sylfaen"/>
                <w:b/>
                <w:bCs/>
              </w:rPr>
              <w:t>մասեր</w:t>
            </w:r>
          </w:p>
        </w:tc>
        <w:tc>
          <w:tcPr>
            <w:tcW w:w="1278" w:type="dxa"/>
            <w:tcBorders>
              <w:top w:val="single" w:sz="4" w:space="0" w:color="auto"/>
              <w:left w:val="nil"/>
              <w:bottom w:val="single" w:sz="4" w:space="0" w:color="auto"/>
              <w:right w:val="single" w:sz="4" w:space="0" w:color="auto"/>
            </w:tcBorders>
            <w:vAlign w:val="center"/>
            <w:hideMark/>
          </w:tcPr>
          <w:p w14:paraId="71F6D3F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517" w:type="dxa"/>
            <w:tcBorders>
              <w:top w:val="nil"/>
              <w:left w:val="nil"/>
              <w:bottom w:val="single" w:sz="4" w:space="0" w:color="auto"/>
              <w:right w:val="single" w:sz="4" w:space="0" w:color="auto"/>
            </w:tcBorders>
            <w:noWrap/>
            <w:vAlign w:val="center"/>
            <w:hideMark/>
          </w:tcPr>
          <w:p w14:paraId="252E926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418" w:type="dxa"/>
            <w:tcBorders>
              <w:top w:val="nil"/>
              <w:left w:val="nil"/>
              <w:bottom w:val="single" w:sz="4" w:space="0" w:color="auto"/>
              <w:right w:val="single" w:sz="4" w:space="0" w:color="auto"/>
            </w:tcBorders>
            <w:noWrap/>
            <w:vAlign w:val="center"/>
            <w:hideMark/>
          </w:tcPr>
          <w:p w14:paraId="06B46EC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847" w:type="dxa"/>
            <w:tcBorders>
              <w:top w:val="nil"/>
              <w:left w:val="nil"/>
              <w:bottom w:val="single" w:sz="4" w:space="0" w:color="auto"/>
              <w:right w:val="single" w:sz="4" w:space="0" w:color="auto"/>
            </w:tcBorders>
            <w:vAlign w:val="center"/>
            <w:hideMark/>
          </w:tcPr>
          <w:p w14:paraId="530AF34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0.000</w:t>
            </w:r>
          </w:p>
        </w:tc>
        <w:tc>
          <w:tcPr>
            <w:tcW w:w="222" w:type="dxa"/>
            <w:vAlign w:val="center"/>
            <w:hideMark/>
          </w:tcPr>
          <w:p w14:paraId="6623D7F6" w14:textId="77777777" w:rsidR="00402A13" w:rsidRPr="00101BCC" w:rsidRDefault="00402A13" w:rsidP="00BF48F5">
            <w:pPr>
              <w:rPr>
                <w:sz w:val="20"/>
                <w:szCs w:val="20"/>
              </w:rPr>
            </w:pPr>
          </w:p>
        </w:tc>
      </w:tr>
      <w:tr w:rsidR="00402A13" w:rsidRPr="00101BCC" w14:paraId="3E5A3B74" w14:textId="77777777" w:rsidTr="00BF48F5">
        <w:trPr>
          <w:trHeight w:val="285"/>
        </w:trPr>
        <w:tc>
          <w:tcPr>
            <w:tcW w:w="738" w:type="dxa"/>
            <w:tcBorders>
              <w:top w:val="nil"/>
              <w:left w:val="single" w:sz="4" w:space="0" w:color="auto"/>
              <w:bottom w:val="nil"/>
              <w:right w:val="single" w:sz="4" w:space="0" w:color="auto"/>
            </w:tcBorders>
            <w:noWrap/>
            <w:vAlign w:val="center"/>
            <w:hideMark/>
          </w:tcPr>
          <w:p w14:paraId="71EA41D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w:t>
            </w:r>
          </w:p>
        </w:tc>
        <w:tc>
          <w:tcPr>
            <w:tcW w:w="1317" w:type="dxa"/>
            <w:tcBorders>
              <w:top w:val="nil"/>
              <w:left w:val="nil"/>
              <w:bottom w:val="nil"/>
              <w:right w:val="single" w:sz="4" w:space="0" w:color="auto"/>
            </w:tcBorders>
            <w:vAlign w:val="center"/>
            <w:hideMark/>
          </w:tcPr>
          <w:p w14:paraId="42ED7714"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Շուկա</w:t>
            </w:r>
          </w:p>
        </w:tc>
        <w:tc>
          <w:tcPr>
            <w:tcW w:w="2865" w:type="dxa"/>
            <w:tcBorders>
              <w:top w:val="nil"/>
              <w:left w:val="nil"/>
              <w:bottom w:val="nil"/>
              <w:right w:val="single" w:sz="4" w:space="0" w:color="auto"/>
            </w:tcBorders>
            <w:vAlign w:val="center"/>
            <w:hideMark/>
          </w:tcPr>
          <w:p w14:paraId="2AFE124F" w14:textId="77777777" w:rsidR="00402A13" w:rsidRPr="00101BCC" w:rsidRDefault="00402A13" w:rsidP="00BF48F5">
            <w:pPr>
              <w:rPr>
                <w:rFonts w:ascii="Arial Armenian" w:hAnsi="Arial Armenian" w:cs="Arial"/>
                <w:sz w:val="22"/>
                <w:szCs w:val="22"/>
              </w:rPr>
            </w:pPr>
            <w:r w:rsidRPr="00101BCC">
              <w:rPr>
                <w:rFonts w:ascii="Calibri" w:hAnsi="Calibri" w:cs="Calibri"/>
                <w:sz w:val="22"/>
                <w:szCs w:val="22"/>
              </w:rPr>
              <w:t>Информационный</w:t>
            </w:r>
            <w:r w:rsidRPr="00101BCC">
              <w:rPr>
                <w:rFonts w:ascii="Arial Armenian" w:hAnsi="Arial Armenian" w:cs="Arial"/>
                <w:sz w:val="22"/>
                <w:szCs w:val="22"/>
              </w:rPr>
              <w:t xml:space="preserve"> </w:t>
            </w:r>
            <w:r w:rsidRPr="00101BCC">
              <w:rPr>
                <w:rFonts w:ascii="Calibri" w:hAnsi="Calibri" w:cs="Calibri"/>
                <w:sz w:val="22"/>
                <w:szCs w:val="22"/>
              </w:rPr>
              <w:t>стенд</w:t>
            </w:r>
            <w:r w:rsidRPr="00101BCC">
              <w:rPr>
                <w:rFonts w:ascii="Arial Armenian" w:hAnsi="Arial Armenian" w:cs="Arial"/>
                <w:sz w:val="22"/>
                <w:szCs w:val="22"/>
              </w:rPr>
              <w:t xml:space="preserve"> </w:t>
            </w:r>
            <w:r w:rsidRPr="00101BCC">
              <w:rPr>
                <w:rFonts w:ascii="Calibri" w:hAnsi="Calibri" w:cs="Calibri"/>
                <w:sz w:val="22"/>
                <w:szCs w:val="22"/>
              </w:rPr>
              <w:t>с</w:t>
            </w:r>
            <w:r w:rsidRPr="00101BCC">
              <w:rPr>
                <w:rFonts w:ascii="Arial Armenian" w:hAnsi="Arial Armenian" w:cs="Arial"/>
                <w:sz w:val="22"/>
                <w:szCs w:val="22"/>
              </w:rPr>
              <w:t xml:space="preserve"> </w:t>
            </w:r>
            <w:r w:rsidRPr="00101BCC">
              <w:rPr>
                <w:rFonts w:ascii="Calibri" w:hAnsi="Calibri" w:cs="Calibri"/>
                <w:sz w:val="22"/>
                <w:szCs w:val="22"/>
              </w:rPr>
              <w:t>монтажом</w:t>
            </w:r>
          </w:p>
        </w:tc>
        <w:tc>
          <w:tcPr>
            <w:tcW w:w="1278" w:type="dxa"/>
            <w:tcBorders>
              <w:top w:val="nil"/>
              <w:left w:val="nil"/>
              <w:bottom w:val="single" w:sz="4" w:space="0" w:color="auto"/>
              <w:right w:val="single" w:sz="4" w:space="0" w:color="auto"/>
            </w:tcBorders>
            <w:vAlign w:val="center"/>
            <w:hideMark/>
          </w:tcPr>
          <w:p w14:paraId="70112495"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հատ</w:t>
            </w:r>
            <w:r w:rsidRPr="00101BCC">
              <w:rPr>
                <w:rFonts w:ascii="Arial Armenian" w:hAnsi="Arial Armenian" w:cs="Arial"/>
                <w:sz w:val="22"/>
                <w:szCs w:val="22"/>
              </w:rPr>
              <w:t xml:space="preserve"> </w:t>
            </w:r>
            <w:r w:rsidRPr="00101BCC">
              <w:rPr>
                <w:rFonts w:ascii="Calibri" w:hAnsi="Calibri" w:cs="Calibri"/>
                <w:sz w:val="22"/>
                <w:szCs w:val="22"/>
              </w:rPr>
              <w:t>штука</w:t>
            </w:r>
          </w:p>
        </w:tc>
        <w:tc>
          <w:tcPr>
            <w:tcW w:w="1517" w:type="dxa"/>
            <w:tcBorders>
              <w:top w:val="nil"/>
              <w:left w:val="nil"/>
              <w:bottom w:val="single" w:sz="4" w:space="0" w:color="auto"/>
              <w:right w:val="single" w:sz="4" w:space="0" w:color="auto"/>
            </w:tcBorders>
            <w:noWrap/>
            <w:vAlign w:val="center"/>
            <w:hideMark/>
          </w:tcPr>
          <w:p w14:paraId="5CB557B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w:t>
            </w:r>
          </w:p>
        </w:tc>
        <w:tc>
          <w:tcPr>
            <w:tcW w:w="1418" w:type="dxa"/>
            <w:tcBorders>
              <w:top w:val="nil"/>
              <w:left w:val="nil"/>
              <w:bottom w:val="single" w:sz="4" w:space="0" w:color="auto"/>
              <w:right w:val="single" w:sz="4" w:space="0" w:color="auto"/>
            </w:tcBorders>
            <w:noWrap/>
            <w:vAlign w:val="center"/>
            <w:hideMark/>
          </w:tcPr>
          <w:p w14:paraId="33F2335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70.76</w:t>
            </w:r>
          </w:p>
        </w:tc>
        <w:tc>
          <w:tcPr>
            <w:tcW w:w="1847" w:type="dxa"/>
            <w:tcBorders>
              <w:top w:val="nil"/>
              <w:left w:val="nil"/>
              <w:bottom w:val="single" w:sz="4" w:space="0" w:color="auto"/>
              <w:right w:val="single" w:sz="4" w:space="0" w:color="auto"/>
            </w:tcBorders>
            <w:vAlign w:val="center"/>
            <w:hideMark/>
          </w:tcPr>
          <w:p w14:paraId="6DA844C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424.560</w:t>
            </w:r>
          </w:p>
        </w:tc>
        <w:tc>
          <w:tcPr>
            <w:tcW w:w="222" w:type="dxa"/>
            <w:vAlign w:val="center"/>
            <w:hideMark/>
          </w:tcPr>
          <w:p w14:paraId="6B628A22" w14:textId="77777777" w:rsidR="00402A13" w:rsidRPr="00101BCC" w:rsidRDefault="00402A13" w:rsidP="00BF48F5">
            <w:pPr>
              <w:rPr>
                <w:sz w:val="20"/>
                <w:szCs w:val="20"/>
              </w:rPr>
            </w:pPr>
          </w:p>
        </w:tc>
      </w:tr>
      <w:tr w:rsidR="00402A13" w:rsidRPr="00101BCC" w14:paraId="0635B785" w14:textId="77777777" w:rsidTr="00BF48F5">
        <w:trPr>
          <w:trHeight w:val="570"/>
        </w:trPr>
        <w:tc>
          <w:tcPr>
            <w:tcW w:w="738" w:type="dxa"/>
            <w:tcBorders>
              <w:top w:val="single" w:sz="4" w:space="0" w:color="auto"/>
              <w:left w:val="single" w:sz="4" w:space="0" w:color="auto"/>
              <w:bottom w:val="nil"/>
              <w:right w:val="single" w:sz="4" w:space="0" w:color="auto"/>
            </w:tcBorders>
            <w:noWrap/>
            <w:vAlign w:val="center"/>
            <w:hideMark/>
          </w:tcPr>
          <w:p w14:paraId="26A7A9C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w:t>
            </w:r>
          </w:p>
        </w:tc>
        <w:tc>
          <w:tcPr>
            <w:tcW w:w="1317" w:type="dxa"/>
            <w:tcBorders>
              <w:top w:val="single" w:sz="4" w:space="0" w:color="auto"/>
              <w:left w:val="nil"/>
              <w:bottom w:val="nil"/>
              <w:right w:val="single" w:sz="4" w:space="0" w:color="auto"/>
            </w:tcBorders>
            <w:vAlign w:val="center"/>
            <w:hideMark/>
          </w:tcPr>
          <w:p w14:paraId="092932EE"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Շուկա</w:t>
            </w:r>
          </w:p>
        </w:tc>
        <w:tc>
          <w:tcPr>
            <w:tcW w:w="2865" w:type="dxa"/>
            <w:tcBorders>
              <w:top w:val="single" w:sz="4" w:space="0" w:color="auto"/>
              <w:left w:val="nil"/>
              <w:bottom w:val="nil"/>
              <w:right w:val="single" w:sz="4" w:space="0" w:color="auto"/>
            </w:tcBorders>
            <w:vAlign w:val="center"/>
            <w:hideMark/>
          </w:tcPr>
          <w:p w14:paraId="0C937CB3" w14:textId="77777777" w:rsidR="00402A13" w:rsidRPr="00101BCC" w:rsidRDefault="00402A13" w:rsidP="00BF48F5">
            <w:pPr>
              <w:rPr>
                <w:rFonts w:ascii="Arial Armenian" w:hAnsi="Arial Armenian" w:cs="Arial"/>
                <w:sz w:val="22"/>
                <w:szCs w:val="22"/>
              </w:rPr>
            </w:pPr>
            <w:r w:rsidRPr="00101BCC">
              <w:rPr>
                <w:rFonts w:ascii="Calibri" w:hAnsi="Calibri" w:cs="Calibri"/>
                <w:sz w:val="22"/>
                <w:szCs w:val="22"/>
              </w:rPr>
              <w:t>Деревянное</w:t>
            </w:r>
            <w:r w:rsidRPr="00101BCC">
              <w:rPr>
                <w:rFonts w:ascii="Arial Armenian" w:hAnsi="Arial Armenian" w:cs="Arial"/>
                <w:sz w:val="22"/>
                <w:szCs w:val="22"/>
              </w:rPr>
              <w:t xml:space="preserve"> </w:t>
            </w:r>
            <w:r w:rsidRPr="00101BCC">
              <w:rPr>
                <w:rFonts w:ascii="Calibri" w:hAnsi="Calibri" w:cs="Calibri"/>
                <w:sz w:val="22"/>
                <w:szCs w:val="22"/>
              </w:rPr>
              <w:t>сиденье</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соответствии</w:t>
            </w:r>
            <w:r w:rsidRPr="00101BCC">
              <w:rPr>
                <w:rFonts w:ascii="Arial Armenian" w:hAnsi="Arial Armenian" w:cs="Arial"/>
                <w:sz w:val="22"/>
                <w:szCs w:val="22"/>
              </w:rPr>
              <w:t xml:space="preserve"> </w:t>
            </w:r>
            <w:r w:rsidRPr="00101BCC">
              <w:rPr>
                <w:rFonts w:ascii="Calibri" w:hAnsi="Calibri" w:cs="Calibri"/>
                <w:sz w:val="22"/>
                <w:szCs w:val="22"/>
              </w:rPr>
              <w:t>с</w:t>
            </w:r>
            <w:r w:rsidRPr="00101BCC">
              <w:rPr>
                <w:rFonts w:ascii="Arial Armenian" w:hAnsi="Arial Armenian" w:cs="Arial"/>
                <w:sz w:val="22"/>
                <w:szCs w:val="22"/>
              </w:rPr>
              <w:t xml:space="preserve"> </w:t>
            </w:r>
            <w:r w:rsidRPr="00101BCC">
              <w:rPr>
                <w:rFonts w:ascii="Calibri" w:hAnsi="Calibri" w:cs="Calibri"/>
                <w:sz w:val="22"/>
                <w:szCs w:val="22"/>
              </w:rPr>
              <w:t>чертежом</w:t>
            </w:r>
            <w:r w:rsidRPr="00101BCC">
              <w:rPr>
                <w:rFonts w:ascii="Arial Armenian" w:hAnsi="Arial Armenian" w:cs="Arial"/>
                <w:sz w:val="22"/>
                <w:szCs w:val="22"/>
              </w:rPr>
              <w:t xml:space="preserve">: </w:t>
            </w:r>
            <w:r w:rsidRPr="00101BCC">
              <w:rPr>
                <w:rFonts w:ascii="Calibri" w:hAnsi="Calibri" w:cs="Calibri"/>
                <w:sz w:val="22"/>
                <w:szCs w:val="22"/>
              </w:rPr>
              <w:t>установить</w:t>
            </w:r>
            <w:r w:rsidRPr="00101BCC">
              <w:rPr>
                <w:rFonts w:ascii="Arial Armenian" w:hAnsi="Arial Armenian" w:cs="Arial"/>
                <w:sz w:val="22"/>
                <w:szCs w:val="22"/>
              </w:rPr>
              <w:t xml:space="preserve"> </w:t>
            </w:r>
            <w:r w:rsidRPr="00101BCC">
              <w:rPr>
                <w:rFonts w:ascii="Calibri" w:hAnsi="Calibri" w:cs="Calibri"/>
                <w:sz w:val="22"/>
                <w:szCs w:val="22"/>
              </w:rPr>
              <w:t>поверх</w:t>
            </w:r>
            <w:r w:rsidRPr="00101BCC">
              <w:rPr>
                <w:rFonts w:ascii="Arial Armenian" w:hAnsi="Arial Armenian" w:cs="Arial"/>
                <w:sz w:val="22"/>
                <w:szCs w:val="22"/>
              </w:rPr>
              <w:t xml:space="preserve"> </w:t>
            </w:r>
            <w:r w:rsidRPr="00101BCC">
              <w:rPr>
                <w:rFonts w:ascii="Calibri" w:hAnsi="Calibri" w:cs="Calibri"/>
                <w:sz w:val="22"/>
                <w:szCs w:val="22"/>
              </w:rPr>
              <w:t>существующих</w:t>
            </w:r>
            <w:r w:rsidRPr="00101BCC">
              <w:rPr>
                <w:rFonts w:ascii="Arial Armenian" w:hAnsi="Arial Armenian" w:cs="Arial"/>
                <w:sz w:val="22"/>
                <w:szCs w:val="22"/>
              </w:rPr>
              <w:t xml:space="preserve"> </w:t>
            </w:r>
            <w:r w:rsidRPr="00101BCC">
              <w:rPr>
                <w:rFonts w:ascii="Calibri" w:hAnsi="Calibri" w:cs="Calibri"/>
                <w:sz w:val="22"/>
                <w:szCs w:val="22"/>
              </w:rPr>
              <w:t>бетонных</w:t>
            </w:r>
            <w:r w:rsidRPr="00101BCC">
              <w:rPr>
                <w:rFonts w:ascii="Arial Armenian" w:hAnsi="Arial Armenian" w:cs="Arial"/>
                <w:sz w:val="22"/>
                <w:szCs w:val="22"/>
              </w:rPr>
              <w:t xml:space="preserve"> </w:t>
            </w:r>
            <w:r w:rsidRPr="00101BCC">
              <w:rPr>
                <w:rFonts w:ascii="Calibri" w:hAnsi="Calibri" w:cs="Calibri"/>
                <w:sz w:val="22"/>
                <w:szCs w:val="22"/>
              </w:rPr>
              <w:t>скамеек</w:t>
            </w:r>
            <w:r w:rsidRPr="00101BCC">
              <w:rPr>
                <w:rFonts w:ascii="Arial Armenian" w:hAnsi="Arial Armenian" w:cs="Arial"/>
                <w:sz w:val="22"/>
                <w:szCs w:val="22"/>
              </w:rPr>
              <w:t xml:space="preserve"> </w:t>
            </w:r>
            <w:r w:rsidRPr="00101BCC">
              <w:rPr>
                <w:rFonts w:ascii="Calibri" w:hAnsi="Calibri" w:cs="Calibri"/>
                <w:sz w:val="22"/>
                <w:szCs w:val="22"/>
              </w:rPr>
              <w:t>с</w:t>
            </w:r>
            <w:r w:rsidRPr="00101BCC">
              <w:rPr>
                <w:rFonts w:ascii="Arial Armenian" w:hAnsi="Arial Armenian" w:cs="Arial"/>
                <w:sz w:val="22"/>
                <w:szCs w:val="22"/>
              </w:rPr>
              <w:t xml:space="preserve"> </w:t>
            </w:r>
            <w:r w:rsidRPr="00101BCC">
              <w:rPr>
                <w:rFonts w:ascii="Calibri" w:hAnsi="Calibri" w:cs="Calibri"/>
                <w:sz w:val="22"/>
                <w:szCs w:val="22"/>
              </w:rPr>
              <w:t>монтажом</w:t>
            </w:r>
          </w:p>
        </w:tc>
        <w:tc>
          <w:tcPr>
            <w:tcW w:w="1278" w:type="dxa"/>
            <w:tcBorders>
              <w:top w:val="nil"/>
              <w:left w:val="nil"/>
              <w:bottom w:val="single" w:sz="4" w:space="0" w:color="auto"/>
              <w:right w:val="single" w:sz="4" w:space="0" w:color="auto"/>
            </w:tcBorders>
            <w:vAlign w:val="center"/>
            <w:hideMark/>
          </w:tcPr>
          <w:p w14:paraId="1123A743"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Calibri" w:hAnsi="Calibri" w:cs="Calibri"/>
                <w:sz w:val="22"/>
                <w:szCs w:val="22"/>
              </w:rPr>
              <w:t>м</w:t>
            </w:r>
          </w:p>
        </w:tc>
        <w:tc>
          <w:tcPr>
            <w:tcW w:w="1517" w:type="dxa"/>
            <w:tcBorders>
              <w:top w:val="nil"/>
              <w:left w:val="nil"/>
              <w:bottom w:val="single" w:sz="4" w:space="0" w:color="auto"/>
              <w:right w:val="single" w:sz="4" w:space="0" w:color="auto"/>
            </w:tcBorders>
            <w:noWrap/>
            <w:vAlign w:val="center"/>
            <w:hideMark/>
          </w:tcPr>
          <w:p w14:paraId="1FD46CB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58</w:t>
            </w:r>
          </w:p>
        </w:tc>
        <w:tc>
          <w:tcPr>
            <w:tcW w:w="1418" w:type="dxa"/>
            <w:tcBorders>
              <w:top w:val="nil"/>
              <w:left w:val="nil"/>
              <w:bottom w:val="single" w:sz="4" w:space="0" w:color="auto"/>
              <w:right w:val="single" w:sz="4" w:space="0" w:color="auto"/>
            </w:tcBorders>
            <w:noWrap/>
            <w:vAlign w:val="center"/>
            <w:hideMark/>
          </w:tcPr>
          <w:p w14:paraId="335B64E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18.11</w:t>
            </w:r>
          </w:p>
        </w:tc>
        <w:tc>
          <w:tcPr>
            <w:tcW w:w="1847" w:type="dxa"/>
            <w:tcBorders>
              <w:top w:val="nil"/>
              <w:left w:val="nil"/>
              <w:bottom w:val="single" w:sz="4" w:space="0" w:color="auto"/>
              <w:right w:val="single" w:sz="4" w:space="0" w:color="auto"/>
            </w:tcBorders>
            <w:vAlign w:val="center"/>
            <w:hideMark/>
          </w:tcPr>
          <w:p w14:paraId="5439A84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1050.380</w:t>
            </w:r>
          </w:p>
        </w:tc>
        <w:tc>
          <w:tcPr>
            <w:tcW w:w="222" w:type="dxa"/>
            <w:vAlign w:val="center"/>
            <w:hideMark/>
          </w:tcPr>
          <w:p w14:paraId="42F9DA3A" w14:textId="77777777" w:rsidR="00402A13" w:rsidRPr="00101BCC" w:rsidRDefault="00402A13" w:rsidP="00BF48F5">
            <w:pPr>
              <w:rPr>
                <w:sz w:val="20"/>
                <w:szCs w:val="20"/>
              </w:rPr>
            </w:pPr>
          </w:p>
        </w:tc>
      </w:tr>
      <w:tr w:rsidR="00402A13" w:rsidRPr="00101BCC" w14:paraId="36776837" w14:textId="77777777" w:rsidTr="00BF48F5">
        <w:trPr>
          <w:trHeight w:val="285"/>
        </w:trPr>
        <w:tc>
          <w:tcPr>
            <w:tcW w:w="738" w:type="dxa"/>
            <w:tcBorders>
              <w:top w:val="single" w:sz="4" w:space="0" w:color="auto"/>
              <w:left w:val="single" w:sz="4" w:space="0" w:color="auto"/>
              <w:bottom w:val="nil"/>
              <w:right w:val="single" w:sz="4" w:space="0" w:color="auto"/>
            </w:tcBorders>
            <w:noWrap/>
            <w:vAlign w:val="center"/>
            <w:hideMark/>
          </w:tcPr>
          <w:p w14:paraId="55CE11A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w:t>
            </w:r>
          </w:p>
        </w:tc>
        <w:tc>
          <w:tcPr>
            <w:tcW w:w="1317" w:type="dxa"/>
            <w:tcBorders>
              <w:top w:val="single" w:sz="4" w:space="0" w:color="auto"/>
              <w:left w:val="nil"/>
              <w:bottom w:val="nil"/>
              <w:right w:val="single" w:sz="4" w:space="0" w:color="auto"/>
            </w:tcBorders>
            <w:vAlign w:val="center"/>
            <w:hideMark/>
          </w:tcPr>
          <w:p w14:paraId="5D871CB0"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Շուկա</w:t>
            </w:r>
          </w:p>
        </w:tc>
        <w:tc>
          <w:tcPr>
            <w:tcW w:w="2865" w:type="dxa"/>
            <w:tcBorders>
              <w:top w:val="single" w:sz="4" w:space="0" w:color="auto"/>
              <w:left w:val="nil"/>
              <w:bottom w:val="nil"/>
              <w:right w:val="single" w:sz="4" w:space="0" w:color="auto"/>
            </w:tcBorders>
            <w:vAlign w:val="center"/>
            <w:hideMark/>
          </w:tcPr>
          <w:p w14:paraId="2364658E" w14:textId="77777777" w:rsidR="00402A13" w:rsidRPr="00101BCC" w:rsidRDefault="00402A13" w:rsidP="00BF48F5">
            <w:pPr>
              <w:rPr>
                <w:rFonts w:ascii="Arial Armenian" w:hAnsi="Arial Armenian" w:cs="Arial"/>
                <w:sz w:val="22"/>
                <w:szCs w:val="22"/>
              </w:rPr>
            </w:pPr>
            <w:r w:rsidRPr="00101BCC">
              <w:rPr>
                <w:rFonts w:ascii="Calibri" w:hAnsi="Calibri" w:cs="Calibri"/>
                <w:sz w:val="22"/>
                <w:szCs w:val="22"/>
              </w:rPr>
              <w:t>Спортивное</w:t>
            </w:r>
            <w:r w:rsidRPr="00101BCC">
              <w:rPr>
                <w:rFonts w:ascii="Arial Armenian" w:hAnsi="Arial Armenian" w:cs="Arial"/>
                <w:sz w:val="22"/>
                <w:szCs w:val="22"/>
              </w:rPr>
              <w:t xml:space="preserve"> </w:t>
            </w:r>
            <w:r w:rsidRPr="00101BCC">
              <w:rPr>
                <w:rFonts w:ascii="Calibri" w:hAnsi="Calibri" w:cs="Calibri"/>
                <w:sz w:val="22"/>
                <w:szCs w:val="22"/>
              </w:rPr>
              <w:t>оборудование</w:t>
            </w:r>
            <w:r w:rsidRPr="00101BCC">
              <w:rPr>
                <w:rFonts w:ascii="Arial Armenian" w:hAnsi="Arial Armenian" w:cs="Arial"/>
                <w:sz w:val="22"/>
                <w:szCs w:val="22"/>
              </w:rPr>
              <w:t xml:space="preserve"> Monkay Bar H-011</w:t>
            </w:r>
          </w:p>
        </w:tc>
        <w:tc>
          <w:tcPr>
            <w:tcW w:w="1278" w:type="dxa"/>
            <w:tcBorders>
              <w:top w:val="nil"/>
              <w:left w:val="nil"/>
              <w:bottom w:val="single" w:sz="4" w:space="0" w:color="auto"/>
              <w:right w:val="single" w:sz="4" w:space="0" w:color="auto"/>
            </w:tcBorders>
            <w:vAlign w:val="center"/>
            <w:hideMark/>
          </w:tcPr>
          <w:p w14:paraId="5D98B55A"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հատ</w:t>
            </w:r>
            <w:r w:rsidRPr="00101BCC">
              <w:rPr>
                <w:rFonts w:ascii="Arial Armenian" w:hAnsi="Arial Armenian" w:cs="Arial"/>
                <w:sz w:val="22"/>
                <w:szCs w:val="22"/>
              </w:rPr>
              <w:t xml:space="preserve"> </w:t>
            </w:r>
            <w:r w:rsidRPr="00101BCC">
              <w:rPr>
                <w:rFonts w:ascii="Calibri" w:hAnsi="Calibri" w:cs="Calibri"/>
                <w:sz w:val="22"/>
                <w:szCs w:val="22"/>
              </w:rPr>
              <w:t>штука</w:t>
            </w:r>
          </w:p>
        </w:tc>
        <w:tc>
          <w:tcPr>
            <w:tcW w:w="1517" w:type="dxa"/>
            <w:tcBorders>
              <w:top w:val="nil"/>
              <w:left w:val="nil"/>
              <w:bottom w:val="single" w:sz="4" w:space="0" w:color="auto"/>
              <w:right w:val="single" w:sz="4" w:space="0" w:color="auto"/>
            </w:tcBorders>
            <w:noWrap/>
            <w:vAlign w:val="center"/>
            <w:hideMark/>
          </w:tcPr>
          <w:p w14:paraId="4672237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w:t>
            </w:r>
          </w:p>
        </w:tc>
        <w:tc>
          <w:tcPr>
            <w:tcW w:w="1418" w:type="dxa"/>
            <w:tcBorders>
              <w:top w:val="nil"/>
              <w:left w:val="nil"/>
              <w:bottom w:val="single" w:sz="4" w:space="0" w:color="auto"/>
              <w:right w:val="single" w:sz="4" w:space="0" w:color="auto"/>
            </w:tcBorders>
            <w:noWrap/>
            <w:vAlign w:val="center"/>
            <w:hideMark/>
          </w:tcPr>
          <w:p w14:paraId="23C6BFE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669.45</w:t>
            </w:r>
          </w:p>
        </w:tc>
        <w:tc>
          <w:tcPr>
            <w:tcW w:w="1847" w:type="dxa"/>
            <w:tcBorders>
              <w:top w:val="nil"/>
              <w:left w:val="nil"/>
              <w:bottom w:val="single" w:sz="4" w:space="0" w:color="auto"/>
              <w:right w:val="single" w:sz="4" w:space="0" w:color="auto"/>
            </w:tcBorders>
            <w:vAlign w:val="center"/>
            <w:hideMark/>
          </w:tcPr>
          <w:p w14:paraId="1ABBF10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669.450</w:t>
            </w:r>
          </w:p>
        </w:tc>
        <w:tc>
          <w:tcPr>
            <w:tcW w:w="222" w:type="dxa"/>
            <w:vAlign w:val="center"/>
            <w:hideMark/>
          </w:tcPr>
          <w:p w14:paraId="371B8984" w14:textId="77777777" w:rsidR="00402A13" w:rsidRPr="00101BCC" w:rsidRDefault="00402A13" w:rsidP="00BF48F5">
            <w:pPr>
              <w:rPr>
                <w:sz w:val="20"/>
                <w:szCs w:val="20"/>
              </w:rPr>
            </w:pPr>
          </w:p>
        </w:tc>
      </w:tr>
      <w:tr w:rsidR="00402A13" w:rsidRPr="00101BCC" w14:paraId="0ABD3AD5" w14:textId="77777777" w:rsidTr="00BF48F5">
        <w:trPr>
          <w:trHeight w:val="285"/>
        </w:trPr>
        <w:tc>
          <w:tcPr>
            <w:tcW w:w="738" w:type="dxa"/>
            <w:tcBorders>
              <w:top w:val="single" w:sz="4" w:space="0" w:color="auto"/>
              <w:left w:val="single" w:sz="4" w:space="0" w:color="auto"/>
              <w:bottom w:val="nil"/>
              <w:right w:val="single" w:sz="4" w:space="0" w:color="auto"/>
            </w:tcBorders>
            <w:noWrap/>
            <w:vAlign w:val="center"/>
            <w:hideMark/>
          </w:tcPr>
          <w:p w14:paraId="1DE5E8F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lastRenderedPageBreak/>
              <w:t>4</w:t>
            </w:r>
          </w:p>
        </w:tc>
        <w:tc>
          <w:tcPr>
            <w:tcW w:w="1317" w:type="dxa"/>
            <w:tcBorders>
              <w:top w:val="single" w:sz="4" w:space="0" w:color="auto"/>
              <w:left w:val="nil"/>
              <w:bottom w:val="nil"/>
              <w:right w:val="single" w:sz="4" w:space="0" w:color="auto"/>
            </w:tcBorders>
            <w:vAlign w:val="center"/>
            <w:hideMark/>
          </w:tcPr>
          <w:p w14:paraId="1826FD30"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Շուկա</w:t>
            </w:r>
          </w:p>
        </w:tc>
        <w:tc>
          <w:tcPr>
            <w:tcW w:w="2865" w:type="dxa"/>
            <w:tcBorders>
              <w:top w:val="single" w:sz="4" w:space="0" w:color="auto"/>
              <w:left w:val="nil"/>
              <w:bottom w:val="nil"/>
              <w:right w:val="single" w:sz="4" w:space="0" w:color="auto"/>
            </w:tcBorders>
            <w:vAlign w:val="center"/>
            <w:hideMark/>
          </w:tcPr>
          <w:p w14:paraId="2ACBC96B" w14:textId="77777777" w:rsidR="00402A13" w:rsidRPr="00101BCC" w:rsidRDefault="00402A13" w:rsidP="00BF48F5">
            <w:pPr>
              <w:rPr>
                <w:rFonts w:ascii="Arial Armenian" w:hAnsi="Arial Armenian" w:cs="Arial"/>
                <w:sz w:val="22"/>
                <w:szCs w:val="22"/>
              </w:rPr>
            </w:pPr>
            <w:r w:rsidRPr="00101BCC">
              <w:rPr>
                <w:rFonts w:ascii="Calibri" w:hAnsi="Calibri" w:cs="Calibri"/>
                <w:sz w:val="22"/>
                <w:szCs w:val="22"/>
              </w:rPr>
              <w:t>Теневой</w:t>
            </w:r>
            <w:r w:rsidRPr="00101BCC">
              <w:rPr>
                <w:rFonts w:ascii="Arial Armenian" w:hAnsi="Arial Armenian" w:cs="Arial"/>
                <w:sz w:val="22"/>
                <w:szCs w:val="22"/>
              </w:rPr>
              <w:t xml:space="preserve"> </w:t>
            </w:r>
            <w:r w:rsidRPr="00101BCC">
              <w:rPr>
                <w:rFonts w:ascii="Calibri" w:hAnsi="Calibri" w:cs="Calibri"/>
                <w:sz w:val="22"/>
                <w:szCs w:val="22"/>
              </w:rPr>
              <w:t>навес</w:t>
            </w:r>
            <w:r w:rsidRPr="00101BCC">
              <w:rPr>
                <w:rFonts w:ascii="Arial Armenian" w:hAnsi="Arial Armenian" w:cs="Arial"/>
                <w:sz w:val="22"/>
                <w:szCs w:val="22"/>
              </w:rPr>
              <w:t>-1</w:t>
            </w:r>
          </w:p>
        </w:tc>
        <w:tc>
          <w:tcPr>
            <w:tcW w:w="1278" w:type="dxa"/>
            <w:tcBorders>
              <w:top w:val="nil"/>
              <w:left w:val="nil"/>
              <w:bottom w:val="single" w:sz="4" w:space="0" w:color="auto"/>
              <w:right w:val="single" w:sz="4" w:space="0" w:color="auto"/>
            </w:tcBorders>
            <w:vAlign w:val="center"/>
            <w:hideMark/>
          </w:tcPr>
          <w:p w14:paraId="66FAE370"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հատ</w:t>
            </w:r>
            <w:r w:rsidRPr="00101BCC">
              <w:rPr>
                <w:rFonts w:ascii="Arial Armenian" w:hAnsi="Arial Armenian" w:cs="Arial"/>
                <w:sz w:val="22"/>
                <w:szCs w:val="22"/>
              </w:rPr>
              <w:t xml:space="preserve"> </w:t>
            </w:r>
            <w:r w:rsidRPr="00101BCC">
              <w:rPr>
                <w:rFonts w:ascii="Calibri" w:hAnsi="Calibri" w:cs="Calibri"/>
                <w:sz w:val="22"/>
                <w:szCs w:val="22"/>
              </w:rPr>
              <w:t>штука</w:t>
            </w:r>
          </w:p>
        </w:tc>
        <w:tc>
          <w:tcPr>
            <w:tcW w:w="1517" w:type="dxa"/>
            <w:tcBorders>
              <w:top w:val="nil"/>
              <w:left w:val="nil"/>
              <w:bottom w:val="single" w:sz="4" w:space="0" w:color="auto"/>
              <w:right w:val="single" w:sz="4" w:space="0" w:color="auto"/>
            </w:tcBorders>
            <w:noWrap/>
            <w:vAlign w:val="center"/>
            <w:hideMark/>
          </w:tcPr>
          <w:p w14:paraId="41F42A2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w:t>
            </w:r>
          </w:p>
        </w:tc>
        <w:tc>
          <w:tcPr>
            <w:tcW w:w="1418" w:type="dxa"/>
            <w:tcBorders>
              <w:top w:val="nil"/>
              <w:left w:val="nil"/>
              <w:bottom w:val="single" w:sz="4" w:space="0" w:color="auto"/>
              <w:right w:val="single" w:sz="4" w:space="0" w:color="auto"/>
            </w:tcBorders>
            <w:noWrap/>
            <w:vAlign w:val="center"/>
            <w:hideMark/>
          </w:tcPr>
          <w:p w14:paraId="4F02450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707.66</w:t>
            </w:r>
          </w:p>
        </w:tc>
        <w:tc>
          <w:tcPr>
            <w:tcW w:w="1847" w:type="dxa"/>
            <w:tcBorders>
              <w:top w:val="nil"/>
              <w:left w:val="nil"/>
              <w:bottom w:val="single" w:sz="4" w:space="0" w:color="auto"/>
              <w:right w:val="single" w:sz="4" w:space="0" w:color="auto"/>
            </w:tcBorders>
            <w:vAlign w:val="center"/>
            <w:hideMark/>
          </w:tcPr>
          <w:p w14:paraId="251E169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707.660</w:t>
            </w:r>
          </w:p>
        </w:tc>
        <w:tc>
          <w:tcPr>
            <w:tcW w:w="222" w:type="dxa"/>
            <w:vAlign w:val="center"/>
            <w:hideMark/>
          </w:tcPr>
          <w:p w14:paraId="0E55C041" w14:textId="77777777" w:rsidR="00402A13" w:rsidRPr="00101BCC" w:rsidRDefault="00402A13" w:rsidP="00BF48F5">
            <w:pPr>
              <w:rPr>
                <w:sz w:val="20"/>
                <w:szCs w:val="20"/>
              </w:rPr>
            </w:pPr>
          </w:p>
        </w:tc>
      </w:tr>
      <w:tr w:rsidR="00402A13" w:rsidRPr="00101BCC" w14:paraId="037FCACA" w14:textId="77777777" w:rsidTr="00BF48F5">
        <w:trPr>
          <w:trHeight w:val="285"/>
        </w:trPr>
        <w:tc>
          <w:tcPr>
            <w:tcW w:w="738" w:type="dxa"/>
            <w:tcBorders>
              <w:top w:val="single" w:sz="4" w:space="0" w:color="auto"/>
              <w:left w:val="single" w:sz="4" w:space="0" w:color="auto"/>
              <w:bottom w:val="nil"/>
              <w:right w:val="single" w:sz="4" w:space="0" w:color="auto"/>
            </w:tcBorders>
            <w:noWrap/>
            <w:vAlign w:val="center"/>
            <w:hideMark/>
          </w:tcPr>
          <w:p w14:paraId="1886C03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w:t>
            </w:r>
          </w:p>
        </w:tc>
        <w:tc>
          <w:tcPr>
            <w:tcW w:w="1317" w:type="dxa"/>
            <w:tcBorders>
              <w:top w:val="single" w:sz="4" w:space="0" w:color="auto"/>
              <w:left w:val="nil"/>
              <w:bottom w:val="nil"/>
              <w:right w:val="single" w:sz="4" w:space="0" w:color="auto"/>
            </w:tcBorders>
            <w:vAlign w:val="center"/>
            <w:hideMark/>
          </w:tcPr>
          <w:p w14:paraId="0488D8B9"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Շուկա</w:t>
            </w:r>
          </w:p>
        </w:tc>
        <w:tc>
          <w:tcPr>
            <w:tcW w:w="2865" w:type="dxa"/>
            <w:tcBorders>
              <w:top w:val="single" w:sz="4" w:space="0" w:color="auto"/>
              <w:left w:val="nil"/>
              <w:bottom w:val="nil"/>
              <w:right w:val="single" w:sz="4" w:space="0" w:color="auto"/>
            </w:tcBorders>
            <w:vAlign w:val="center"/>
            <w:hideMark/>
          </w:tcPr>
          <w:p w14:paraId="10EEE36A"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Աղբարկղ</w:t>
            </w:r>
          </w:p>
        </w:tc>
        <w:tc>
          <w:tcPr>
            <w:tcW w:w="1278" w:type="dxa"/>
            <w:tcBorders>
              <w:top w:val="nil"/>
              <w:left w:val="nil"/>
              <w:bottom w:val="single" w:sz="4" w:space="0" w:color="auto"/>
              <w:right w:val="single" w:sz="4" w:space="0" w:color="auto"/>
            </w:tcBorders>
            <w:vAlign w:val="center"/>
            <w:hideMark/>
          </w:tcPr>
          <w:p w14:paraId="37970172"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հատ</w:t>
            </w:r>
            <w:r w:rsidRPr="00101BCC">
              <w:rPr>
                <w:rFonts w:ascii="Arial Armenian" w:hAnsi="Arial Armenian" w:cs="Arial"/>
                <w:sz w:val="22"/>
                <w:szCs w:val="22"/>
              </w:rPr>
              <w:t xml:space="preserve"> </w:t>
            </w:r>
            <w:r w:rsidRPr="00101BCC">
              <w:rPr>
                <w:rFonts w:ascii="Calibri" w:hAnsi="Calibri" w:cs="Calibri"/>
                <w:sz w:val="22"/>
                <w:szCs w:val="22"/>
              </w:rPr>
              <w:t>штука</w:t>
            </w:r>
          </w:p>
        </w:tc>
        <w:tc>
          <w:tcPr>
            <w:tcW w:w="1517" w:type="dxa"/>
            <w:tcBorders>
              <w:top w:val="nil"/>
              <w:left w:val="nil"/>
              <w:bottom w:val="single" w:sz="4" w:space="0" w:color="auto"/>
              <w:right w:val="single" w:sz="4" w:space="0" w:color="auto"/>
            </w:tcBorders>
            <w:noWrap/>
            <w:vAlign w:val="center"/>
            <w:hideMark/>
          </w:tcPr>
          <w:p w14:paraId="371F452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w:t>
            </w:r>
          </w:p>
        </w:tc>
        <w:tc>
          <w:tcPr>
            <w:tcW w:w="1418" w:type="dxa"/>
            <w:tcBorders>
              <w:top w:val="nil"/>
              <w:left w:val="nil"/>
              <w:bottom w:val="single" w:sz="4" w:space="0" w:color="auto"/>
              <w:right w:val="single" w:sz="4" w:space="0" w:color="auto"/>
            </w:tcBorders>
            <w:noWrap/>
            <w:vAlign w:val="center"/>
            <w:hideMark/>
          </w:tcPr>
          <w:p w14:paraId="45AC179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332.60</w:t>
            </w:r>
          </w:p>
        </w:tc>
        <w:tc>
          <w:tcPr>
            <w:tcW w:w="1847" w:type="dxa"/>
            <w:tcBorders>
              <w:top w:val="nil"/>
              <w:left w:val="nil"/>
              <w:bottom w:val="single" w:sz="4" w:space="0" w:color="auto"/>
              <w:right w:val="single" w:sz="4" w:space="0" w:color="auto"/>
            </w:tcBorders>
            <w:vAlign w:val="center"/>
            <w:hideMark/>
          </w:tcPr>
          <w:p w14:paraId="76111D4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1663.000</w:t>
            </w:r>
          </w:p>
        </w:tc>
        <w:tc>
          <w:tcPr>
            <w:tcW w:w="222" w:type="dxa"/>
            <w:vAlign w:val="center"/>
            <w:hideMark/>
          </w:tcPr>
          <w:p w14:paraId="099DBD9C" w14:textId="77777777" w:rsidR="00402A13" w:rsidRPr="00101BCC" w:rsidRDefault="00402A13" w:rsidP="00BF48F5">
            <w:pPr>
              <w:rPr>
                <w:sz w:val="20"/>
                <w:szCs w:val="20"/>
              </w:rPr>
            </w:pPr>
          </w:p>
        </w:tc>
      </w:tr>
      <w:tr w:rsidR="00402A13" w:rsidRPr="00101BCC" w14:paraId="2D319EC2" w14:textId="77777777" w:rsidTr="00BF48F5">
        <w:trPr>
          <w:trHeight w:val="285"/>
        </w:trPr>
        <w:tc>
          <w:tcPr>
            <w:tcW w:w="738" w:type="dxa"/>
            <w:tcBorders>
              <w:top w:val="single" w:sz="4" w:space="0" w:color="auto"/>
              <w:left w:val="single" w:sz="4" w:space="0" w:color="auto"/>
              <w:bottom w:val="nil"/>
              <w:right w:val="single" w:sz="4" w:space="0" w:color="auto"/>
            </w:tcBorders>
            <w:noWrap/>
            <w:vAlign w:val="center"/>
            <w:hideMark/>
          </w:tcPr>
          <w:p w14:paraId="589354F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10</w:t>
            </w:r>
          </w:p>
        </w:tc>
        <w:tc>
          <w:tcPr>
            <w:tcW w:w="1317" w:type="dxa"/>
            <w:tcBorders>
              <w:top w:val="single" w:sz="4" w:space="0" w:color="auto"/>
              <w:left w:val="nil"/>
              <w:bottom w:val="nil"/>
              <w:right w:val="single" w:sz="4" w:space="0" w:color="auto"/>
            </w:tcBorders>
            <w:vAlign w:val="center"/>
            <w:hideMark/>
          </w:tcPr>
          <w:p w14:paraId="272E65D0"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Շուկա</w:t>
            </w:r>
          </w:p>
        </w:tc>
        <w:tc>
          <w:tcPr>
            <w:tcW w:w="2865" w:type="dxa"/>
            <w:tcBorders>
              <w:top w:val="single" w:sz="4" w:space="0" w:color="auto"/>
              <w:left w:val="nil"/>
              <w:bottom w:val="nil"/>
              <w:right w:val="single" w:sz="4" w:space="0" w:color="auto"/>
            </w:tcBorders>
            <w:vAlign w:val="center"/>
            <w:hideMark/>
          </w:tcPr>
          <w:p w14:paraId="3A04A23F"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Նաստարան</w:t>
            </w:r>
          </w:p>
        </w:tc>
        <w:tc>
          <w:tcPr>
            <w:tcW w:w="1278" w:type="dxa"/>
            <w:tcBorders>
              <w:top w:val="nil"/>
              <w:left w:val="nil"/>
              <w:bottom w:val="single" w:sz="4" w:space="0" w:color="auto"/>
              <w:right w:val="single" w:sz="4" w:space="0" w:color="auto"/>
            </w:tcBorders>
            <w:vAlign w:val="center"/>
            <w:hideMark/>
          </w:tcPr>
          <w:p w14:paraId="5ED121E0"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հատ</w:t>
            </w:r>
            <w:r w:rsidRPr="00101BCC">
              <w:rPr>
                <w:rFonts w:ascii="Arial Armenian" w:hAnsi="Arial Armenian" w:cs="Arial"/>
                <w:sz w:val="22"/>
                <w:szCs w:val="22"/>
              </w:rPr>
              <w:t xml:space="preserve"> </w:t>
            </w:r>
            <w:r w:rsidRPr="00101BCC">
              <w:rPr>
                <w:rFonts w:ascii="Calibri" w:hAnsi="Calibri" w:cs="Calibri"/>
                <w:sz w:val="22"/>
                <w:szCs w:val="22"/>
              </w:rPr>
              <w:t>штука</w:t>
            </w:r>
          </w:p>
        </w:tc>
        <w:tc>
          <w:tcPr>
            <w:tcW w:w="1517" w:type="dxa"/>
            <w:tcBorders>
              <w:top w:val="nil"/>
              <w:left w:val="nil"/>
              <w:bottom w:val="single" w:sz="4" w:space="0" w:color="auto"/>
              <w:right w:val="single" w:sz="4" w:space="0" w:color="auto"/>
            </w:tcBorders>
            <w:noWrap/>
            <w:vAlign w:val="center"/>
            <w:hideMark/>
          </w:tcPr>
          <w:p w14:paraId="180D8A2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w:t>
            </w:r>
          </w:p>
        </w:tc>
        <w:tc>
          <w:tcPr>
            <w:tcW w:w="1418" w:type="dxa"/>
            <w:tcBorders>
              <w:top w:val="nil"/>
              <w:left w:val="nil"/>
              <w:bottom w:val="single" w:sz="4" w:space="0" w:color="auto"/>
              <w:right w:val="single" w:sz="4" w:space="0" w:color="auto"/>
            </w:tcBorders>
            <w:noWrap/>
            <w:vAlign w:val="center"/>
            <w:hideMark/>
          </w:tcPr>
          <w:p w14:paraId="5A79FD1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174.56</w:t>
            </w:r>
          </w:p>
        </w:tc>
        <w:tc>
          <w:tcPr>
            <w:tcW w:w="1847" w:type="dxa"/>
            <w:tcBorders>
              <w:top w:val="nil"/>
              <w:left w:val="nil"/>
              <w:bottom w:val="single" w:sz="4" w:space="0" w:color="auto"/>
              <w:right w:val="single" w:sz="4" w:space="0" w:color="auto"/>
            </w:tcBorders>
            <w:vAlign w:val="center"/>
            <w:hideMark/>
          </w:tcPr>
          <w:p w14:paraId="14EE5B8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872.800</w:t>
            </w:r>
          </w:p>
        </w:tc>
        <w:tc>
          <w:tcPr>
            <w:tcW w:w="222" w:type="dxa"/>
            <w:vAlign w:val="center"/>
            <w:hideMark/>
          </w:tcPr>
          <w:p w14:paraId="173A2888" w14:textId="77777777" w:rsidR="00402A13" w:rsidRPr="00101BCC" w:rsidRDefault="00402A13" w:rsidP="00BF48F5">
            <w:pPr>
              <w:rPr>
                <w:sz w:val="20"/>
                <w:szCs w:val="20"/>
              </w:rPr>
            </w:pPr>
          </w:p>
        </w:tc>
      </w:tr>
      <w:tr w:rsidR="00402A13" w:rsidRPr="00101BCC" w14:paraId="6E2B16E9" w14:textId="77777777" w:rsidTr="00BF48F5">
        <w:trPr>
          <w:trHeight w:val="285"/>
        </w:trPr>
        <w:tc>
          <w:tcPr>
            <w:tcW w:w="738" w:type="dxa"/>
            <w:tcBorders>
              <w:top w:val="single" w:sz="4" w:space="0" w:color="auto"/>
              <w:left w:val="single" w:sz="4" w:space="0" w:color="auto"/>
              <w:bottom w:val="nil"/>
              <w:right w:val="single" w:sz="4" w:space="0" w:color="auto"/>
            </w:tcBorders>
            <w:noWrap/>
            <w:vAlign w:val="center"/>
            <w:hideMark/>
          </w:tcPr>
          <w:p w14:paraId="63A4388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w:t>
            </w:r>
          </w:p>
        </w:tc>
        <w:tc>
          <w:tcPr>
            <w:tcW w:w="1317" w:type="dxa"/>
            <w:tcBorders>
              <w:top w:val="single" w:sz="4" w:space="0" w:color="auto"/>
              <w:left w:val="nil"/>
              <w:bottom w:val="nil"/>
              <w:right w:val="single" w:sz="4" w:space="0" w:color="auto"/>
            </w:tcBorders>
            <w:vAlign w:val="center"/>
            <w:hideMark/>
          </w:tcPr>
          <w:p w14:paraId="2E19EB96"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Շուկա</w:t>
            </w:r>
          </w:p>
        </w:tc>
        <w:tc>
          <w:tcPr>
            <w:tcW w:w="2865" w:type="dxa"/>
            <w:tcBorders>
              <w:top w:val="single" w:sz="4" w:space="0" w:color="auto"/>
              <w:left w:val="nil"/>
              <w:bottom w:val="nil"/>
              <w:right w:val="single" w:sz="4" w:space="0" w:color="auto"/>
            </w:tcBorders>
            <w:vAlign w:val="center"/>
            <w:hideMark/>
          </w:tcPr>
          <w:p w14:paraId="336FB116"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Սեղան</w:t>
            </w:r>
            <w:r w:rsidRPr="00101BCC">
              <w:rPr>
                <w:rFonts w:ascii="Arial Armenian" w:hAnsi="Arial Armenian" w:cs="Arial"/>
                <w:sz w:val="22"/>
                <w:szCs w:val="22"/>
              </w:rPr>
              <w:t xml:space="preserve"> 3</w:t>
            </w:r>
            <w:r w:rsidRPr="00101BCC">
              <w:rPr>
                <w:rFonts w:ascii="Sylfaen" w:hAnsi="Sylfaen" w:cs="Sylfaen"/>
                <w:sz w:val="22"/>
                <w:szCs w:val="22"/>
              </w:rPr>
              <w:t>մ</w:t>
            </w:r>
          </w:p>
        </w:tc>
        <w:tc>
          <w:tcPr>
            <w:tcW w:w="1278" w:type="dxa"/>
            <w:tcBorders>
              <w:top w:val="nil"/>
              <w:left w:val="nil"/>
              <w:bottom w:val="single" w:sz="4" w:space="0" w:color="auto"/>
              <w:right w:val="single" w:sz="4" w:space="0" w:color="auto"/>
            </w:tcBorders>
            <w:vAlign w:val="center"/>
            <w:hideMark/>
          </w:tcPr>
          <w:p w14:paraId="5EE9596E"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հատ</w:t>
            </w:r>
            <w:r w:rsidRPr="00101BCC">
              <w:rPr>
                <w:rFonts w:ascii="Arial Armenian" w:hAnsi="Arial Armenian" w:cs="Arial"/>
                <w:sz w:val="22"/>
                <w:szCs w:val="22"/>
              </w:rPr>
              <w:t xml:space="preserve"> </w:t>
            </w:r>
            <w:r w:rsidRPr="00101BCC">
              <w:rPr>
                <w:rFonts w:ascii="Calibri" w:hAnsi="Calibri" w:cs="Calibri"/>
                <w:sz w:val="22"/>
                <w:szCs w:val="22"/>
              </w:rPr>
              <w:t>штука</w:t>
            </w:r>
          </w:p>
        </w:tc>
        <w:tc>
          <w:tcPr>
            <w:tcW w:w="1517" w:type="dxa"/>
            <w:tcBorders>
              <w:top w:val="nil"/>
              <w:left w:val="nil"/>
              <w:bottom w:val="single" w:sz="4" w:space="0" w:color="auto"/>
              <w:right w:val="single" w:sz="4" w:space="0" w:color="auto"/>
            </w:tcBorders>
            <w:noWrap/>
            <w:vAlign w:val="center"/>
            <w:hideMark/>
          </w:tcPr>
          <w:p w14:paraId="3918B2E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w:t>
            </w:r>
          </w:p>
        </w:tc>
        <w:tc>
          <w:tcPr>
            <w:tcW w:w="1418" w:type="dxa"/>
            <w:tcBorders>
              <w:top w:val="nil"/>
              <w:left w:val="nil"/>
              <w:bottom w:val="single" w:sz="4" w:space="0" w:color="auto"/>
              <w:right w:val="single" w:sz="4" w:space="0" w:color="auto"/>
            </w:tcBorders>
            <w:noWrap/>
            <w:vAlign w:val="center"/>
            <w:hideMark/>
          </w:tcPr>
          <w:p w14:paraId="0393BE2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232.11</w:t>
            </w:r>
          </w:p>
        </w:tc>
        <w:tc>
          <w:tcPr>
            <w:tcW w:w="1847" w:type="dxa"/>
            <w:tcBorders>
              <w:top w:val="nil"/>
              <w:left w:val="nil"/>
              <w:bottom w:val="single" w:sz="4" w:space="0" w:color="auto"/>
              <w:right w:val="single" w:sz="4" w:space="0" w:color="auto"/>
            </w:tcBorders>
            <w:vAlign w:val="center"/>
            <w:hideMark/>
          </w:tcPr>
          <w:p w14:paraId="55F3AD0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232.110</w:t>
            </w:r>
          </w:p>
        </w:tc>
        <w:tc>
          <w:tcPr>
            <w:tcW w:w="222" w:type="dxa"/>
            <w:vAlign w:val="center"/>
            <w:hideMark/>
          </w:tcPr>
          <w:p w14:paraId="00418F82" w14:textId="77777777" w:rsidR="00402A13" w:rsidRPr="00101BCC" w:rsidRDefault="00402A13" w:rsidP="00BF48F5">
            <w:pPr>
              <w:rPr>
                <w:sz w:val="20"/>
                <w:szCs w:val="20"/>
              </w:rPr>
            </w:pPr>
          </w:p>
        </w:tc>
      </w:tr>
      <w:tr w:rsidR="00402A13" w:rsidRPr="00101BCC" w14:paraId="030B566C" w14:textId="77777777" w:rsidTr="00BF48F5">
        <w:trPr>
          <w:trHeight w:val="285"/>
        </w:trPr>
        <w:tc>
          <w:tcPr>
            <w:tcW w:w="738" w:type="dxa"/>
            <w:tcBorders>
              <w:top w:val="single" w:sz="4" w:space="0" w:color="auto"/>
              <w:left w:val="single" w:sz="4" w:space="0" w:color="auto"/>
              <w:bottom w:val="nil"/>
              <w:right w:val="single" w:sz="4" w:space="0" w:color="auto"/>
            </w:tcBorders>
            <w:noWrap/>
            <w:vAlign w:val="center"/>
            <w:hideMark/>
          </w:tcPr>
          <w:p w14:paraId="061ADAB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12</w:t>
            </w:r>
          </w:p>
        </w:tc>
        <w:tc>
          <w:tcPr>
            <w:tcW w:w="1317" w:type="dxa"/>
            <w:tcBorders>
              <w:top w:val="single" w:sz="4" w:space="0" w:color="auto"/>
              <w:left w:val="nil"/>
              <w:bottom w:val="nil"/>
              <w:right w:val="single" w:sz="4" w:space="0" w:color="auto"/>
            </w:tcBorders>
            <w:vAlign w:val="center"/>
            <w:hideMark/>
          </w:tcPr>
          <w:p w14:paraId="4F446555"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Շուկա</w:t>
            </w:r>
          </w:p>
        </w:tc>
        <w:tc>
          <w:tcPr>
            <w:tcW w:w="2865" w:type="dxa"/>
            <w:tcBorders>
              <w:top w:val="single" w:sz="4" w:space="0" w:color="auto"/>
              <w:left w:val="nil"/>
              <w:bottom w:val="nil"/>
              <w:right w:val="single" w:sz="4" w:space="0" w:color="auto"/>
            </w:tcBorders>
            <w:vAlign w:val="center"/>
            <w:hideMark/>
          </w:tcPr>
          <w:p w14:paraId="0DF04E17"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Սեղան</w:t>
            </w:r>
            <w:r w:rsidRPr="00101BCC">
              <w:rPr>
                <w:rFonts w:ascii="Arial Armenian" w:hAnsi="Arial Armenian" w:cs="Arial"/>
                <w:sz w:val="22"/>
                <w:szCs w:val="22"/>
              </w:rPr>
              <w:t xml:space="preserve"> 1,5</w:t>
            </w:r>
            <w:r w:rsidRPr="00101BCC">
              <w:rPr>
                <w:rFonts w:ascii="Sylfaen" w:hAnsi="Sylfaen" w:cs="Sylfaen"/>
                <w:sz w:val="22"/>
                <w:szCs w:val="22"/>
              </w:rPr>
              <w:t>մ</w:t>
            </w:r>
          </w:p>
        </w:tc>
        <w:tc>
          <w:tcPr>
            <w:tcW w:w="1278" w:type="dxa"/>
            <w:tcBorders>
              <w:top w:val="nil"/>
              <w:left w:val="nil"/>
              <w:bottom w:val="single" w:sz="4" w:space="0" w:color="auto"/>
              <w:right w:val="single" w:sz="4" w:space="0" w:color="auto"/>
            </w:tcBorders>
            <w:vAlign w:val="center"/>
            <w:hideMark/>
          </w:tcPr>
          <w:p w14:paraId="56F08486"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հատ</w:t>
            </w:r>
            <w:r w:rsidRPr="00101BCC">
              <w:rPr>
                <w:rFonts w:ascii="Arial Armenian" w:hAnsi="Arial Armenian" w:cs="Arial"/>
                <w:sz w:val="22"/>
                <w:szCs w:val="22"/>
              </w:rPr>
              <w:t xml:space="preserve"> </w:t>
            </w:r>
            <w:r w:rsidRPr="00101BCC">
              <w:rPr>
                <w:rFonts w:ascii="Calibri" w:hAnsi="Calibri" w:cs="Calibri"/>
                <w:sz w:val="22"/>
                <w:szCs w:val="22"/>
              </w:rPr>
              <w:t>штука</w:t>
            </w:r>
          </w:p>
        </w:tc>
        <w:tc>
          <w:tcPr>
            <w:tcW w:w="1517" w:type="dxa"/>
            <w:tcBorders>
              <w:top w:val="nil"/>
              <w:left w:val="nil"/>
              <w:bottom w:val="single" w:sz="4" w:space="0" w:color="auto"/>
              <w:right w:val="single" w:sz="4" w:space="0" w:color="auto"/>
            </w:tcBorders>
            <w:noWrap/>
            <w:vAlign w:val="center"/>
            <w:hideMark/>
          </w:tcPr>
          <w:p w14:paraId="6418DD0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w:t>
            </w:r>
          </w:p>
        </w:tc>
        <w:tc>
          <w:tcPr>
            <w:tcW w:w="1418" w:type="dxa"/>
            <w:tcBorders>
              <w:top w:val="nil"/>
              <w:left w:val="nil"/>
              <w:bottom w:val="single" w:sz="4" w:space="0" w:color="auto"/>
              <w:right w:val="single" w:sz="4" w:space="0" w:color="auto"/>
            </w:tcBorders>
            <w:noWrap/>
            <w:vAlign w:val="center"/>
            <w:hideMark/>
          </w:tcPr>
          <w:p w14:paraId="28E5036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176.91</w:t>
            </w:r>
          </w:p>
        </w:tc>
        <w:tc>
          <w:tcPr>
            <w:tcW w:w="1847" w:type="dxa"/>
            <w:tcBorders>
              <w:top w:val="nil"/>
              <w:left w:val="nil"/>
              <w:bottom w:val="single" w:sz="4" w:space="0" w:color="auto"/>
              <w:right w:val="single" w:sz="4" w:space="0" w:color="auto"/>
            </w:tcBorders>
            <w:vAlign w:val="center"/>
            <w:hideMark/>
          </w:tcPr>
          <w:p w14:paraId="74C1664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707.640</w:t>
            </w:r>
          </w:p>
        </w:tc>
        <w:tc>
          <w:tcPr>
            <w:tcW w:w="222" w:type="dxa"/>
            <w:vAlign w:val="center"/>
            <w:hideMark/>
          </w:tcPr>
          <w:p w14:paraId="3A7DB166" w14:textId="77777777" w:rsidR="00402A13" w:rsidRPr="00101BCC" w:rsidRDefault="00402A13" w:rsidP="00BF48F5">
            <w:pPr>
              <w:rPr>
                <w:sz w:val="20"/>
                <w:szCs w:val="20"/>
              </w:rPr>
            </w:pPr>
          </w:p>
        </w:tc>
      </w:tr>
      <w:tr w:rsidR="00402A13" w:rsidRPr="00101BCC" w14:paraId="26B1CD46" w14:textId="77777777" w:rsidTr="00BF48F5">
        <w:trPr>
          <w:trHeight w:val="570"/>
        </w:trPr>
        <w:tc>
          <w:tcPr>
            <w:tcW w:w="738" w:type="dxa"/>
            <w:tcBorders>
              <w:top w:val="single" w:sz="4" w:space="0" w:color="auto"/>
              <w:left w:val="single" w:sz="4" w:space="0" w:color="auto"/>
              <w:bottom w:val="nil"/>
              <w:right w:val="single" w:sz="4" w:space="0" w:color="auto"/>
            </w:tcBorders>
            <w:noWrap/>
            <w:vAlign w:val="center"/>
            <w:hideMark/>
          </w:tcPr>
          <w:p w14:paraId="64FF21D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13</w:t>
            </w:r>
          </w:p>
        </w:tc>
        <w:tc>
          <w:tcPr>
            <w:tcW w:w="1317" w:type="dxa"/>
            <w:tcBorders>
              <w:top w:val="single" w:sz="4" w:space="0" w:color="auto"/>
              <w:left w:val="nil"/>
              <w:bottom w:val="nil"/>
              <w:right w:val="single" w:sz="4" w:space="0" w:color="auto"/>
            </w:tcBorders>
            <w:vAlign w:val="center"/>
            <w:hideMark/>
          </w:tcPr>
          <w:p w14:paraId="2AC1D5DA"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Շուկա</w:t>
            </w:r>
          </w:p>
        </w:tc>
        <w:tc>
          <w:tcPr>
            <w:tcW w:w="2865" w:type="dxa"/>
            <w:tcBorders>
              <w:top w:val="single" w:sz="4" w:space="0" w:color="auto"/>
              <w:left w:val="nil"/>
              <w:bottom w:val="nil"/>
              <w:right w:val="single" w:sz="4" w:space="0" w:color="auto"/>
            </w:tcBorders>
            <w:vAlign w:val="center"/>
            <w:hideMark/>
          </w:tcPr>
          <w:p w14:paraId="6935E522" w14:textId="77777777" w:rsidR="00402A13" w:rsidRPr="00101BCC" w:rsidRDefault="00402A13" w:rsidP="00BF48F5">
            <w:pPr>
              <w:rPr>
                <w:rFonts w:ascii="Arial Armenian" w:hAnsi="Arial Armenian" w:cs="Arial"/>
                <w:sz w:val="22"/>
                <w:szCs w:val="22"/>
              </w:rPr>
            </w:pPr>
            <w:r w:rsidRPr="00101BCC">
              <w:rPr>
                <w:rFonts w:ascii="Calibri" w:hAnsi="Calibri" w:cs="Calibri"/>
                <w:sz w:val="22"/>
                <w:szCs w:val="22"/>
              </w:rPr>
              <w:t>Болт</w:t>
            </w:r>
            <w:r w:rsidRPr="00101BCC">
              <w:rPr>
                <w:rFonts w:ascii="Arial Armenian" w:hAnsi="Arial Armenian" w:cs="Arial"/>
                <w:sz w:val="22"/>
                <w:szCs w:val="22"/>
              </w:rPr>
              <w:t xml:space="preserve"> </w:t>
            </w:r>
            <w:r w:rsidRPr="00101BCC">
              <w:rPr>
                <w:rFonts w:ascii="Calibri" w:hAnsi="Calibri" w:cs="Calibri"/>
                <w:sz w:val="22"/>
                <w:szCs w:val="22"/>
              </w:rPr>
              <w:t>фундаментный</w:t>
            </w:r>
            <w:r w:rsidRPr="00101BCC">
              <w:rPr>
                <w:rFonts w:ascii="Arial Armenian" w:hAnsi="Arial Armenian" w:cs="Arial"/>
                <w:sz w:val="22"/>
                <w:szCs w:val="22"/>
              </w:rPr>
              <w:t xml:space="preserve"> </w:t>
            </w:r>
            <w:r w:rsidRPr="00101BCC">
              <w:rPr>
                <w:rFonts w:ascii="Calibri" w:hAnsi="Calibri" w:cs="Calibri"/>
                <w:sz w:val="22"/>
                <w:szCs w:val="22"/>
              </w:rPr>
              <w:t>М</w:t>
            </w:r>
            <w:r w:rsidRPr="00101BCC">
              <w:rPr>
                <w:rFonts w:ascii="Arial Armenian" w:hAnsi="Arial Armenian" w:cs="Arial"/>
                <w:sz w:val="22"/>
                <w:szCs w:val="22"/>
              </w:rPr>
              <w:t>12</w:t>
            </w:r>
            <w:r w:rsidRPr="00101BCC">
              <w:rPr>
                <w:rFonts w:ascii="Calibri" w:hAnsi="Calibri" w:cs="Calibri"/>
                <w:sz w:val="22"/>
                <w:szCs w:val="22"/>
              </w:rPr>
              <w:t>х</w:t>
            </w:r>
            <w:r w:rsidRPr="00101BCC">
              <w:rPr>
                <w:rFonts w:ascii="Arial Armenian" w:hAnsi="Arial Armenian" w:cs="Arial"/>
                <w:sz w:val="22"/>
                <w:szCs w:val="22"/>
              </w:rPr>
              <w:t>150</w:t>
            </w:r>
            <w:r w:rsidRPr="00101BCC">
              <w:rPr>
                <w:rFonts w:ascii="Arial Armenian" w:hAnsi="Arial Armenian" w:cs="Arial"/>
                <w:sz w:val="22"/>
                <w:szCs w:val="22"/>
              </w:rPr>
              <w:br/>
            </w:r>
            <w:r w:rsidRPr="00101BCC">
              <w:rPr>
                <w:rFonts w:ascii="Sylfaen" w:hAnsi="Sylfaen" w:cs="Sylfaen"/>
                <w:sz w:val="22"/>
                <w:szCs w:val="22"/>
              </w:rPr>
              <w:t>Գլխամիակցիչ</w:t>
            </w:r>
            <w:r w:rsidRPr="00101BCC">
              <w:rPr>
                <w:rFonts w:ascii="Arial Armenian" w:hAnsi="Arial Armenian" w:cs="Arial"/>
                <w:sz w:val="22"/>
                <w:szCs w:val="22"/>
              </w:rPr>
              <w:t xml:space="preserve"> </w:t>
            </w:r>
            <w:r w:rsidRPr="00101BCC">
              <w:rPr>
                <w:rFonts w:ascii="Sylfaen" w:hAnsi="Sylfaen" w:cs="Sylfaen"/>
                <w:sz w:val="22"/>
                <w:szCs w:val="22"/>
              </w:rPr>
              <w:t>հիմքային</w:t>
            </w:r>
            <w:r w:rsidRPr="00101BCC">
              <w:rPr>
                <w:rFonts w:ascii="Arial Armenian" w:hAnsi="Arial Armenian" w:cs="Arial"/>
                <w:sz w:val="22"/>
                <w:szCs w:val="22"/>
              </w:rPr>
              <w:t xml:space="preserve"> </w:t>
            </w:r>
            <w:r w:rsidRPr="00101BCC">
              <w:rPr>
                <w:rFonts w:ascii="Calibri" w:hAnsi="Calibri" w:cs="Calibri"/>
                <w:sz w:val="22"/>
                <w:szCs w:val="22"/>
              </w:rPr>
              <w:t>М</w:t>
            </w:r>
            <w:r w:rsidRPr="00101BCC">
              <w:rPr>
                <w:rFonts w:ascii="Arial Armenian" w:hAnsi="Arial Armenian" w:cs="Arial"/>
                <w:sz w:val="22"/>
                <w:szCs w:val="22"/>
              </w:rPr>
              <w:t>12</w:t>
            </w:r>
            <w:r w:rsidRPr="00101BCC">
              <w:rPr>
                <w:rFonts w:ascii="Calibri" w:hAnsi="Calibri" w:cs="Calibri"/>
                <w:sz w:val="22"/>
                <w:szCs w:val="22"/>
              </w:rPr>
              <w:t>х</w:t>
            </w:r>
            <w:r w:rsidRPr="00101BCC">
              <w:rPr>
                <w:rFonts w:ascii="Arial Armenian" w:hAnsi="Arial Armenian" w:cs="Arial"/>
                <w:sz w:val="22"/>
                <w:szCs w:val="22"/>
              </w:rPr>
              <w:t>150</w:t>
            </w:r>
          </w:p>
        </w:tc>
        <w:tc>
          <w:tcPr>
            <w:tcW w:w="1278" w:type="dxa"/>
            <w:tcBorders>
              <w:top w:val="nil"/>
              <w:left w:val="nil"/>
              <w:bottom w:val="single" w:sz="4" w:space="0" w:color="auto"/>
              <w:right w:val="single" w:sz="4" w:space="0" w:color="auto"/>
            </w:tcBorders>
            <w:vAlign w:val="center"/>
            <w:hideMark/>
          </w:tcPr>
          <w:p w14:paraId="53A43A7E"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հատ</w:t>
            </w:r>
            <w:r w:rsidRPr="00101BCC">
              <w:rPr>
                <w:rFonts w:ascii="Arial Armenian" w:hAnsi="Arial Armenian" w:cs="Arial"/>
                <w:sz w:val="22"/>
                <w:szCs w:val="22"/>
              </w:rPr>
              <w:t xml:space="preserve"> </w:t>
            </w:r>
            <w:r w:rsidRPr="00101BCC">
              <w:rPr>
                <w:rFonts w:ascii="Calibri" w:hAnsi="Calibri" w:cs="Calibri"/>
                <w:sz w:val="22"/>
                <w:szCs w:val="22"/>
              </w:rPr>
              <w:t>штука</w:t>
            </w:r>
          </w:p>
        </w:tc>
        <w:tc>
          <w:tcPr>
            <w:tcW w:w="1517" w:type="dxa"/>
            <w:tcBorders>
              <w:top w:val="nil"/>
              <w:left w:val="nil"/>
              <w:bottom w:val="single" w:sz="4" w:space="0" w:color="auto"/>
              <w:right w:val="single" w:sz="4" w:space="0" w:color="auto"/>
            </w:tcBorders>
            <w:noWrap/>
            <w:vAlign w:val="center"/>
            <w:hideMark/>
          </w:tcPr>
          <w:p w14:paraId="5E64D84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32</w:t>
            </w:r>
          </w:p>
        </w:tc>
        <w:tc>
          <w:tcPr>
            <w:tcW w:w="1418" w:type="dxa"/>
            <w:tcBorders>
              <w:top w:val="nil"/>
              <w:left w:val="nil"/>
              <w:bottom w:val="single" w:sz="4" w:space="0" w:color="auto"/>
              <w:right w:val="single" w:sz="4" w:space="0" w:color="auto"/>
            </w:tcBorders>
            <w:noWrap/>
            <w:vAlign w:val="center"/>
            <w:hideMark/>
          </w:tcPr>
          <w:p w14:paraId="5DC8FF5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1.56</w:t>
            </w:r>
          </w:p>
        </w:tc>
        <w:tc>
          <w:tcPr>
            <w:tcW w:w="1847" w:type="dxa"/>
            <w:tcBorders>
              <w:top w:val="nil"/>
              <w:left w:val="nil"/>
              <w:bottom w:val="single" w:sz="4" w:space="0" w:color="auto"/>
              <w:right w:val="single" w:sz="4" w:space="0" w:color="auto"/>
            </w:tcBorders>
            <w:vAlign w:val="center"/>
            <w:hideMark/>
          </w:tcPr>
          <w:p w14:paraId="02F8A29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49.920</w:t>
            </w:r>
          </w:p>
        </w:tc>
        <w:tc>
          <w:tcPr>
            <w:tcW w:w="222" w:type="dxa"/>
            <w:vAlign w:val="center"/>
            <w:hideMark/>
          </w:tcPr>
          <w:p w14:paraId="17836476" w14:textId="77777777" w:rsidR="00402A13" w:rsidRPr="00101BCC" w:rsidRDefault="00402A13" w:rsidP="00BF48F5">
            <w:pPr>
              <w:rPr>
                <w:sz w:val="20"/>
                <w:szCs w:val="20"/>
              </w:rPr>
            </w:pPr>
          </w:p>
        </w:tc>
      </w:tr>
      <w:tr w:rsidR="00402A13" w:rsidRPr="00101BCC" w14:paraId="6A2A923A" w14:textId="77777777" w:rsidTr="00BF48F5">
        <w:trPr>
          <w:trHeight w:val="300"/>
        </w:trPr>
        <w:tc>
          <w:tcPr>
            <w:tcW w:w="738" w:type="dxa"/>
            <w:tcBorders>
              <w:top w:val="single" w:sz="4" w:space="0" w:color="auto"/>
              <w:left w:val="single" w:sz="4" w:space="0" w:color="auto"/>
              <w:bottom w:val="single" w:sz="4" w:space="0" w:color="auto"/>
              <w:right w:val="single" w:sz="4" w:space="0" w:color="auto"/>
            </w:tcBorders>
            <w:noWrap/>
            <w:vAlign w:val="center"/>
            <w:hideMark/>
          </w:tcPr>
          <w:p w14:paraId="0E1CCF1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317" w:type="dxa"/>
            <w:tcBorders>
              <w:top w:val="single" w:sz="4" w:space="0" w:color="auto"/>
              <w:left w:val="nil"/>
              <w:bottom w:val="single" w:sz="4" w:space="0" w:color="auto"/>
              <w:right w:val="single" w:sz="4" w:space="0" w:color="auto"/>
            </w:tcBorders>
            <w:vAlign w:val="center"/>
            <w:hideMark/>
          </w:tcPr>
          <w:p w14:paraId="0240BAD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2865" w:type="dxa"/>
            <w:tcBorders>
              <w:top w:val="single" w:sz="4" w:space="0" w:color="auto"/>
              <w:left w:val="nil"/>
              <w:bottom w:val="single" w:sz="4" w:space="0" w:color="auto"/>
              <w:right w:val="single" w:sz="4" w:space="0" w:color="auto"/>
            </w:tcBorders>
            <w:vAlign w:val="center"/>
            <w:hideMark/>
          </w:tcPr>
          <w:p w14:paraId="084B65CD" w14:textId="77777777" w:rsidR="00402A13" w:rsidRPr="00101BCC" w:rsidRDefault="00402A13" w:rsidP="00BF48F5">
            <w:pPr>
              <w:jc w:val="center"/>
              <w:rPr>
                <w:rFonts w:ascii="Arial Armenian" w:hAnsi="Arial Armenian" w:cs="Arial"/>
                <w:b/>
                <w:bCs/>
              </w:rPr>
            </w:pPr>
            <w:r w:rsidRPr="00101BCC">
              <w:rPr>
                <w:rFonts w:ascii="Sylfaen" w:hAnsi="Sylfaen" w:cs="Sylfaen"/>
                <w:b/>
                <w:bCs/>
              </w:rPr>
              <w:t>Ոռոգում</w:t>
            </w:r>
          </w:p>
        </w:tc>
        <w:tc>
          <w:tcPr>
            <w:tcW w:w="1278" w:type="dxa"/>
            <w:tcBorders>
              <w:top w:val="nil"/>
              <w:left w:val="nil"/>
              <w:bottom w:val="single" w:sz="4" w:space="0" w:color="auto"/>
              <w:right w:val="single" w:sz="4" w:space="0" w:color="auto"/>
            </w:tcBorders>
            <w:vAlign w:val="center"/>
            <w:hideMark/>
          </w:tcPr>
          <w:p w14:paraId="4F8D31B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517" w:type="dxa"/>
            <w:tcBorders>
              <w:top w:val="nil"/>
              <w:left w:val="nil"/>
              <w:bottom w:val="single" w:sz="4" w:space="0" w:color="auto"/>
              <w:right w:val="single" w:sz="4" w:space="0" w:color="auto"/>
            </w:tcBorders>
            <w:noWrap/>
            <w:vAlign w:val="center"/>
            <w:hideMark/>
          </w:tcPr>
          <w:p w14:paraId="76B8BB1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418" w:type="dxa"/>
            <w:tcBorders>
              <w:top w:val="nil"/>
              <w:left w:val="nil"/>
              <w:bottom w:val="single" w:sz="4" w:space="0" w:color="auto"/>
              <w:right w:val="single" w:sz="4" w:space="0" w:color="auto"/>
            </w:tcBorders>
            <w:noWrap/>
            <w:vAlign w:val="center"/>
            <w:hideMark/>
          </w:tcPr>
          <w:p w14:paraId="27EF5EA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847" w:type="dxa"/>
            <w:tcBorders>
              <w:top w:val="nil"/>
              <w:left w:val="nil"/>
              <w:bottom w:val="single" w:sz="4" w:space="0" w:color="auto"/>
              <w:right w:val="single" w:sz="4" w:space="0" w:color="auto"/>
            </w:tcBorders>
            <w:vAlign w:val="center"/>
            <w:hideMark/>
          </w:tcPr>
          <w:p w14:paraId="250F87D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0.000</w:t>
            </w:r>
          </w:p>
        </w:tc>
        <w:tc>
          <w:tcPr>
            <w:tcW w:w="222" w:type="dxa"/>
            <w:vAlign w:val="center"/>
            <w:hideMark/>
          </w:tcPr>
          <w:p w14:paraId="5FDADBAE" w14:textId="77777777" w:rsidR="00402A13" w:rsidRPr="00101BCC" w:rsidRDefault="00402A13" w:rsidP="00BF48F5">
            <w:pPr>
              <w:rPr>
                <w:sz w:val="20"/>
                <w:szCs w:val="20"/>
              </w:rPr>
            </w:pPr>
          </w:p>
        </w:tc>
      </w:tr>
      <w:tr w:rsidR="00402A13" w:rsidRPr="00101BCC" w14:paraId="730CCBE6" w14:textId="77777777" w:rsidTr="00BF48F5">
        <w:trPr>
          <w:trHeight w:val="1710"/>
        </w:trPr>
        <w:tc>
          <w:tcPr>
            <w:tcW w:w="738" w:type="dxa"/>
            <w:tcBorders>
              <w:top w:val="nil"/>
              <w:left w:val="single" w:sz="4" w:space="0" w:color="auto"/>
              <w:bottom w:val="single" w:sz="4" w:space="0" w:color="auto"/>
              <w:right w:val="single" w:sz="4" w:space="0" w:color="auto"/>
            </w:tcBorders>
            <w:noWrap/>
            <w:vAlign w:val="center"/>
            <w:hideMark/>
          </w:tcPr>
          <w:p w14:paraId="7E38AA1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w:t>
            </w:r>
          </w:p>
        </w:tc>
        <w:tc>
          <w:tcPr>
            <w:tcW w:w="1317" w:type="dxa"/>
            <w:tcBorders>
              <w:top w:val="nil"/>
              <w:left w:val="nil"/>
              <w:bottom w:val="single" w:sz="4" w:space="0" w:color="auto"/>
              <w:right w:val="single" w:sz="4" w:space="0" w:color="auto"/>
            </w:tcBorders>
            <w:vAlign w:val="center"/>
            <w:hideMark/>
          </w:tcPr>
          <w:p w14:paraId="5EE2FBB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1-960</w:t>
            </w:r>
          </w:p>
        </w:tc>
        <w:tc>
          <w:tcPr>
            <w:tcW w:w="2865" w:type="dxa"/>
            <w:tcBorders>
              <w:top w:val="nil"/>
              <w:left w:val="nil"/>
              <w:bottom w:val="single" w:sz="4" w:space="0" w:color="auto"/>
              <w:right w:val="single" w:sz="4" w:space="0" w:color="auto"/>
            </w:tcBorders>
            <w:vAlign w:val="center"/>
            <w:hideMark/>
          </w:tcPr>
          <w:p w14:paraId="44DF8BF3"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Գրունտի</w:t>
            </w:r>
            <w:r w:rsidRPr="00101BCC">
              <w:rPr>
                <w:rFonts w:ascii="Arial Armenian" w:hAnsi="Arial Armenian" w:cs="Arial"/>
                <w:sz w:val="22"/>
                <w:szCs w:val="22"/>
              </w:rPr>
              <w:t xml:space="preserve"> </w:t>
            </w:r>
            <w:r w:rsidRPr="00101BCC">
              <w:rPr>
                <w:rFonts w:ascii="Sylfaen" w:hAnsi="Sylfaen" w:cs="Sylfaen"/>
                <w:sz w:val="22"/>
                <w:szCs w:val="22"/>
              </w:rPr>
              <w:t>մշակում</w:t>
            </w:r>
            <w:r w:rsidRPr="00101BCC">
              <w:rPr>
                <w:rFonts w:ascii="Arial Armenian" w:hAnsi="Arial Armenian" w:cs="Arial"/>
                <w:sz w:val="22"/>
                <w:szCs w:val="22"/>
              </w:rPr>
              <w:t xml:space="preserve"> </w:t>
            </w:r>
            <w:r w:rsidRPr="00101BCC">
              <w:rPr>
                <w:rFonts w:ascii="Sylfaen" w:hAnsi="Sylfaen" w:cs="Sylfaen"/>
                <w:sz w:val="22"/>
                <w:szCs w:val="22"/>
              </w:rPr>
              <w:t>ձեռքով</w:t>
            </w:r>
            <w:r w:rsidRPr="00101BCC">
              <w:rPr>
                <w:rFonts w:ascii="Arial Armenian" w:hAnsi="Arial Armenian" w:cs="Arial"/>
                <w:sz w:val="22"/>
                <w:szCs w:val="22"/>
              </w:rPr>
              <w:t xml:space="preserve"> </w:t>
            </w:r>
            <w:r w:rsidRPr="00101BCC">
              <w:rPr>
                <w:rFonts w:ascii="Sylfaen" w:hAnsi="Sylfaen" w:cs="Sylfaen"/>
                <w:sz w:val="22"/>
                <w:szCs w:val="22"/>
              </w:rPr>
              <w:t>խրամուղիների՝</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2</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խորությամբ</w:t>
            </w:r>
            <w:r w:rsidRPr="00101BCC">
              <w:rPr>
                <w:rFonts w:ascii="Arial Armenian" w:hAnsi="Arial Armenian" w:cs="Arial"/>
                <w:sz w:val="22"/>
                <w:szCs w:val="22"/>
              </w:rPr>
              <w:t xml:space="preserve">, </w:t>
            </w:r>
            <w:r w:rsidRPr="00101BCC">
              <w:rPr>
                <w:rFonts w:ascii="Sylfaen" w:hAnsi="Sylfaen" w:cs="Sylfaen"/>
                <w:sz w:val="22"/>
                <w:szCs w:val="22"/>
              </w:rPr>
              <w:t>առանց</w:t>
            </w:r>
            <w:r w:rsidRPr="00101BCC">
              <w:rPr>
                <w:rFonts w:ascii="Arial Armenian" w:hAnsi="Arial Armenian" w:cs="Arial"/>
                <w:sz w:val="22"/>
                <w:szCs w:val="22"/>
              </w:rPr>
              <w:t xml:space="preserve"> </w:t>
            </w:r>
            <w:r w:rsidRPr="00101BCC">
              <w:rPr>
                <w:rFonts w:ascii="Sylfaen" w:hAnsi="Sylfaen" w:cs="Sylfaen"/>
                <w:sz w:val="22"/>
                <w:szCs w:val="22"/>
              </w:rPr>
              <w:t>ամրակապման</w:t>
            </w:r>
            <w:r w:rsidRPr="00101BCC">
              <w:rPr>
                <w:rFonts w:ascii="Arial Armenian" w:hAnsi="Arial Armenian" w:cs="Arial"/>
                <w:sz w:val="22"/>
                <w:szCs w:val="22"/>
              </w:rPr>
              <w:t xml:space="preserve">, </w:t>
            </w:r>
            <w:r w:rsidRPr="00101BCC">
              <w:rPr>
                <w:rFonts w:ascii="Sylfaen" w:hAnsi="Sylfaen" w:cs="Sylfaen"/>
                <w:sz w:val="22"/>
                <w:szCs w:val="22"/>
              </w:rPr>
              <w:t>թեքություններով</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փոսերի</w:t>
            </w:r>
            <w:r w:rsidRPr="00101BCC">
              <w:rPr>
                <w:rFonts w:ascii="Arial Armenian" w:hAnsi="Arial Armenian" w:cs="Arial"/>
                <w:sz w:val="22"/>
                <w:szCs w:val="22"/>
              </w:rPr>
              <w:t xml:space="preserve"> </w:t>
            </w:r>
            <w:r w:rsidRPr="00101BCC">
              <w:rPr>
                <w:rFonts w:ascii="Sylfaen" w:hAnsi="Sylfaen" w:cs="Sylfaen"/>
                <w:sz w:val="22"/>
                <w:szCs w:val="22"/>
              </w:rPr>
              <w:t>փորում</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1,5</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խորությամբ</w:t>
            </w:r>
            <w:r w:rsidRPr="00101BCC">
              <w:rPr>
                <w:rFonts w:ascii="Arial Armenian" w:hAnsi="Arial Armenian" w:cs="Arial"/>
                <w:sz w:val="22"/>
                <w:szCs w:val="22"/>
              </w:rPr>
              <w:t xml:space="preserve">, 2 </w:t>
            </w:r>
            <w:r w:rsidRPr="00101BCC">
              <w:rPr>
                <w:rFonts w:ascii="Sylfaen" w:hAnsi="Sylfaen" w:cs="Sylfaen"/>
                <w:sz w:val="22"/>
                <w:szCs w:val="22"/>
              </w:rPr>
              <w:t>կարգ</w:t>
            </w:r>
            <w:r w:rsidRPr="00101BCC">
              <w:rPr>
                <w:rFonts w:ascii="Arial Armenian" w:hAnsi="Arial Armenian" w:cs="Arial"/>
                <w:sz w:val="22"/>
                <w:szCs w:val="22"/>
              </w:rPr>
              <w:t xml:space="preserve">  </w:t>
            </w:r>
            <w:r w:rsidRPr="00101BCC">
              <w:rPr>
                <w:rFonts w:ascii="Sylfaen" w:hAnsi="Sylfaen" w:cs="Sylfaen"/>
                <w:sz w:val="22"/>
                <w:szCs w:val="22"/>
              </w:rPr>
              <w:t>գրունտներում</w:t>
            </w:r>
            <w:r w:rsidRPr="00101BCC">
              <w:rPr>
                <w:rFonts w:ascii="Arial Armenian" w:hAnsi="Arial Armenian" w:cs="Arial"/>
                <w:sz w:val="22"/>
                <w:szCs w:val="22"/>
              </w:rPr>
              <w:br w:type="page"/>
            </w:r>
            <w:r w:rsidRPr="00101BCC">
              <w:rPr>
                <w:rFonts w:ascii="Calibri" w:hAnsi="Calibri" w:cs="Calibri"/>
                <w:sz w:val="22"/>
                <w:szCs w:val="22"/>
              </w:rPr>
              <w:t>РАЗРАБОТКА</w:t>
            </w:r>
            <w:r w:rsidRPr="00101BCC">
              <w:rPr>
                <w:rFonts w:ascii="Arial Armenian" w:hAnsi="Arial Armenian" w:cs="Arial"/>
                <w:sz w:val="22"/>
                <w:szCs w:val="22"/>
              </w:rPr>
              <w:t xml:space="preserve"> </w:t>
            </w:r>
            <w:r w:rsidRPr="00101BCC">
              <w:rPr>
                <w:rFonts w:ascii="Calibri" w:hAnsi="Calibri" w:cs="Calibri"/>
                <w:sz w:val="22"/>
                <w:szCs w:val="22"/>
              </w:rPr>
              <w:t>ГРУНТА</w:t>
            </w:r>
            <w:r w:rsidRPr="00101BCC">
              <w:rPr>
                <w:rFonts w:ascii="Arial Armenian" w:hAnsi="Arial Armenian" w:cs="Arial"/>
                <w:sz w:val="22"/>
                <w:szCs w:val="22"/>
              </w:rPr>
              <w:t xml:space="preserve"> </w:t>
            </w:r>
            <w:r w:rsidRPr="00101BCC">
              <w:rPr>
                <w:rFonts w:ascii="Calibri" w:hAnsi="Calibri" w:cs="Calibri"/>
                <w:sz w:val="22"/>
                <w:szCs w:val="22"/>
              </w:rPr>
              <w:t>ВРУЧНУЮ</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ТРАНШЕЯХ</w:t>
            </w:r>
            <w:r w:rsidRPr="00101BCC">
              <w:rPr>
                <w:rFonts w:ascii="Arial Armenian" w:hAnsi="Arial Armenian" w:cs="Arial"/>
                <w:sz w:val="22"/>
                <w:szCs w:val="22"/>
              </w:rPr>
              <w:t xml:space="preserve"> </w:t>
            </w:r>
            <w:r w:rsidRPr="00101BCC">
              <w:rPr>
                <w:rFonts w:ascii="Calibri" w:hAnsi="Calibri" w:cs="Calibri"/>
                <w:sz w:val="22"/>
                <w:szCs w:val="22"/>
              </w:rPr>
              <w:t>ГЛУБИНОЙ</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2 </w:t>
            </w:r>
            <w:r w:rsidRPr="00101BCC">
              <w:rPr>
                <w:rFonts w:ascii="Calibri" w:hAnsi="Calibri" w:cs="Calibri"/>
                <w:sz w:val="22"/>
                <w:szCs w:val="22"/>
              </w:rPr>
              <w:t>М</w:t>
            </w:r>
            <w:r w:rsidRPr="00101BCC">
              <w:rPr>
                <w:rFonts w:ascii="Arial Armenian" w:hAnsi="Arial Armenian" w:cs="Arial"/>
                <w:sz w:val="22"/>
                <w:szCs w:val="22"/>
              </w:rPr>
              <w:t xml:space="preserve"> </w:t>
            </w:r>
            <w:r w:rsidRPr="00101BCC">
              <w:rPr>
                <w:rFonts w:ascii="Calibri" w:hAnsi="Calibri" w:cs="Calibri"/>
                <w:sz w:val="22"/>
                <w:szCs w:val="22"/>
              </w:rPr>
              <w:t>БЕЗ</w:t>
            </w:r>
            <w:r w:rsidRPr="00101BCC">
              <w:rPr>
                <w:rFonts w:ascii="Arial Armenian" w:hAnsi="Arial Armenian" w:cs="Arial"/>
                <w:sz w:val="22"/>
                <w:szCs w:val="22"/>
              </w:rPr>
              <w:t xml:space="preserve"> </w:t>
            </w:r>
            <w:r w:rsidRPr="00101BCC">
              <w:rPr>
                <w:rFonts w:ascii="Calibri" w:hAnsi="Calibri" w:cs="Calibri"/>
                <w:sz w:val="22"/>
                <w:szCs w:val="22"/>
              </w:rPr>
              <w:t>КРЕПЛЕНИЙ</w:t>
            </w:r>
            <w:r w:rsidRPr="00101BCC">
              <w:rPr>
                <w:rFonts w:ascii="Arial Armenian" w:hAnsi="Arial Armenian" w:cs="Arial"/>
                <w:sz w:val="22"/>
                <w:szCs w:val="22"/>
              </w:rPr>
              <w:t xml:space="preserve"> </w:t>
            </w:r>
            <w:r w:rsidRPr="00101BCC">
              <w:rPr>
                <w:rFonts w:ascii="Calibri" w:hAnsi="Calibri" w:cs="Calibri"/>
                <w:sz w:val="22"/>
                <w:szCs w:val="22"/>
              </w:rPr>
              <w:t>С</w:t>
            </w:r>
            <w:r w:rsidRPr="00101BCC">
              <w:rPr>
                <w:rFonts w:ascii="Arial Armenian" w:hAnsi="Arial Armenian" w:cs="Arial"/>
                <w:sz w:val="22"/>
                <w:szCs w:val="22"/>
              </w:rPr>
              <w:t xml:space="preserve"> </w:t>
            </w:r>
            <w:r w:rsidRPr="00101BCC">
              <w:rPr>
                <w:rFonts w:ascii="Calibri" w:hAnsi="Calibri" w:cs="Calibri"/>
                <w:sz w:val="22"/>
                <w:szCs w:val="22"/>
              </w:rPr>
              <w:t>ОТКОСАМИ</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КОПАНИЕ</w:t>
            </w:r>
            <w:r w:rsidRPr="00101BCC">
              <w:rPr>
                <w:rFonts w:ascii="Arial Armenian" w:hAnsi="Arial Armenian" w:cs="Arial"/>
                <w:sz w:val="22"/>
                <w:szCs w:val="22"/>
              </w:rPr>
              <w:t xml:space="preserve"> </w:t>
            </w:r>
            <w:r w:rsidRPr="00101BCC">
              <w:rPr>
                <w:rFonts w:ascii="Calibri" w:hAnsi="Calibri" w:cs="Calibri"/>
                <w:sz w:val="22"/>
                <w:szCs w:val="22"/>
              </w:rPr>
              <w:t>ЯМ</w:t>
            </w:r>
            <w:r w:rsidRPr="00101BCC">
              <w:rPr>
                <w:rFonts w:ascii="Arial Armenian" w:hAnsi="Arial Armenian" w:cs="Arial"/>
                <w:sz w:val="22"/>
                <w:szCs w:val="22"/>
              </w:rPr>
              <w:t xml:space="preserve"> </w:t>
            </w:r>
            <w:r w:rsidRPr="00101BCC">
              <w:rPr>
                <w:rFonts w:ascii="Calibri" w:hAnsi="Calibri" w:cs="Calibri"/>
                <w:sz w:val="22"/>
                <w:szCs w:val="22"/>
              </w:rPr>
              <w:t>ГЛУБИНОЙ</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1,5 </w:t>
            </w:r>
            <w:r w:rsidRPr="00101BCC">
              <w:rPr>
                <w:rFonts w:ascii="Calibri" w:hAnsi="Calibri" w:cs="Calibri"/>
                <w:sz w:val="22"/>
                <w:szCs w:val="22"/>
              </w:rPr>
              <w:t>М</w:t>
            </w:r>
            <w:r w:rsidRPr="00101BCC">
              <w:rPr>
                <w:rFonts w:ascii="Arial Armenian" w:hAnsi="Arial Armenian" w:cs="Arial"/>
                <w:sz w:val="22"/>
                <w:szCs w:val="22"/>
              </w:rPr>
              <w:t xml:space="preserve"> </w:t>
            </w:r>
            <w:r w:rsidRPr="00101BCC">
              <w:rPr>
                <w:rFonts w:ascii="Calibri" w:hAnsi="Calibri" w:cs="Calibri"/>
                <w:sz w:val="22"/>
                <w:szCs w:val="22"/>
              </w:rPr>
              <w:t>ГРУНТ</w:t>
            </w:r>
            <w:r w:rsidRPr="00101BCC">
              <w:rPr>
                <w:rFonts w:ascii="Arial Armenian" w:hAnsi="Arial Armenian" w:cs="Arial"/>
                <w:sz w:val="22"/>
                <w:szCs w:val="22"/>
              </w:rPr>
              <w:t xml:space="preserve"> 2 </w:t>
            </w:r>
            <w:r w:rsidRPr="00101BCC">
              <w:rPr>
                <w:rFonts w:ascii="Calibri" w:hAnsi="Calibri" w:cs="Calibri"/>
                <w:sz w:val="22"/>
                <w:szCs w:val="22"/>
              </w:rPr>
              <w:t>ГРУППЫ</w:t>
            </w:r>
          </w:p>
        </w:tc>
        <w:tc>
          <w:tcPr>
            <w:tcW w:w="1278" w:type="dxa"/>
            <w:tcBorders>
              <w:top w:val="nil"/>
              <w:left w:val="nil"/>
              <w:bottom w:val="single" w:sz="4" w:space="0" w:color="auto"/>
              <w:right w:val="single" w:sz="4" w:space="0" w:color="auto"/>
            </w:tcBorders>
            <w:vAlign w:val="center"/>
            <w:hideMark/>
          </w:tcPr>
          <w:p w14:paraId="4F08B567"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1C241F3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10</w:t>
            </w:r>
          </w:p>
        </w:tc>
        <w:tc>
          <w:tcPr>
            <w:tcW w:w="1418" w:type="dxa"/>
            <w:tcBorders>
              <w:top w:val="nil"/>
              <w:left w:val="nil"/>
              <w:bottom w:val="single" w:sz="4" w:space="0" w:color="auto"/>
              <w:right w:val="single" w:sz="4" w:space="0" w:color="auto"/>
            </w:tcBorders>
            <w:noWrap/>
            <w:vAlign w:val="center"/>
            <w:hideMark/>
          </w:tcPr>
          <w:p w14:paraId="30CF337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2.484</w:t>
            </w:r>
          </w:p>
        </w:tc>
        <w:tc>
          <w:tcPr>
            <w:tcW w:w="1847" w:type="dxa"/>
            <w:tcBorders>
              <w:top w:val="nil"/>
              <w:left w:val="nil"/>
              <w:bottom w:val="single" w:sz="4" w:space="0" w:color="auto"/>
              <w:right w:val="single" w:sz="4" w:space="0" w:color="auto"/>
            </w:tcBorders>
            <w:vAlign w:val="center"/>
            <w:hideMark/>
          </w:tcPr>
          <w:p w14:paraId="17F5261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24.840</w:t>
            </w:r>
          </w:p>
        </w:tc>
        <w:tc>
          <w:tcPr>
            <w:tcW w:w="222" w:type="dxa"/>
            <w:vAlign w:val="center"/>
            <w:hideMark/>
          </w:tcPr>
          <w:p w14:paraId="32C2B7AA" w14:textId="77777777" w:rsidR="00402A13" w:rsidRPr="00101BCC" w:rsidRDefault="00402A13" w:rsidP="00BF48F5">
            <w:pPr>
              <w:rPr>
                <w:sz w:val="20"/>
                <w:szCs w:val="20"/>
              </w:rPr>
            </w:pPr>
          </w:p>
        </w:tc>
      </w:tr>
      <w:tr w:rsidR="00402A13" w:rsidRPr="00101BCC" w14:paraId="6593A61D" w14:textId="77777777" w:rsidTr="00BF48F5">
        <w:trPr>
          <w:trHeight w:val="1140"/>
        </w:trPr>
        <w:tc>
          <w:tcPr>
            <w:tcW w:w="738" w:type="dxa"/>
            <w:tcBorders>
              <w:top w:val="nil"/>
              <w:left w:val="single" w:sz="4" w:space="0" w:color="auto"/>
              <w:bottom w:val="single" w:sz="4" w:space="0" w:color="auto"/>
              <w:right w:val="single" w:sz="4" w:space="0" w:color="auto"/>
            </w:tcBorders>
            <w:noWrap/>
            <w:vAlign w:val="center"/>
            <w:hideMark/>
          </w:tcPr>
          <w:p w14:paraId="4CF719E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lastRenderedPageBreak/>
              <w:t>2</w:t>
            </w:r>
          </w:p>
        </w:tc>
        <w:tc>
          <w:tcPr>
            <w:tcW w:w="1317" w:type="dxa"/>
            <w:tcBorders>
              <w:top w:val="nil"/>
              <w:left w:val="nil"/>
              <w:bottom w:val="single" w:sz="4" w:space="0" w:color="auto"/>
              <w:right w:val="single" w:sz="4" w:space="0" w:color="auto"/>
            </w:tcBorders>
            <w:vAlign w:val="center"/>
            <w:hideMark/>
          </w:tcPr>
          <w:p w14:paraId="3EA9D41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1-968</w:t>
            </w:r>
          </w:p>
        </w:tc>
        <w:tc>
          <w:tcPr>
            <w:tcW w:w="2865" w:type="dxa"/>
            <w:tcBorders>
              <w:top w:val="nil"/>
              <w:left w:val="nil"/>
              <w:bottom w:val="single" w:sz="4" w:space="0" w:color="auto"/>
              <w:right w:val="single" w:sz="4" w:space="0" w:color="auto"/>
            </w:tcBorders>
            <w:vAlign w:val="center"/>
            <w:hideMark/>
          </w:tcPr>
          <w:p w14:paraId="143A4508"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Ետլիցք</w:t>
            </w:r>
            <w:r w:rsidRPr="00101BCC">
              <w:rPr>
                <w:rFonts w:ascii="Arial Armenian" w:hAnsi="Arial Armenian" w:cs="Arial"/>
                <w:sz w:val="22"/>
                <w:szCs w:val="22"/>
              </w:rPr>
              <w:t xml:space="preserve"> </w:t>
            </w:r>
            <w:r w:rsidRPr="00101BCC">
              <w:rPr>
                <w:rFonts w:ascii="Sylfaen" w:hAnsi="Sylfaen" w:cs="Sylfaen"/>
                <w:sz w:val="22"/>
                <w:szCs w:val="22"/>
              </w:rPr>
              <w:t>ձեռքով</w:t>
            </w:r>
            <w:r w:rsidRPr="00101BCC">
              <w:rPr>
                <w:rFonts w:ascii="Arial Armenian" w:hAnsi="Arial Armenian" w:cs="Arial"/>
                <w:sz w:val="22"/>
                <w:szCs w:val="22"/>
              </w:rPr>
              <w:t xml:space="preserve"> </w:t>
            </w:r>
            <w:r w:rsidRPr="00101BCC">
              <w:rPr>
                <w:rFonts w:ascii="Sylfaen" w:hAnsi="Sylfaen" w:cs="Sylfaen"/>
                <w:sz w:val="22"/>
                <w:szCs w:val="22"/>
              </w:rPr>
              <w:t>կոշտուկների</w:t>
            </w:r>
            <w:r w:rsidRPr="00101BCC">
              <w:rPr>
                <w:rFonts w:ascii="Arial Armenian" w:hAnsi="Arial Armenian" w:cs="Arial"/>
                <w:sz w:val="22"/>
                <w:szCs w:val="22"/>
              </w:rPr>
              <w:t xml:space="preserve"> </w:t>
            </w:r>
            <w:r w:rsidRPr="00101BCC">
              <w:rPr>
                <w:rFonts w:ascii="Sylfaen" w:hAnsi="Sylfaen" w:cs="Sylfaen"/>
                <w:sz w:val="22"/>
                <w:szCs w:val="22"/>
              </w:rPr>
              <w:t>փխրեցումով</w:t>
            </w:r>
            <w:r w:rsidRPr="00101BCC">
              <w:rPr>
                <w:rFonts w:ascii="Arial Armenian" w:hAnsi="Arial Armenian" w:cs="Arial"/>
                <w:sz w:val="22"/>
                <w:szCs w:val="22"/>
              </w:rPr>
              <w:t xml:space="preserve"> </w:t>
            </w:r>
            <w:r w:rsidRPr="00101BCC">
              <w:rPr>
                <w:rFonts w:ascii="Sylfaen" w:hAnsi="Sylfaen" w:cs="Sylfaen"/>
                <w:sz w:val="22"/>
                <w:szCs w:val="22"/>
              </w:rPr>
              <w:t>ու</w:t>
            </w:r>
            <w:r w:rsidRPr="00101BCC">
              <w:rPr>
                <w:rFonts w:ascii="Arial Armenian" w:hAnsi="Arial Armenian" w:cs="Arial"/>
                <w:sz w:val="22"/>
                <w:szCs w:val="22"/>
              </w:rPr>
              <w:t xml:space="preserve"> </w:t>
            </w:r>
            <w:r w:rsidRPr="00101BCC">
              <w:rPr>
                <w:rFonts w:ascii="Sylfaen" w:hAnsi="Sylfaen" w:cs="Sylfaen"/>
                <w:sz w:val="22"/>
                <w:szCs w:val="22"/>
              </w:rPr>
              <w:t>տոփանումով</w:t>
            </w:r>
            <w:r w:rsidRPr="00101BCC">
              <w:rPr>
                <w:rFonts w:ascii="Arial Armenian" w:hAnsi="Arial Armenian" w:cs="Arial"/>
                <w:sz w:val="22"/>
                <w:szCs w:val="22"/>
              </w:rPr>
              <w:t xml:space="preserve"> </w:t>
            </w:r>
            <w:r w:rsidRPr="00101BCC">
              <w:rPr>
                <w:rFonts w:ascii="Sylfaen" w:hAnsi="Sylfaen" w:cs="Sylfaen"/>
                <w:sz w:val="22"/>
                <w:szCs w:val="22"/>
              </w:rPr>
              <w:t>խրամուղիների</w:t>
            </w:r>
            <w:r w:rsidRPr="00101BCC">
              <w:rPr>
                <w:rFonts w:ascii="Arial Armenian" w:hAnsi="Arial Armenian" w:cs="Arial"/>
                <w:sz w:val="22"/>
                <w:szCs w:val="22"/>
              </w:rPr>
              <w:t xml:space="preserve">, </w:t>
            </w:r>
            <w:r w:rsidRPr="00101BCC">
              <w:rPr>
                <w:rFonts w:ascii="Sylfaen" w:hAnsi="Sylfaen" w:cs="Sylfaen"/>
                <w:sz w:val="22"/>
                <w:szCs w:val="22"/>
              </w:rPr>
              <w:t>փոսորակների</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փոսերի</w:t>
            </w:r>
            <w:r w:rsidRPr="00101BCC">
              <w:rPr>
                <w:rFonts w:ascii="Arial Armenian" w:hAnsi="Arial Armenian" w:cs="Arial"/>
                <w:sz w:val="22"/>
                <w:szCs w:val="22"/>
              </w:rPr>
              <w:t xml:space="preserve"> 2 </w:t>
            </w:r>
            <w:r w:rsidRPr="00101BCC">
              <w:rPr>
                <w:rFonts w:ascii="Sylfaen" w:hAnsi="Sylfaen" w:cs="Sylfaen"/>
                <w:sz w:val="22"/>
                <w:szCs w:val="22"/>
              </w:rPr>
              <w:t>կարգ</w:t>
            </w:r>
            <w:r w:rsidRPr="00101BCC">
              <w:rPr>
                <w:rFonts w:ascii="Arial Armenian" w:hAnsi="Arial Armenian" w:cs="Arial"/>
                <w:sz w:val="22"/>
                <w:szCs w:val="22"/>
              </w:rPr>
              <w:t xml:space="preserve"> </w:t>
            </w:r>
            <w:r w:rsidRPr="00101BCC">
              <w:rPr>
                <w:rFonts w:ascii="Sylfaen" w:hAnsi="Sylfaen" w:cs="Sylfaen"/>
                <w:sz w:val="22"/>
                <w:szCs w:val="22"/>
              </w:rPr>
              <w:t>գրունտներում</w:t>
            </w:r>
            <w:r w:rsidRPr="00101BCC">
              <w:rPr>
                <w:rFonts w:ascii="Arial Armenian" w:hAnsi="Arial Armenian" w:cs="Arial"/>
                <w:sz w:val="22"/>
                <w:szCs w:val="22"/>
              </w:rPr>
              <w:t xml:space="preserve"> </w:t>
            </w:r>
            <w:r w:rsidRPr="00101BCC">
              <w:rPr>
                <w:rFonts w:ascii="Arial Armenian" w:hAnsi="Arial Armenian" w:cs="Arial"/>
                <w:sz w:val="22"/>
                <w:szCs w:val="22"/>
              </w:rPr>
              <w:br/>
            </w:r>
            <w:r w:rsidRPr="00101BCC">
              <w:rPr>
                <w:rFonts w:ascii="Calibri" w:hAnsi="Calibri" w:cs="Calibri"/>
                <w:sz w:val="22"/>
                <w:szCs w:val="22"/>
              </w:rPr>
              <w:t>ЗАСЫПКА</w:t>
            </w:r>
            <w:r w:rsidRPr="00101BCC">
              <w:rPr>
                <w:rFonts w:ascii="Arial Armenian" w:hAnsi="Arial Armenian" w:cs="Arial"/>
                <w:sz w:val="22"/>
                <w:szCs w:val="22"/>
              </w:rPr>
              <w:t xml:space="preserve"> </w:t>
            </w:r>
            <w:r w:rsidRPr="00101BCC">
              <w:rPr>
                <w:rFonts w:ascii="Calibri" w:hAnsi="Calibri" w:cs="Calibri"/>
                <w:sz w:val="22"/>
                <w:szCs w:val="22"/>
              </w:rPr>
              <w:t>ВРУЧНУЮ</w:t>
            </w:r>
            <w:r w:rsidRPr="00101BCC">
              <w:rPr>
                <w:rFonts w:ascii="Arial Armenian" w:hAnsi="Arial Armenian" w:cs="Arial"/>
                <w:sz w:val="22"/>
                <w:szCs w:val="22"/>
              </w:rPr>
              <w:t xml:space="preserve"> </w:t>
            </w:r>
            <w:r w:rsidRPr="00101BCC">
              <w:rPr>
                <w:rFonts w:ascii="Calibri" w:hAnsi="Calibri" w:cs="Calibri"/>
                <w:sz w:val="22"/>
                <w:szCs w:val="22"/>
              </w:rPr>
              <w:t>ТРАНШЕЙ</w:t>
            </w:r>
            <w:r w:rsidRPr="00101BCC">
              <w:rPr>
                <w:rFonts w:ascii="Arial Armenian" w:hAnsi="Arial Armenian" w:cs="Arial"/>
                <w:sz w:val="22"/>
                <w:szCs w:val="22"/>
              </w:rPr>
              <w:t xml:space="preserve"> </w:t>
            </w:r>
            <w:r w:rsidRPr="00101BCC">
              <w:rPr>
                <w:rFonts w:ascii="Calibri" w:hAnsi="Calibri" w:cs="Calibri"/>
                <w:sz w:val="22"/>
                <w:szCs w:val="22"/>
              </w:rPr>
              <w:t>ПАЗУХ</w:t>
            </w:r>
            <w:r w:rsidRPr="00101BCC">
              <w:rPr>
                <w:rFonts w:ascii="Arial Armenian" w:hAnsi="Arial Armenian" w:cs="Arial"/>
                <w:sz w:val="22"/>
                <w:szCs w:val="22"/>
              </w:rPr>
              <w:t xml:space="preserve"> </w:t>
            </w:r>
            <w:r w:rsidRPr="00101BCC">
              <w:rPr>
                <w:rFonts w:ascii="Calibri" w:hAnsi="Calibri" w:cs="Calibri"/>
                <w:sz w:val="22"/>
                <w:szCs w:val="22"/>
              </w:rPr>
              <w:t>КОТЛОВАНОВ</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ЯМ</w:t>
            </w:r>
            <w:r w:rsidRPr="00101BCC">
              <w:rPr>
                <w:rFonts w:ascii="Arial Armenian" w:hAnsi="Arial Armenian" w:cs="Arial"/>
                <w:sz w:val="22"/>
                <w:szCs w:val="22"/>
              </w:rPr>
              <w:t xml:space="preserve"> </w:t>
            </w:r>
            <w:r w:rsidRPr="00101BCC">
              <w:rPr>
                <w:rFonts w:ascii="Calibri" w:hAnsi="Calibri" w:cs="Calibri"/>
                <w:sz w:val="22"/>
                <w:szCs w:val="22"/>
              </w:rPr>
              <w:t>ГРУНТ</w:t>
            </w:r>
            <w:r w:rsidRPr="00101BCC">
              <w:rPr>
                <w:rFonts w:ascii="Arial Armenian" w:hAnsi="Arial Armenian" w:cs="Arial"/>
                <w:sz w:val="22"/>
                <w:szCs w:val="22"/>
              </w:rPr>
              <w:t xml:space="preserve"> 2 </w:t>
            </w:r>
            <w:r w:rsidRPr="00101BCC">
              <w:rPr>
                <w:rFonts w:ascii="Calibri" w:hAnsi="Calibri" w:cs="Calibri"/>
                <w:sz w:val="22"/>
                <w:szCs w:val="22"/>
              </w:rPr>
              <w:t>ГРУППЫ</w:t>
            </w:r>
          </w:p>
        </w:tc>
        <w:tc>
          <w:tcPr>
            <w:tcW w:w="1278" w:type="dxa"/>
            <w:tcBorders>
              <w:top w:val="nil"/>
              <w:left w:val="nil"/>
              <w:bottom w:val="single" w:sz="4" w:space="0" w:color="auto"/>
              <w:right w:val="single" w:sz="4" w:space="0" w:color="auto"/>
            </w:tcBorders>
            <w:vAlign w:val="center"/>
            <w:hideMark/>
          </w:tcPr>
          <w:p w14:paraId="1A77131C"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6524CC6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7.2</w:t>
            </w:r>
          </w:p>
        </w:tc>
        <w:tc>
          <w:tcPr>
            <w:tcW w:w="1418" w:type="dxa"/>
            <w:tcBorders>
              <w:top w:val="nil"/>
              <w:left w:val="nil"/>
              <w:bottom w:val="single" w:sz="4" w:space="0" w:color="auto"/>
              <w:right w:val="single" w:sz="4" w:space="0" w:color="auto"/>
            </w:tcBorders>
            <w:noWrap/>
            <w:vAlign w:val="center"/>
            <w:hideMark/>
          </w:tcPr>
          <w:p w14:paraId="4FC32E5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3.105</w:t>
            </w:r>
          </w:p>
        </w:tc>
        <w:tc>
          <w:tcPr>
            <w:tcW w:w="1847" w:type="dxa"/>
            <w:tcBorders>
              <w:top w:val="nil"/>
              <w:left w:val="nil"/>
              <w:bottom w:val="single" w:sz="4" w:space="0" w:color="auto"/>
              <w:right w:val="single" w:sz="4" w:space="0" w:color="auto"/>
            </w:tcBorders>
            <w:vAlign w:val="center"/>
            <w:hideMark/>
          </w:tcPr>
          <w:p w14:paraId="0DD68B8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22.356</w:t>
            </w:r>
          </w:p>
        </w:tc>
        <w:tc>
          <w:tcPr>
            <w:tcW w:w="222" w:type="dxa"/>
            <w:vAlign w:val="center"/>
            <w:hideMark/>
          </w:tcPr>
          <w:p w14:paraId="7AB3FA3B" w14:textId="77777777" w:rsidR="00402A13" w:rsidRPr="00101BCC" w:rsidRDefault="00402A13" w:rsidP="00BF48F5">
            <w:pPr>
              <w:rPr>
                <w:sz w:val="20"/>
                <w:szCs w:val="20"/>
              </w:rPr>
            </w:pPr>
          </w:p>
        </w:tc>
      </w:tr>
      <w:tr w:rsidR="00402A13" w:rsidRPr="00101BCC" w14:paraId="2400E762" w14:textId="77777777" w:rsidTr="00BF48F5">
        <w:trPr>
          <w:trHeight w:val="855"/>
        </w:trPr>
        <w:tc>
          <w:tcPr>
            <w:tcW w:w="738" w:type="dxa"/>
            <w:tcBorders>
              <w:top w:val="nil"/>
              <w:left w:val="single" w:sz="4" w:space="0" w:color="auto"/>
              <w:bottom w:val="single" w:sz="4" w:space="0" w:color="auto"/>
              <w:right w:val="single" w:sz="4" w:space="0" w:color="auto"/>
            </w:tcBorders>
            <w:noWrap/>
            <w:vAlign w:val="center"/>
            <w:hideMark/>
          </w:tcPr>
          <w:p w14:paraId="6C5889F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w:t>
            </w:r>
          </w:p>
        </w:tc>
        <w:tc>
          <w:tcPr>
            <w:tcW w:w="1317" w:type="dxa"/>
            <w:tcBorders>
              <w:top w:val="nil"/>
              <w:left w:val="nil"/>
              <w:bottom w:val="single" w:sz="4" w:space="0" w:color="auto"/>
              <w:right w:val="single" w:sz="4" w:space="0" w:color="auto"/>
            </w:tcBorders>
            <w:vAlign w:val="center"/>
            <w:hideMark/>
          </w:tcPr>
          <w:p w14:paraId="1BB1A3F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1-1184</w:t>
            </w:r>
          </w:p>
        </w:tc>
        <w:tc>
          <w:tcPr>
            <w:tcW w:w="2865" w:type="dxa"/>
            <w:tcBorders>
              <w:top w:val="nil"/>
              <w:left w:val="nil"/>
              <w:bottom w:val="single" w:sz="4" w:space="0" w:color="auto"/>
              <w:right w:val="single" w:sz="4" w:space="0" w:color="auto"/>
            </w:tcBorders>
            <w:vAlign w:val="center"/>
            <w:hideMark/>
          </w:tcPr>
          <w:p w14:paraId="08ED2A68"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Հողի</w:t>
            </w:r>
            <w:r w:rsidRPr="00101BCC">
              <w:rPr>
                <w:rFonts w:ascii="Arial Armenian" w:hAnsi="Arial Armenian" w:cs="Arial"/>
                <w:sz w:val="22"/>
                <w:szCs w:val="22"/>
              </w:rPr>
              <w:t xml:space="preserve"> </w:t>
            </w:r>
            <w:r w:rsidRPr="00101BCC">
              <w:rPr>
                <w:rFonts w:ascii="Sylfaen" w:hAnsi="Sylfaen" w:cs="Sylfaen"/>
                <w:sz w:val="22"/>
                <w:szCs w:val="22"/>
              </w:rPr>
              <w:t>խտացում</w:t>
            </w:r>
            <w:r w:rsidRPr="00101BCC">
              <w:rPr>
                <w:rFonts w:ascii="Arial Armenian" w:hAnsi="Arial Armenian" w:cs="Arial"/>
                <w:sz w:val="22"/>
                <w:szCs w:val="22"/>
              </w:rPr>
              <w:t xml:space="preserve"> </w:t>
            </w:r>
            <w:r w:rsidRPr="00101BCC">
              <w:rPr>
                <w:rFonts w:ascii="Sylfaen" w:hAnsi="Sylfaen" w:cs="Sylfaen"/>
                <w:sz w:val="22"/>
                <w:szCs w:val="22"/>
              </w:rPr>
              <w:t>պնևմատիկ</w:t>
            </w:r>
            <w:r w:rsidRPr="00101BCC">
              <w:rPr>
                <w:rFonts w:ascii="Arial Armenian" w:hAnsi="Arial Armenian" w:cs="Arial"/>
                <w:sz w:val="22"/>
                <w:szCs w:val="22"/>
              </w:rPr>
              <w:t xml:space="preserve"> </w:t>
            </w:r>
            <w:r w:rsidRPr="00101BCC">
              <w:rPr>
                <w:rFonts w:ascii="Sylfaen" w:hAnsi="Sylfaen" w:cs="Sylfaen"/>
                <w:sz w:val="22"/>
                <w:szCs w:val="22"/>
              </w:rPr>
              <w:t>խցաններով</w:t>
            </w:r>
            <w:r w:rsidRPr="00101BCC">
              <w:rPr>
                <w:rFonts w:ascii="Arial Armenian" w:hAnsi="Arial Armenian" w:cs="Arial"/>
                <w:sz w:val="22"/>
                <w:szCs w:val="22"/>
              </w:rPr>
              <w:t xml:space="preserve">. 1, 2 </w:t>
            </w:r>
            <w:r w:rsidRPr="00101BCC">
              <w:rPr>
                <w:rFonts w:ascii="Sylfaen" w:hAnsi="Sylfaen" w:cs="Sylfaen"/>
                <w:sz w:val="22"/>
                <w:szCs w:val="22"/>
              </w:rPr>
              <w:t>խմբերի</w:t>
            </w:r>
            <w:r w:rsidRPr="00101BCC">
              <w:rPr>
                <w:rFonts w:ascii="Arial Armenian" w:hAnsi="Arial Armenian" w:cs="Arial"/>
                <w:sz w:val="22"/>
                <w:szCs w:val="22"/>
              </w:rPr>
              <w:t xml:space="preserve"> </w:t>
            </w:r>
            <w:r w:rsidRPr="00101BCC">
              <w:rPr>
                <w:rFonts w:ascii="Sylfaen" w:hAnsi="Sylfaen" w:cs="Sylfaen"/>
                <w:sz w:val="22"/>
                <w:szCs w:val="22"/>
              </w:rPr>
              <w:t>հողեր</w:t>
            </w:r>
            <w:r w:rsidRPr="00101BCC">
              <w:rPr>
                <w:rFonts w:ascii="Arial Armenian" w:hAnsi="Arial Armenian" w:cs="Arial"/>
                <w:sz w:val="22"/>
                <w:szCs w:val="22"/>
              </w:rPr>
              <w:t xml:space="preserve"> /</w:t>
            </w:r>
            <w:r w:rsidRPr="00101BCC">
              <w:rPr>
                <w:rFonts w:ascii="Calibri" w:hAnsi="Calibri" w:cs="Calibri"/>
                <w:sz w:val="22"/>
                <w:szCs w:val="22"/>
              </w:rPr>
              <w:t>УПЛОТНЕНИЕ</w:t>
            </w:r>
            <w:r w:rsidRPr="00101BCC">
              <w:rPr>
                <w:rFonts w:ascii="Arial Armenian" w:hAnsi="Arial Armenian" w:cs="Arial"/>
                <w:sz w:val="22"/>
                <w:szCs w:val="22"/>
              </w:rPr>
              <w:t xml:space="preserve"> </w:t>
            </w:r>
            <w:r w:rsidRPr="00101BCC">
              <w:rPr>
                <w:rFonts w:ascii="Calibri" w:hAnsi="Calibri" w:cs="Calibri"/>
                <w:sz w:val="22"/>
                <w:szCs w:val="22"/>
              </w:rPr>
              <w:t>ГРУНТА</w:t>
            </w:r>
            <w:r w:rsidRPr="00101BCC">
              <w:rPr>
                <w:rFonts w:ascii="Arial Armenian" w:hAnsi="Arial Armenian" w:cs="Arial"/>
                <w:sz w:val="22"/>
                <w:szCs w:val="22"/>
              </w:rPr>
              <w:t xml:space="preserve"> </w:t>
            </w:r>
            <w:r w:rsidRPr="00101BCC">
              <w:rPr>
                <w:rFonts w:ascii="Calibri" w:hAnsi="Calibri" w:cs="Calibri"/>
                <w:sz w:val="22"/>
                <w:szCs w:val="22"/>
              </w:rPr>
              <w:t>ПНЕВМАТИЧЕСКИМИ</w:t>
            </w:r>
            <w:r w:rsidRPr="00101BCC">
              <w:rPr>
                <w:rFonts w:ascii="Arial Armenian" w:hAnsi="Arial Armenian" w:cs="Arial"/>
                <w:sz w:val="22"/>
                <w:szCs w:val="22"/>
              </w:rPr>
              <w:t xml:space="preserve"> </w:t>
            </w:r>
            <w:r w:rsidRPr="00101BCC">
              <w:rPr>
                <w:rFonts w:ascii="Calibri" w:hAnsi="Calibri" w:cs="Calibri"/>
                <w:sz w:val="22"/>
                <w:szCs w:val="22"/>
              </w:rPr>
              <w:t>ТРАМБОВКАМИ</w:t>
            </w:r>
            <w:r w:rsidRPr="00101BCC">
              <w:rPr>
                <w:rFonts w:ascii="Arial Armenian" w:hAnsi="Arial Armenian" w:cs="Arial"/>
                <w:sz w:val="22"/>
                <w:szCs w:val="22"/>
              </w:rPr>
              <w:t xml:space="preserve">: </w:t>
            </w:r>
            <w:r w:rsidRPr="00101BCC">
              <w:rPr>
                <w:rFonts w:ascii="Calibri" w:hAnsi="Calibri" w:cs="Calibri"/>
                <w:sz w:val="22"/>
                <w:szCs w:val="22"/>
              </w:rPr>
              <w:t>ГРУНТЫ</w:t>
            </w:r>
            <w:r w:rsidRPr="00101BCC">
              <w:rPr>
                <w:rFonts w:ascii="Arial Armenian" w:hAnsi="Arial Armenian" w:cs="Arial"/>
                <w:sz w:val="22"/>
                <w:szCs w:val="22"/>
              </w:rPr>
              <w:t xml:space="preserve"> 1,2 </w:t>
            </w:r>
            <w:r w:rsidRPr="00101BCC">
              <w:rPr>
                <w:rFonts w:ascii="Calibri" w:hAnsi="Calibri" w:cs="Calibri"/>
                <w:sz w:val="22"/>
                <w:szCs w:val="22"/>
              </w:rPr>
              <w:t>ГРУПП</w:t>
            </w:r>
          </w:p>
        </w:tc>
        <w:tc>
          <w:tcPr>
            <w:tcW w:w="1278" w:type="dxa"/>
            <w:tcBorders>
              <w:top w:val="nil"/>
              <w:left w:val="nil"/>
              <w:bottom w:val="single" w:sz="4" w:space="0" w:color="auto"/>
              <w:right w:val="single" w:sz="4" w:space="0" w:color="auto"/>
            </w:tcBorders>
            <w:vAlign w:val="center"/>
            <w:hideMark/>
          </w:tcPr>
          <w:p w14:paraId="0D80972D"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1934401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7.2</w:t>
            </w:r>
          </w:p>
        </w:tc>
        <w:tc>
          <w:tcPr>
            <w:tcW w:w="1418" w:type="dxa"/>
            <w:tcBorders>
              <w:top w:val="nil"/>
              <w:left w:val="nil"/>
              <w:bottom w:val="single" w:sz="4" w:space="0" w:color="auto"/>
              <w:right w:val="single" w:sz="4" w:space="0" w:color="auto"/>
            </w:tcBorders>
            <w:noWrap/>
            <w:vAlign w:val="center"/>
            <w:hideMark/>
          </w:tcPr>
          <w:p w14:paraId="048B625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0.207</w:t>
            </w:r>
          </w:p>
        </w:tc>
        <w:tc>
          <w:tcPr>
            <w:tcW w:w="1847" w:type="dxa"/>
            <w:tcBorders>
              <w:top w:val="nil"/>
              <w:left w:val="nil"/>
              <w:bottom w:val="single" w:sz="4" w:space="0" w:color="auto"/>
              <w:right w:val="single" w:sz="4" w:space="0" w:color="auto"/>
            </w:tcBorders>
            <w:vAlign w:val="center"/>
            <w:hideMark/>
          </w:tcPr>
          <w:p w14:paraId="7247542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1.490</w:t>
            </w:r>
          </w:p>
        </w:tc>
        <w:tc>
          <w:tcPr>
            <w:tcW w:w="222" w:type="dxa"/>
            <w:vAlign w:val="center"/>
            <w:hideMark/>
          </w:tcPr>
          <w:p w14:paraId="35735140" w14:textId="77777777" w:rsidR="00402A13" w:rsidRPr="00101BCC" w:rsidRDefault="00402A13" w:rsidP="00BF48F5">
            <w:pPr>
              <w:rPr>
                <w:sz w:val="20"/>
                <w:szCs w:val="20"/>
              </w:rPr>
            </w:pPr>
          </w:p>
        </w:tc>
      </w:tr>
      <w:tr w:rsidR="00402A13" w:rsidRPr="00101BCC" w14:paraId="66BD5039" w14:textId="77777777" w:rsidTr="00BF48F5">
        <w:trPr>
          <w:trHeight w:val="570"/>
        </w:trPr>
        <w:tc>
          <w:tcPr>
            <w:tcW w:w="738" w:type="dxa"/>
            <w:tcBorders>
              <w:top w:val="nil"/>
              <w:left w:val="single" w:sz="4" w:space="0" w:color="auto"/>
              <w:bottom w:val="nil"/>
              <w:right w:val="single" w:sz="4" w:space="0" w:color="auto"/>
            </w:tcBorders>
            <w:noWrap/>
            <w:vAlign w:val="center"/>
            <w:hideMark/>
          </w:tcPr>
          <w:p w14:paraId="51B959F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w:t>
            </w:r>
          </w:p>
        </w:tc>
        <w:tc>
          <w:tcPr>
            <w:tcW w:w="1317" w:type="dxa"/>
            <w:tcBorders>
              <w:top w:val="nil"/>
              <w:left w:val="nil"/>
              <w:bottom w:val="nil"/>
              <w:right w:val="single" w:sz="4" w:space="0" w:color="auto"/>
            </w:tcBorders>
            <w:vAlign w:val="center"/>
            <w:hideMark/>
          </w:tcPr>
          <w:p w14:paraId="4EBE326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23-1</w:t>
            </w:r>
          </w:p>
        </w:tc>
        <w:tc>
          <w:tcPr>
            <w:tcW w:w="2865" w:type="dxa"/>
            <w:tcBorders>
              <w:top w:val="nil"/>
              <w:left w:val="nil"/>
              <w:bottom w:val="nil"/>
              <w:right w:val="single" w:sz="4" w:space="0" w:color="auto"/>
            </w:tcBorders>
            <w:vAlign w:val="center"/>
            <w:hideMark/>
          </w:tcPr>
          <w:p w14:paraId="719F6331"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Խողովակաշարերի</w:t>
            </w:r>
            <w:r w:rsidRPr="00101BCC">
              <w:rPr>
                <w:rFonts w:ascii="Arial Armenian" w:hAnsi="Arial Armenian" w:cs="Arial"/>
                <w:sz w:val="22"/>
                <w:szCs w:val="22"/>
              </w:rPr>
              <w:t xml:space="preserve"> </w:t>
            </w:r>
            <w:r w:rsidRPr="00101BCC">
              <w:rPr>
                <w:rFonts w:ascii="Sylfaen" w:hAnsi="Sylfaen" w:cs="Sylfaen"/>
                <w:sz w:val="22"/>
                <w:szCs w:val="22"/>
              </w:rPr>
              <w:t>տակ</w:t>
            </w:r>
            <w:r w:rsidRPr="00101BCC">
              <w:rPr>
                <w:rFonts w:ascii="Arial Armenian" w:hAnsi="Arial Armenian" w:cs="Arial"/>
                <w:sz w:val="22"/>
                <w:szCs w:val="22"/>
              </w:rPr>
              <w:t xml:space="preserve"> </w:t>
            </w:r>
            <w:r w:rsidRPr="00101BCC">
              <w:rPr>
                <w:rFonts w:ascii="Sylfaen" w:hAnsi="Sylfaen" w:cs="Sylfaen"/>
                <w:sz w:val="22"/>
                <w:szCs w:val="22"/>
              </w:rPr>
              <w:t>ավազային</w:t>
            </w:r>
            <w:r w:rsidRPr="00101BCC">
              <w:rPr>
                <w:rFonts w:ascii="Arial Armenian" w:hAnsi="Arial Armenian" w:cs="Arial"/>
                <w:sz w:val="22"/>
                <w:szCs w:val="22"/>
              </w:rPr>
              <w:t xml:space="preserve"> </w:t>
            </w:r>
            <w:r w:rsidRPr="00101BCC">
              <w:rPr>
                <w:rFonts w:ascii="Sylfaen" w:hAnsi="Sylfaen" w:cs="Sylfaen"/>
                <w:sz w:val="22"/>
                <w:szCs w:val="22"/>
              </w:rPr>
              <w:t>հիմքի</w:t>
            </w:r>
            <w:r w:rsidRPr="00101BCC">
              <w:rPr>
                <w:rFonts w:ascii="Arial Armenian" w:hAnsi="Arial Armenian" w:cs="Arial"/>
                <w:sz w:val="22"/>
                <w:szCs w:val="22"/>
              </w:rPr>
              <w:t xml:space="preserve"> </w:t>
            </w:r>
            <w:r w:rsidRPr="00101BCC">
              <w:rPr>
                <w:rFonts w:ascii="Sylfaen" w:hAnsi="Sylfaen" w:cs="Sylfaen"/>
                <w:sz w:val="22"/>
                <w:szCs w:val="22"/>
              </w:rPr>
              <w:t>կառուցում</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песчаного</w:t>
            </w:r>
            <w:r w:rsidRPr="00101BCC">
              <w:rPr>
                <w:rFonts w:ascii="Arial Armenian" w:hAnsi="Arial Armenian" w:cs="Arial"/>
                <w:sz w:val="22"/>
                <w:szCs w:val="22"/>
              </w:rPr>
              <w:t xml:space="preserve"> </w:t>
            </w:r>
            <w:r w:rsidRPr="00101BCC">
              <w:rPr>
                <w:rFonts w:ascii="Calibri" w:hAnsi="Calibri" w:cs="Calibri"/>
                <w:sz w:val="22"/>
                <w:szCs w:val="22"/>
              </w:rPr>
              <w:t>основания</w:t>
            </w:r>
            <w:r w:rsidRPr="00101BCC">
              <w:rPr>
                <w:rFonts w:ascii="Arial Armenian" w:hAnsi="Arial Armenian" w:cs="Arial"/>
                <w:sz w:val="22"/>
                <w:szCs w:val="22"/>
              </w:rPr>
              <w:t xml:space="preserve"> </w:t>
            </w:r>
            <w:r w:rsidRPr="00101BCC">
              <w:rPr>
                <w:rFonts w:ascii="Calibri" w:hAnsi="Calibri" w:cs="Calibri"/>
                <w:sz w:val="22"/>
                <w:szCs w:val="22"/>
              </w:rPr>
              <w:t>под</w:t>
            </w:r>
            <w:r w:rsidRPr="00101BCC">
              <w:rPr>
                <w:rFonts w:ascii="Arial Armenian" w:hAnsi="Arial Armenian" w:cs="Arial"/>
                <w:sz w:val="22"/>
                <w:szCs w:val="22"/>
              </w:rPr>
              <w:t xml:space="preserve"> </w:t>
            </w:r>
            <w:r w:rsidRPr="00101BCC">
              <w:rPr>
                <w:rFonts w:ascii="Calibri" w:hAnsi="Calibri" w:cs="Calibri"/>
                <w:sz w:val="22"/>
                <w:szCs w:val="22"/>
              </w:rPr>
              <w:t>трубопроводы</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0AAD323C"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316CDCC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0.8</w:t>
            </w:r>
          </w:p>
        </w:tc>
        <w:tc>
          <w:tcPr>
            <w:tcW w:w="1418" w:type="dxa"/>
            <w:tcBorders>
              <w:top w:val="nil"/>
              <w:left w:val="nil"/>
              <w:bottom w:val="single" w:sz="4" w:space="0" w:color="auto"/>
              <w:right w:val="single" w:sz="4" w:space="0" w:color="auto"/>
            </w:tcBorders>
            <w:noWrap/>
            <w:vAlign w:val="center"/>
            <w:hideMark/>
          </w:tcPr>
          <w:p w14:paraId="385E5B8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13.86</w:t>
            </w:r>
          </w:p>
        </w:tc>
        <w:tc>
          <w:tcPr>
            <w:tcW w:w="1847" w:type="dxa"/>
            <w:tcBorders>
              <w:top w:val="nil"/>
              <w:left w:val="nil"/>
              <w:bottom w:val="single" w:sz="4" w:space="0" w:color="auto"/>
              <w:right w:val="single" w:sz="4" w:space="0" w:color="auto"/>
            </w:tcBorders>
            <w:vAlign w:val="center"/>
            <w:hideMark/>
          </w:tcPr>
          <w:p w14:paraId="16E9AAA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11.088</w:t>
            </w:r>
          </w:p>
        </w:tc>
        <w:tc>
          <w:tcPr>
            <w:tcW w:w="222" w:type="dxa"/>
            <w:vAlign w:val="center"/>
            <w:hideMark/>
          </w:tcPr>
          <w:p w14:paraId="1D447806" w14:textId="77777777" w:rsidR="00402A13" w:rsidRPr="00101BCC" w:rsidRDefault="00402A13" w:rsidP="00BF48F5">
            <w:pPr>
              <w:rPr>
                <w:sz w:val="20"/>
                <w:szCs w:val="20"/>
              </w:rPr>
            </w:pPr>
          </w:p>
        </w:tc>
      </w:tr>
      <w:tr w:rsidR="00402A13" w:rsidRPr="00101BCC" w14:paraId="2319D615" w14:textId="77777777" w:rsidTr="00BF48F5">
        <w:trPr>
          <w:trHeight w:val="1140"/>
        </w:trPr>
        <w:tc>
          <w:tcPr>
            <w:tcW w:w="738" w:type="dxa"/>
            <w:tcBorders>
              <w:top w:val="single" w:sz="4" w:space="0" w:color="auto"/>
              <w:left w:val="single" w:sz="4" w:space="0" w:color="auto"/>
              <w:bottom w:val="nil"/>
              <w:right w:val="single" w:sz="4" w:space="0" w:color="auto"/>
            </w:tcBorders>
            <w:noWrap/>
            <w:vAlign w:val="center"/>
            <w:hideMark/>
          </w:tcPr>
          <w:p w14:paraId="07BB96F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w:t>
            </w:r>
          </w:p>
        </w:tc>
        <w:tc>
          <w:tcPr>
            <w:tcW w:w="1317" w:type="dxa"/>
            <w:tcBorders>
              <w:top w:val="single" w:sz="4" w:space="0" w:color="auto"/>
              <w:left w:val="nil"/>
              <w:bottom w:val="nil"/>
              <w:right w:val="single" w:sz="4" w:space="0" w:color="auto"/>
            </w:tcBorders>
            <w:vAlign w:val="center"/>
            <w:hideMark/>
          </w:tcPr>
          <w:p w14:paraId="429A552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34-506</w:t>
            </w:r>
          </w:p>
        </w:tc>
        <w:tc>
          <w:tcPr>
            <w:tcW w:w="2865" w:type="dxa"/>
            <w:tcBorders>
              <w:top w:val="single" w:sz="4" w:space="0" w:color="auto"/>
              <w:left w:val="nil"/>
              <w:bottom w:val="nil"/>
              <w:right w:val="single" w:sz="4" w:space="0" w:color="auto"/>
            </w:tcBorders>
            <w:vAlign w:val="center"/>
            <w:hideMark/>
          </w:tcPr>
          <w:p w14:paraId="35C2469C"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Պոլիէթիլենային</w:t>
            </w:r>
            <w:r w:rsidRPr="00101BCC">
              <w:rPr>
                <w:rFonts w:ascii="Arial Armenian" w:hAnsi="Arial Armenian" w:cs="Arial"/>
                <w:sz w:val="22"/>
                <w:szCs w:val="22"/>
              </w:rPr>
              <w:t xml:space="preserve"> </w:t>
            </w:r>
            <w:r w:rsidRPr="00101BCC">
              <w:rPr>
                <w:rFonts w:ascii="Sylfaen" w:hAnsi="Sylfaen" w:cs="Sylfaen"/>
                <w:sz w:val="22"/>
                <w:szCs w:val="22"/>
              </w:rPr>
              <w:t>խողովակների</w:t>
            </w:r>
            <w:r w:rsidRPr="00101BCC">
              <w:rPr>
                <w:rFonts w:ascii="Arial Armenian" w:hAnsi="Arial Armenian" w:cs="Arial"/>
                <w:sz w:val="22"/>
                <w:szCs w:val="22"/>
              </w:rPr>
              <w:t xml:space="preserve"> </w:t>
            </w:r>
            <w:r w:rsidRPr="00101BCC">
              <w:rPr>
                <w:rFonts w:ascii="Sylfaen" w:hAnsi="Sylfaen" w:cs="Sylfaen"/>
                <w:sz w:val="22"/>
                <w:szCs w:val="22"/>
              </w:rPr>
              <w:t>տեղադրում</w:t>
            </w:r>
            <w:r w:rsidRPr="00101BCC">
              <w:rPr>
                <w:rFonts w:ascii="Arial Armenian" w:hAnsi="Arial Armenian" w:cs="Arial"/>
                <w:sz w:val="22"/>
                <w:szCs w:val="22"/>
              </w:rPr>
              <w:t xml:space="preserve"> 40 </w:t>
            </w:r>
            <w:r w:rsidRPr="00101BCC">
              <w:rPr>
                <w:rFonts w:ascii="Sylfaen" w:hAnsi="Sylfaen" w:cs="Sylfaen"/>
                <w:sz w:val="22"/>
                <w:szCs w:val="22"/>
              </w:rPr>
              <w:t>մմ</w:t>
            </w:r>
            <w:r w:rsidRPr="00101BCC">
              <w:rPr>
                <w:rFonts w:ascii="Arial Armenian" w:hAnsi="Arial Armenian" w:cs="Arial"/>
                <w:sz w:val="22"/>
                <w:szCs w:val="22"/>
              </w:rPr>
              <w:t xml:space="preserve"> </w:t>
            </w:r>
            <w:r w:rsidRPr="00101BCC">
              <w:rPr>
                <w:rFonts w:ascii="Sylfaen" w:hAnsi="Sylfaen" w:cs="Sylfaen"/>
                <w:sz w:val="22"/>
                <w:szCs w:val="22"/>
              </w:rPr>
              <w:t>տրամաչափով</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ТРУБОПРОВОДОВ</w:t>
            </w:r>
            <w:r w:rsidRPr="00101BCC">
              <w:rPr>
                <w:rFonts w:ascii="Arial Armenian" w:hAnsi="Arial Armenian" w:cs="Arial"/>
                <w:sz w:val="22"/>
                <w:szCs w:val="22"/>
              </w:rPr>
              <w:t xml:space="preserve"> </w:t>
            </w:r>
            <w:r w:rsidRPr="00101BCC">
              <w:rPr>
                <w:rFonts w:ascii="Calibri" w:hAnsi="Calibri" w:cs="Calibri"/>
                <w:sz w:val="22"/>
                <w:szCs w:val="22"/>
              </w:rPr>
              <w:t>ИЗ</w:t>
            </w:r>
            <w:r w:rsidRPr="00101BCC">
              <w:rPr>
                <w:rFonts w:ascii="Arial Armenian" w:hAnsi="Arial Armenian" w:cs="Arial"/>
                <w:sz w:val="22"/>
                <w:szCs w:val="22"/>
              </w:rPr>
              <w:t xml:space="preserve"> </w:t>
            </w:r>
            <w:r w:rsidRPr="00101BCC">
              <w:rPr>
                <w:rFonts w:ascii="Calibri" w:hAnsi="Calibri" w:cs="Calibri"/>
                <w:sz w:val="22"/>
                <w:szCs w:val="22"/>
              </w:rPr>
              <w:t>ПОЛИЭТИЛЕНОВЫХ</w:t>
            </w:r>
            <w:r w:rsidRPr="00101BCC">
              <w:rPr>
                <w:rFonts w:ascii="Arial Armenian" w:hAnsi="Arial Armenian" w:cs="Arial"/>
                <w:sz w:val="22"/>
                <w:szCs w:val="22"/>
              </w:rPr>
              <w:t xml:space="preserve"> </w:t>
            </w:r>
            <w:r w:rsidRPr="00101BCC">
              <w:rPr>
                <w:rFonts w:ascii="Calibri" w:hAnsi="Calibri" w:cs="Calibri"/>
                <w:sz w:val="22"/>
                <w:szCs w:val="22"/>
              </w:rPr>
              <w:t>ТРУБ</w:t>
            </w:r>
            <w:r w:rsidRPr="00101BCC">
              <w:rPr>
                <w:rFonts w:ascii="Arial Armenian" w:hAnsi="Arial Armenian" w:cs="Arial"/>
                <w:sz w:val="22"/>
                <w:szCs w:val="22"/>
              </w:rPr>
              <w:t xml:space="preserve"> 40 </w:t>
            </w:r>
            <w:r w:rsidRPr="00101BCC">
              <w:rPr>
                <w:rFonts w:ascii="Calibri" w:hAnsi="Calibri" w:cs="Calibri"/>
                <w:sz w:val="22"/>
                <w:szCs w:val="22"/>
              </w:rPr>
              <w:t>ММ</w:t>
            </w:r>
          </w:p>
        </w:tc>
        <w:tc>
          <w:tcPr>
            <w:tcW w:w="1278" w:type="dxa"/>
            <w:tcBorders>
              <w:top w:val="nil"/>
              <w:left w:val="nil"/>
              <w:bottom w:val="single" w:sz="4" w:space="0" w:color="auto"/>
              <w:right w:val="single" w:sz="4" w:space="0" w:color="auto"/>
            </w:tcBorders>
            <w:vAlign w:val="center"/>
            <w:hideMark/>
          </w:tcPr>
          <w:p w14:paraId="791BAF67"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Calibri" w:hAnsi="Calibri" w:cs="Calibri"/>
                <w:sz w:val="22"/>
                <w:szCs w:val="22"/>
              </w:rPr>
              <w:t>м</w:t>
            </w:r>
          </w:p>
        </w:tc>
        <w:tc>
          <w:tcPr>
            <w:tcW w:w="1517" w:type="dxa"/>
            <w:tcBorders>
              <w:top w:val="nil"/>
              <w:left w:val="nil"/>
              <w:bottom w:val="single" w:sz="4" w:space="0" w:color="auto"/>
              <w:right w:val="single" w:sz="4" w:space="0" w:color="auto"/>
            </w:tcBorders>
            <w:noWrap/>
            <w:vAlign w:val="center"/>
            <w:hideMark/>
          </w:tcPr>
          <w:p w14:paraId="3624EF5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50</w:t>
            </w:r>
          </w:p>
        </w:tc>
        <w:tc>
          <w:tcPr>
            <w:tcW w:w="1418" w:type="dxa"/>
            <w:tcBorders>
              <w:top w:val="nil"/>
              <w:left w:val="nil"/>
              <w:bottom w:val="single" w:sz="4" w:space="0" w:color="auto"/>
              <w:right w:val="single" w:sz="4" w:space="0" w:color="auto"/>
            </w:tcBorders>
            <w:noWrap/>
            <w:vAlign w:val="center"/>
            <w:hideMark/>
          </w:tcPr>
          <w:p w14:paraId="41FFA0D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0.783</w:t>
            </w:r>
          </w:p>
        </w:tc>
        <w:tc>
          <w:tcPr>
            <w:tcW w:w="1847" w:type="dxa"/>
            <w:tcBorders>
              <w:top w:val="nil"/>
              <w:left w:val="nil"/>
              <w:bottom w:val="single" w:sz="4" w:space="0" w:color="auto"/>
              <w:right w:val="single" w:sz="4" w:space="0" w:color="auto"/>
            </w:tcBorders>
            <w:vAlign w:val="center"/>
            <w:hideMark/>
          </w:tcPr>
          <w:p w14:paraId="06C9708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39.150</w:t>
            </w:r>
          </w:p>
        </w:tc>
        <w:tc>
          <w:tcPr>
            <w:tcW w:w="222" w:type="dxa"/>
            <w:vAlign w:val="center"/>
            <w:hideMark/>
          </w:tcPr>
          <w:p w14:paraId="78EFD05F" w14:textId="77777777" w:rsidR="00402A13" w:rsidRPr="00101BCC" w:rsidRDefault="00402A13" w:rsidP="00BF48F5">
            <w:pPr>
              <w:rPr>
                <w:sz w:val="20"/>
                <w:szCs w:val="20"/>
              </w:rPr>
            </w:pPr>
          </w:p>
        </w:tc>
      </w:tr>
      <w:tr w:rsidR="00402A13" w:rsidRPr="00101BCC" w14:paraId="21C912BC" w14:textId="77777777" w:rsidTr="00BF48F5">
        <w:trPr>
          <w:trHeight w:val="1140"/>
        </w:trPr>
        <w:tc>
          <w:tcPr>
            <w:tcW w:w="738" w:type="dxa"/>
            <w:tcBorders>
              <w:top w:val="single" w:sz="4" w:space="0" w:color="auto"/>
              <w:left w:val="single" w:sz="4" w:space="0" w:color="auto"/>
              <w:bottom w:val="nil"/>
              <w:right w:val="single" w:sz="4" w:space="0" w:color="auto"/>
            </w:tcBorders>
            <w:noWrap/>
            <w:vAlign w:val="center"/>
            <w:hideMark/>
          </w:tcPr>
          <w:p w14:paraId="3136A9F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lastRenderedPageBreak/>
              <w:t>6</w:t>
            </w:r>
          </w:p>
        </w:tc>
        <w:tc>
          <w:tcPr>
            <w:tcW w:w="1317" w:type="dxa"/>
            <w:tcBorders>
              <w:top w:val="single" w:sz="4" w:space="0" w:color="auto"/>
              <w:left w:val="nil"/>
              <w:bottom w:val="nil"/>
              <w:right w:val="single" w:sz="4" w:space="0" w:color="auto"/>
            </w:tcBorders>
            <w:vAlign w:val="center"/>
            <w:hideMark/>
          </w:tcPr>
          <w:p w14:paraId="192417E5" w14:textId="77777777" w:rsidR="00402A13" w:rsidRPr="00101BCC" w:rsidRDefault="00402A13" w:rsidP="00BF48F5">
            <w:pPr>
              <w:jc w:val="center"/>
              <w:rPr>
                <w:rFonts w:ascii="Arial Armenian" w:hAnsi="Arial Armenian" w:cs="Arial"/>
                <w:sz w:val="22"/>
                <w:szCs w:val="22"/>
              </w:rPr>
            </w:pPr>
            <w:r w:rsidRPr="00101BCC">
              <w:rPr>
                <w:rFonts w:ascii="Calibri" w:hAnsi="Calibri" w:cs="Calibri"/>
                <w:sz w:val="22"/>
                <w:szCs w:val="22"/>
              </w:rPr>
              <w:t>У</w:t>
            </w:r>
            <w:r w:rsidRPr="00101BCC">
              <w:rPr>
                <w:rFonts w:ascii="Arial Armenian" w:hAnsi="Arial Armenian" w:cs="Arial"/>
                <w:sz w:val="22"/>
                <w:szCs w:val="22"/>
              </w:rPr>
              <w:t>0-</w:t>
            </w:r>
            <w:r w:rsidRPr="00101BCC">
              <w:rPr>
                <w:rFonts w:ascii="Calibri" w:hAnsi="Calibri" w:cs="Calibri"/>
                <w:sz w:val="22"/>
                <w:szCs w:val="22"/>
              </w:rPr>
              <w:t>М</w:t>
            </w:r>
            <w:r w:rsidRPr="00101BCC">
              <w:rPr>
                <w:rFonts w:ascii="Arial Armenian" w:hAnsi="Arial Armenian" w:cs="Arial"/>
                <w:sz w:val="22"/>
                <w:szCs w:val="22"/>
              </w:rPr>
              <w:t>5</w:t>
            </w:r>
          </w:p>
        </w:tc>
        <w:tc>
          <w:tcPr>
            <w:tcW w:w="2865" w:type="dxa"/>
            <w:tcBorders>
              <w:top w:val="single" w:sz="4" w:space="0" w:color="auto"/>
              <w:left w:val="nil"/>
              <w:bottom w:val="nil"/>
              <w:right w:val="single" w:sz="4" w:space="0" w:color="auto"/>
            </w:tcBorders>
            <w:vAlign w:val="center"/>
            <w:hideMark/>
          </w:tcPr>
          <w:p w14:paraId="18B55C86"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Ասֆալտբետոնե</w:t>
            </w:r>
            <w:r w:rsidRPr="00101BCC">
              <w:rPr>
                <w:rFonts w:ascii="Arial Armenian" w:hAnsi="Arial Armenian" w:cs="Arial"/>
                <w:sz w:val="22"/>
                <w:szCs w:val="22"/>
              </w:rPr>
              <w:t xml:space="preserve"> </w:t>
            </w:r>
            <w:r w:rsidRPr="00101BCC">
              <w:rPr>
                <w:rFonts w:ascii="Sylfaen" w:hAnsi="Sylfaen" w:cs="Sylfaen"/>
                <w:sz w:val="22"/>
                <w:szCs w:val="22"/>
              </w:rPr>
              <w:t>ճանապարհային</w:t>
            </w:r>
            <w:r w:rsidRPr="00101BCC">
              <w:rPr>
                <w:rFonts w:ascii="Arial Armenian" w:hAnsi="Arial Armenian" w:cs="Arial"/>
                <w:sz w:val="22"/>
                <w:szCs w:val="22"/>
              </w:rPr>
              <w:t xml:space="preserve"> </w:t>
            </w:r>
            <w:r w:rsidRPr="00101BCC">
              <w:rPr>
                <w:rFonts w:ascii="Sylfaen" w:hAnsi="Sylfaen" w:cs="Sylfaen"/>
                <w:sz w:val="22"/>
                <w:szCs w:val="22"/>
              </w:rPr>
              <w:t>պատույթի</w:t>
            </w:r>
            <w:r w:rsidRPr="00101BCC">
              <w:rPr>
                <w:rFonts w:ascii="Arial Armenian" w:hAnsi="Arial Armenian" w:cs="Arial"/>
                <w:sz w:val="22"/>
                <w:szCs w:val="22"/>
              </w:rPr>
              <w:t xml:space="preserve"> </w:t>
            </w:r>
            <w:r w:rsidRPr="00101BCC">
              <w:rPr>
                <w:rFonts w:ascii="Sylfaen" w:hAnsi="Sylfaen" w:cs="Sylfaen"/>
                <w:sz w:val="22"/>
                <w:szCs w:val="22"/>
              </w:rPr>
              <w:t>ապամոնտաժում</w:t>
            </w:r>
            <w:r w:rsidRPr="00101BCC">
              <w:rPr>
                <w:rFonts w:ascii="Arial Armenian" w:hAnsi="Arial Armenian" w:cs="Arial"/>
                <w:sz w:val="22"/>
                <w:szCs w:val="22"/>
              </w:rPr>
              <w:t xml:space="preserve"> </w:t>
            </w:r>
            <w:r w:rsidRPr="00101BCC">
              <w:rPr>
                <w:rFonts w:ascii="Sylfaen" w:hAnsi="Sylfaen" w:cs="Sylfaen"/>
                <w:sz w:val="22"/>
                <w:szCs w:val="22"/>
              </w:rPr>
              <w:t>՝</w:t>
            </w:r>
            <w:r w:rsidRPr="00101BCC">
              <w:rPr>
                <w:rFonts w:ascii="Arial Armenian" w:hAnsi="Arial Armenian" w:cs="Arial"/>
                <w:sz w:val="22"/>
                <w:szCs w:val="22"/>
              </w:rPr>
              <w:t xml:space="preserve"> </w:t>
            </w:r>
            <w:r w:rsidRPr="00101BCC">
              <w:rPr>
                <w:rFonts w:ascii="Sylfaen" w:hAnsi="Sylfaen" w:cs="Sylfaen"/>
                <w:sz w:val="22"/>
                <w:szCs w:val="22"/>
              </w:rPr>
              <w:t>խճային</w:t>
            </w:r>
            <w:r w:rsidRPr="00101BCC">
              <w:rPr>
                <w:rFonts w:ascii="Arial Armenian" w:hAnsi="Arial Armenian" w:cs="Arial"/>
                <w:sz w:val="22"/>
                <w:szCs w:val="22"/>
              </w:rPr>
              <w:t xml:space="preserve"> </w:t>
            </w:r>
            <w:r w:rsidRPr="00101BCC">
              <w:rPr>
                <w:rFonts w:ascii="Sylfaen" w:hAnsi="Sylfaen" w:cs="Sylfaen"/>
                <w:sz w:val="22"/>
                <w:szCs w:val="22"/>
              </w:rPr>
              <w:t>հիմքի</w:t>
            </w:r>
            <w:r w:rsidRPr="00101BCC">
              <w:rPr>
                <w:rFonts w:ascii="Arial Armenian" w:hAnsi="Arial Armenian" w:cs="Arial"/>
                <w:sz w:val="22"/>
                <w:szCs w:val="22"/>
              </w:rPr>
              <w:t xml:space="preserve"> </w:t>
            </w:r>
            <w:r w:rsidRPr="00101BCC">
              <w:rPr>
                <w:rFonts w:ascii="Sylfaen" w:hAnsi="Sylfaen" w:cs="Sylfaen"/>
                <w:sz w:val="22"/>
                <w:szCs w:val="22"/>
              </w:rPr>
              <w:t>վրա</w:t>
            </w:r>
            <w:r w:rsidRPr="00101BCC">
              <w:rPr>
                <w:rFonts w:ascii="Arial Armenian" w:hAnsi="Arial Armenian" w:cs="Arial"/>
                <w:sz w:val="22"/>
                <w:szCs w:val="22"/>
              </w:rPr>
              <w:br/>
            </w:r>
            <w:r w:rsidRPr="00101BCC">
              <w:rPr>
                <w:rFonts w:ascii="Calibri" w:hAnsi="Calibri" w:cs="Calibri"/>
                <w:sz w:val="22"/>
                <w:szCs w:val="22"/>
              </w:rPr>
              <w:t>РАЗБОРКА</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ВОССТАНОВЛЕНИЕ</w:t>
            </w:r>
            <w:r w:rsidRPr="00101BCC">
              <w:rPr>
                <w:rFonts w:ascii="Arial Armenian" w:hAnsi="Arial Armenian" w:cs="Arial"/>
                <w:sz w:val="22"/>
                <w:szCs w:val="22"/>
              </w:rPr>
              <w:t xml:space="preserve"> </w:t>
            </w:r>
            <w:r w:rsidRPr="00101BCC">
              <w:rPr>
                <w:rFonts w:ascii="Calibri" w:hAnsi="Calibri" w:cs="Calibri"/>
                <w:sz w:val="22"/>
                <w:szCs w:val="22"/>
              </w:rPr>
              <w:t>АСФАЛЬТОБЕТОННОГО</w:t>
            </w:r>
            <w:r w:rsidRPr="00101BCC">
              <w:rPr>
                <w:rFonts w:ascii="Arial Armenian" w:hAnsi="Arial Armenian" w:cs="Arial"/>
                <w:sz w:val="22"/>
                <w:szCs w:val="22"/>
              </w:rPr>
              <w:t xml:space="preserve"> </w:t>
            </w:r>
            <w:r w:rsidRPr="00101BCC">
              <w:rPr>
                <w:rFonts w:ascii="Calibri" w:hAnsi="Calibri" w:cs="Calibri"/>
                <w:sz w:val="22"/>
                <w:szCs w:val="22"/>
              </w:rPr>
              <w:t>ДОРОЖНОГО</w:t>
            </w:r>
            <w:r w:rsidRPr="00101BCC">
              <w:rPr>
                <w:rFonts w:ascii="Arial Armenian" w:hAnsi="Arial Armenian" w:cs="Arial"/>
                <w:sz w:val="22"/>
                <w:szCs w:val="22"/>
              </w:rPr>
              <w:t xml:space="preserve"> </w:t>
            </w:r>
            <w:r w:rsidRPr="00101BCC">
              <w:rPr>
                <w:rFonts w:ascii="Calibri" w:hAnsi="Calibri" w:cs="Calibri"/>
                <w:sz w:val="22"/>
                <w:szCs w:val="22"/>
              </w:rPr>
              <w:t>ПОКРЫТИЯ</w:t>
            </w:r>
            <w:r w:rsidRPr="00101BCC">
              <w:rPr>
                <w:rFonts w:ascii="Arial Armenian" w:hAnsi="Arial Armenian" w:cs="Arial"/>
                <w:sz w:val="22"/>
                <w:szCs w:val="22"/>
              </w:rPr>
              <w:t xml:space="preserve"> </w:t>
            </w:r>
            <w:r w:rsidRPr="00101BCC">
              <w:rPr>
                <w:rFonts w:ascii="Calibri" w:hAnsi="Calibri" w:cs="Calibri"/>
                <w:sz w:val="22"/>
                <w:szCs w:val="22"/>
              </w:rPr>
              <w:t>НА</w:t>
            </w:r>
            <w:r w:rsidRPr="00101BCC">
              <w:rPr>
                <w:rFonts w:ascii="Arial Armenian" w:hAnsi="Arial Armenian" w:cs="Arial"/>
                <w:sz w:val="22"/>
                <w:szCs w:val="22"/>
              </w:rPr>
              <w:t xml:space="preserve"> </w:t>
            </w:r>
            <w:r w:rsidRPr="00101BCC">
              <w:rPr>
                <w:rFonts w:ascii="Calibri" w:hAnsi="Calibri" w:cs="Calibri"/>
                <w:sz w:val="22"/>
                <w:szCs w:val="22"/>
              </w:rPr>
              <w:t>ЩЕБЕНОЧНОМ</w:t>
            </w:r>
            <w:r w:rsidRPr="00101BCC">
              <w:rPr>
                <w:rFonts w:ascii="Arial Armenian" w:hAnsi="Arial Armenian" w:cs="Arial"/>
                <w:sz w:val="22"/>
                <w:szCs w:val="22"/>
              </w:rPr>
              <w:t xml:space="preserve"> </w:t>
            </w:r>
            <w:r w:rsidRPr="00101BCC">
              <w:rPr>
                <w:rFonts w:ascii="Calibri" w:hAnsi="Calibri" w:cs="Calibri"/>
                <w:sz w:val="22"/>
                <w:szCs w:val="22"/>
              </w:rPr>
              <w:t>ОСНОВАНИИ</w:t>
            </w:r>
          </w:p>
        </w:tc>
        <w:tc>
          <w:tcPr>
            <w:tcW w:w="1278" w:type="dxa"/>
            <w:tcBorders>
              <w:top w:val="nil"/>
              <w:left w:val="nil"/>
              <w:bottom w:val="single" w:sz="4" w:space="0" w:color="auto"/>
              <w:right w:val="single" w:sz="4" w:space="0" w:color="auto"/>
            </w:tcBorders>
            <w:vAlign w:val="center"/>
            <w:hideMark/>
          </w:tcPr>
          <w:p w14:paraId="00AB3A3B"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2 </w:t>
            </w:r>
            <w:r w:rsidRPr="00101BCC">
              <w:rPr>
                <w:rFonts w:ascii="Calibri" w:hAnsi="Calibri" w:cs="Calibri"/>
                <w:sz w:val="22"/>
                <w:szCs w:val="22"/>
              </w:rPr>
              <w:t>м</w:t>
            </w:r>
            <w:r w:rsidRPr="00101BCC">
              <w:rPr>
                <w:rFonts w:ascii="Arial Armenian" w:hAnsi="Arial Armenian" w:cs="Arial"/>
                <w:sz w:val="22"/>
                <w:szCs w:val="22"/>
              </w:rPr>
              <w:t>2</w:t>
            </w:r>
          </w:p>
        </w:tc>
        <w:tc>
          <w:tcPr>
            <w:tcW w:w="1517" w:type="dxa"/>
            <w:tcBorders>
              <w:top w:val="nil"/>
              <w:left w:val="nil"/>
              <w:bottom w:val="single" w:sz="4" w:space="0" w:color="auto"/>
              <w:right w:val="single" w:sz="4" w:space="0" w:color="auto"/>
            </w:tcBorders>
            <w:noWrap/>
            <w:vAlign w:val="center"/>
            <w:hideMark/>
          </w:tcPr>
          <w:p w14:paraId="43E589B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25</w:t>
            </w:r>
          </w:p>
        </w:tc>
        <w:tc>
          <w:tcPr>
            <w:tcW w:w="1418" w:type="dxa"/>
            <w:tcBorders>
              <w:top w:val="nil"/>
              <w:left w:val="nil"/>
              <w:bottom w:val="single" w:sz="4" w:space="0" w:color="auto"/>
              <w:right w:val="single" w:sz="4" w:space="0" w:color="auto"/>
            </w:tcBorders>
            <w:noWrap/>
            <w:vAlign w:val="center"/>
            <w:hideMark/>
          </w:tcPr>
          <w:p w14:paraId="57E1896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2.15</w:t>
            </w:r>
          </w:p>
        </w:tc>
        <w:tc>
          <w:tcPr>
            <w:tcW w:w="1847" w:type="dxa"/>
            <w:tcBorders>
              <w:top w:val="nil"/>
              <w:left w:val="nil"/>
              <w:bottom w:val="single" w:sz="4" w:space="0" w:color="auto"/>
              <w:right w:val="single" w:sz="4" w:space="0" w:color="auto"/>
            </w:tcBorders>
            <w:vAlign w:val="center"/>
            <w:hideMark/>
          </w:tcPr>
          <w:p w14:paraId="0261EC4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53.750</w:t>
            </w:r>
          </w:p>
        </w:tc>
        <w:tc>
          <w:tcPr>
            <w:tcW w:w="222" w:type="dxa"/>
            <w:vAlign w:val="center"/>
            <w:hideMark/>
          </w:tcPr>
          <w:p w14:paraId="01B1EC76" w14:textId="77777777" w:rsidR="00402A13" w:rsidRPr="00101BCC" w:rsidRDefault="00402A13" w:rsidP="00BF48F5">
            <w:pPr>
              <w:rPr>
                <w:sz w:val="20"/>
                <w:szCs w:val="20"/>
              </w:rPr>
            </w:pPr>
          </w:p>
        </w:tc>
      </w:tr>
      <w:tr w:rsidR="00402A13" w:rsidRPr="00101BCC" w14:paraId="53B7E6A5" w14:textId="77777777" w:rsidTr="00BF48F5">
        <w:trPr>
          <w:trHeight w:val="855"/>
        </w:trPr>
        <w:tc>
          <w:tcPr>
            <w:tcW w:w="738" w:type="dxa"/>
            <w:tcBorders>
              <w:top w:val="single" w:sz="4" w:space="0" w:color="auto"/>
              <w:left w:val="single" w:sz="4" w:space="0" w:color="auto"/>
              <w:bottom w:val="nil"/>
              <w:right w:val="single" w:sz="4" w:space="0" w:color="auto"/>
            </w:tcBorders>
            <w:noWrap/>
            <w:vAlign w:val="center"/>
            <w:hideMark/>
          </w:tcPr>
          <w:p w14:paraId="39E072A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w:t>
            </w:r>
          </w:p>
        </w:tc>
        <w:tc>
          <w:tcPr>
            <w:tcW w:w="1317" w:type="dxa"/>
            <w:tcBorders>
              <w:top w:val="single" w:sz="4" w:space="0" w:color="auto"/>
              <w:left w:val="nil"/>
              <w:bottom w:val="nil"/>
              <w:right w:val="single" w:sz="4" w:space="0" w:color="auto"/>
            </w:tcBorders>
            <w:vAlign w:val="center"/>
            <w:hideMark/>
          </w:tcPr>
          <w:p w14:paraId="729C853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27-23</w:t>
            </w:r>
          </w:p>
        </w:tc>
        <w:tc>
          <w:tcPr>
            <w:tcW w:w="2865" w:type="dxa"/>
            <w:tcBorders>
              <w:top w:val="single" w:sz="4" w:space="0" w:color="auto"/>
              <w:left w:val="nil"/>
              <w:bottom w:val="nil"/>
              <w:right w:val="single" w:sz="4" w:space="0" w:color="auto"/>
            </w:tcBorders>
            <w:vAlign w:val="center"/>
            <w:hideMark/>
          </w:tcPr>
          <w:p w14:paraId="79AF0FBA"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Խճային</w:t>
            </w:r>
            <w:r w:rsidRPr="00101BCC">
              <w:rPr>
                <w:rFonts w:ascii="Arial Armenian" w:hAnsi="Arial Armenian" w:cs="Arial"/>
                <w:sz w:val="22"/>
                <w:szCs w:val="22"/>
              </w:rPr>
              <w:t xml:space="preserve"> </w:t>
            </w:r>
            <w:r w:rsidRPr="00101BCC">
              <w:rPr>
                <w:rFonts w:ascii="Sylfaen" w:hAnsi="Sylfaen" w:cs="Sylfaen"/>
                <w:sz w:val="22"/>
                <w:szCs w:val="22"/>
              </w:rPr>
              <w:t>հիմքերի</w:t>
            </w:r>
            <w:r w:rsidRPr="00101BCC">
              <w:rPr>
                <w:rFonts w:ascii="Arial Armenian" w:hAnsi="Arial Armenian" w:cs="Arial"/>
                <w:sz w:val="22"/>
                <w:szCs w:val="22"/>
              </w:rPr>
              <w:t xml:space="preserve"> </w:t>
            </w:r>
            <w:r w:rsidRPr="00101BCC">
              <w:rPr>
                <w:rFonts w:ascii="Sylfaen" w:hAnsi="Sylfaen" w:cs="Sylfaen"/>
                <w:sz w:val="22"/>
                <w:szCs w:val="22"/>
              </w:rPr>
              <w:t>պրոֆիլի</w:t>
            </w:r>
            <w:r w:rsidRPr="00101BCC">
              <w:rPr>
                <w:rFonts w:ascii="Arial Armenian" w:hAnsi="Arial Armenian" w:cs="Arial"/>
                <w:sz w:val="22"/>
                <w:szCs w:val="22"/>
              </w:rPr>
              <w:t xml:space="preserve"> </w:t>
            </w:r>
            <w:r w:rsidRPr="00101BCC">
              <w:rPr>
                <w:rFonts w:ascii="Sylfaen" w:hAnsi="Sylfaen" w:cs="Sylfaen"/>
                <w:sz w:val="22"/>
                <w:szCs w:val="22"/>
              </w:rPr>
              <w:t>ուղղում՝</w:t>
            </w:r>
            <w:r w:rsidRPr="00101BCC">
              <w:rPr>
                <w:rFonts w:ascii="Arial Armenian" w:hAnsi="Arial Armenian" w:cs="Arial"/>
                <w:sz w:val="22"/>
                <w:szCs w:val="22"/>
              </w:rPr>
              <w:t xml:space="preserve"> </w:t>
            </w:r>
            <w:r w:rsidRPr="00101BCC">
              <w:rPr>
                <w:rFonts w:ascii="Sylfaen" w:hAnsi="Sylfaen" w:cs="Sylfaen"/>
                <w:sz w:val="22"/>
                <w:szCs w:val="22"/>
              </w:rPr>
              <w:t>նոր</w:t>
            </w:r>
            <w:r w:rsidRPr="00101BCC">
              <w:rPr>
                <w:rFonts w:ascii="Arial Armenian" w:hAnsi="Arial Armenian" w:cs="Arial"/>
                <w:sz w:val="22"/>
                <w:szCs w:val="22"/>
              </w:rPr>
              <w:t xml:space="preserve"> </w:t>
            </w:r>
            <w:r w:rsidRPr="00101BCC">
              <w:rPr>
                <w:rFonts w:ascii="Sylfaen" w:hAnsi="Sylfaen" w:cs="Sylfaen"/>
                <w:sz w:val="22"/>
                <w:szCs w:val="22"/>
              </w:rPr>
              <w:t>նյութի</w:t>
            </w:r>
            <w:r w:rsidRPr="00101BCC">
              <w:rPr>
                <w:rFonts w:ascii="Arial Armenian" w:hAnsi="Arial Armenian" w:cs="Arial"/>
                <w:sz w:val="22"/>
                <w:szCs w:val="22"/>
              </w:rPr>
              <w:t xml:space="preserve"> </w:t>
            </w:r>
            <w:r w:rsidRPr="00101BCC">
              <w:rPr>
                <w:rFonts w:ascii="Sylfaen" w:hAnsi="Sylfaen" w:cs="Sylfaen"/>
                <w:sz w:val="22"/>
                <w:szCs w:val="22"/>
              </w:rPr>
              <w:t>ավելացմամբ</w:t>
            </w:r>
            <w:r w:rsidRPr="00101BCC">
              <w:rPr>
                <w:rFonts w:ascii="Arial Armenian" w:hAnsi="Arial Armenian" w:cs="Arial"/>
                <w:sz w:val="22"/>
                <w:szCs w:val="22"/>
              </w:rPr>
              <w:br/>
            </w:r>
            <w:r w:rsidRPr="00101BCC">
              <w:rPr>
                <w:rFonts w:ascii="Calibri" w:hAnsi="Calibri" w:cs="Calibri"/>
                <w:sz w:val="22"/>
                <w:szCs w:val="22"/>
              </w:rPr>
              <w:t>ИСПРАВЛЕНИЕ</w:t>
            </w:r>
            <w:r w:rsidRPr="00101BCC">
              <w:rPr>
                <w:rFonts w:ascii="Arial Armenian" w:hAnsi="Arial Armenian" w:cs="Arial"/>
                <w:sz w:val="22"/>
                <w:szCs w:val="22"/>
              </w:rPr>
              <w:t xml:space="preserve"> </w:t>
            </w:r>
            <w:r w:rsidRPr="00101BCC">
              <w:rPr>
                <w:rFonts w:ascii="Calibri" w:hAnsi="Calibri" w:cs="Calibri"/>
                <w:sz w:val="22"/>
                <w:szCs w:val="22"/>
              </w:rPr>
              <w:t>ПРОФИЛЯ</w:t>
            </w:r>
            <w:r w:rsidRPr="00101BCC">
              <w:rPr>
                <w:rFonts w:ascii="Arial Armenian" w:hAnsi="Arial Armenian" w:cs="Arial"/>
                <w:sz w:val="22"/>
                <w:szCs w:val="22"/>
              </w:rPr>
              <w:t xml:space="preserve"> </w:t>
            </w:r>
            <w:r w:rsidRPr="00101BCC">
              <w:rPr>
                <w:rFonts w:ascii="Calibri" w:hAnsi="Calibri" w:cs="Calibri"/>
                <w:sz w:val="22"/>
                <w:szCs w:val="22"/>
              </w:rPr>
              <w:t>ОСНОВАНИЙ</w:t>
            </w:r>
            <w:r w:rsidRPr="00101BCC">
              <w:rPr>
                <w:rFonts w:ascii="Arial Armenian" w:hAnsi="Arial Armenian" w:cs="Arial"/>
                <w:sz w:val="22"/>
                <w:szCs w:val="22"/>
              </w:rPr>
              <w:t xml:space="preserve"> </w:t>
            </w:r>
            <w:r w:rsidRPr="00101BCC">
              <w:rPr>
                <w:rFonts w:ascii="Calibri" w:hAnsi="Calibri" w:cs="Calibri"/>
                <w:sz w:val="22"/>
                <w:szCs w:val="22"/>
              </w:rPr>
              <w:t>ГРАВИЙНЫХ</w:t>
            </w:r>
            <w:r w:rsidRPr="00101BCC">
              <w:rPr>
                <w:rFonts w:ascii="Arial Armenian" w:hAnsi="Arial Armenian" w:cs="Arial"/>
                <w:sz w:val="22"/>
                <w:szCs w:val="22"/>
              </w:rPr>
              <w:t xml:space="preserve"> </w:t>
            </w:r>
            <w:r w:rsidRPr="00101BCC">
              <w:rPr>
                <w:rFonts w:ascii="Calibri" w:hAnsi="Calibri" w:cs="Calibri"/>
                <w:sz w:val="22"/>
                <w:szCs w:val="22"/>
              </w:rPr>
              <w:t>С</w:t>
            </w:r>
            <w:r w:rsidRPr="00101BCC">
              <w:rPr>
                <w:rFonts w:ascii="Arial Armenian" w:hAnsi="Arial Armenian" w:cs="Arial"/>
                <w:sz w:val="22"/>
                <w:szCs w:val="22"/>
              </w:rPr>
              <w:t xml:space="preserve"> </w:t>
            </w:r>
            <w:r w:rsidRPr="00101BCC">
              <w:rPr>
                <w:rFonts w:ascii="Calibri" w:hAnsi="Calibri" w:cs="Calibri"/>
                <w:sz w:val="22"/>
                <w:szCs w:val="22"/>
              </w:rPr>
              <w:t>ДОБАВЛЕНИЕМ</w:t>
            </w:r>
            <w:r w:rsidRPr="00101BCC">
              <w:rPr>
                <w:rFonts w:ascii="Arial Armenian" w:hAnsi="Arial Armenian" w:cs="Arial"/>
                <w:sz w:val="22"/>
                <w:szCs w:val="22"/>
              </w:rPr>
              <w:t xml:space="preserve"> </w:t>
            </w:r>
            <w:r w:rsidRPr="00101BCC">
              <w:rPr>
                <w:rFonts w:ascii="Calibri" w:hAnsi="Calibri" w:cs="Calibri"/>
                <w:sz w:val="22"/>
                <w:szCs w:val="22"/>
              </w:rPr>
              <w:t>НОВОГО</w:t>
            </w:r>
            <w:r w:rsidRPr="00101BCC">
              <w:rPr>
                <w:rFonts w:ascii="Arial Armenian" w:hAnsi="Arial Armenian" w:cs="Arial"/>
                <w:sz w:val="22"/>
                <w:szCs w:val="22"/>
              </w:rPr>
              <w:t xml:space="preserve"> </w:t>
            </w:r>
            <w:r w:rsidRPr="00101BCC">
              <w:rPr>
                <w:rFonts w:ascii="Calibri" w:hAnsi="Calibri" w:cs="Calibri"/>
                <w:sz w:val="22"/>
                <w:szCs w:val="22"/>
              </w:rPr>
              <w:t>МАТЕРИАЛА</w:t>
            </w:r>
          </w:p>
        </w:tc>
        <w:tc>
          <w:tcPr>
            <w:tcW w:w="1278" w:type="dxa"/>
            <w:tcBorders>
              <w:top w:val="nil"/>
              <w:left w:val="nil"/>
              <w:bottom w:val="single" w:sz="4" w:space="0" w:color="auto"/>
              <w:right w:val="single" w:sz="4" w:space="0" w:color="auto"/>
            </w:tcBorders>
            <w:vAlign w:val="center"/>
            <w:hideMark/>
          </w:tcPr>
          <w:p w14:paraId="4BFB4BE1"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2 </w:t>
            </w:r>
            <w:r w:rsidRPr="00101BCC">
              <w:rPr>
                <w:rFonts w:ascii="Calibri" w:hAnsi="Calibri" w:cs="Calibri"/>
                <w:sz w:val="22"/>
                <w:szCs w:val="22"/>
              </w:rPr>
              <w:t>м</w:t>
            </w:r>
            <w:r w:rsidRPr="00101BCC">
              <w:rPr>
                <w:rFonts w:ascii="Arial Armenian" w:hAnsi="Arial Armenian" w:cs="Arial"/>
                <w:sz w:val="22"/>
                <w:szCs w:val="22"/>
              </w:rPr>
              <w:t>2</w:t>
            </w:r>
          </w:p>
        </w:tc>
        <w:tc>
          <w:tcPr>
            <w:tcW w:w="1517" w:type="dxa"/>
            <w:tcBorders>
              <w:top w:val="nil"/>
              <w:left w:val="nil"/>
              <w:bottom w:val="single" w:sz="4" w:space="0" w:color="auto"/>
              <w:right w:val="single" w:sz="4" w:space="0" w:color="auto"/>
            </w:tcBorders>
            <w:noWrap/>
            <w:vAlign w:val="center"/>
            <w:hideMark/>
          </w:tcPr>
          <w:p w14:paraId="029AD39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25</w:t>
            </w:r>
          </w:p>
        </w:tc>
        <w:tc>
          <w:tcPr>
            <w:tcW w:w="1418" w:type="dxa"/>
            <w:tcBorders>
              <w:top w:val="nil"/>
              <w:left w:val="nil"/>
              <w:bottom w:val="single" w:sz="4" w:space="0" w:color="auto"/>
              <w:right w:val="single" w:sz="4" w:space="0" w:color="auto"/>
            </w:tcBorders>
            <w:noWrap/>
            <w:vAlign w:val="center"/>
            <w:hideMark/>
          </w:tcPr>
          <w:p w14:paraId="08B38A4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0.932</w:t>
            </w:r>
          </w:p>
        </w:tc>
        <w:tc>
          <w:tcPr>
            <w:tcW w:w="1847" w:type="dxa"/>
            <w:tcBorders>
              <w:top w:val="nil"/>
              <w:left w:val="nil"/>
              <w:bottom w:val="single" w:sz="4" w:space="0" w:color="auto"/>
              <w:right w:val="single" w:sz="4" w:space="0" w:color="auto"/>
            </w:tcBorders>
            <w:vAlign w:val="center"/>
            <w:hideMark/>
          </w:tcPr>
          <w:p w14:paraId="6ACC20B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23.300</w:t>
            </w:r>
          </w:p>
        </w:tc>
        <w:tc>
          <w:tcPr>
            <w:tcW w:w="222" w:type="dxa"/>
            <w:vAlign w:val="center"/>
            <w:hideMark/>
          </w:tcPr>
          <w:p w14:paraId="340F8D99" w14:textId="77777777" w:rsidR="00402A13" w:rsidRPr="00101BCC" w:rsidRDefault="00402A13" w:rsidP="00BF48F5">
            <w:pPr>
              <w:rPr>
                <w:sz w:val="20"/>
                <w:szCs w:val="20"/>
              </w:rPr>
            </w:pPr>
          </w:p>
        </w:tc>
      </w:tr>
      <w:tr w:rsidR="00402A13" w:rsidRPr="00101BCC" w14:paraId="765EF02A" w14:textId="77777777" w:rsidTr="00BF48F5">
        <w:trPr>
          <w:trHeight w:val="1425"/>
        </w:trPr>
        <w:tc>
          <w:tcPr>
            <w:tcW w:w="738" w:type="dxa"/>
            <w:tcBorders>
              <w:top w:val="single" w:sz="4" w:space="0" w:color="auto"/>
              <w:left w:val="single" w:sz="4" w:space="0" w:color="auto"/>
              <w:bottom w:val="nil"/>
              <w:right w:val="single" w:sz="4" w:space="0" w:color="auto"/>
            </w:tcBorders>
            <w:noWrap/>
            <w:vAlign w:val="center"/>
            <w:hideMark/>
          </w:tcPr>
          <w:p w14:paraId="51182D6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w:t>
            </w:r>
          </w:p>
        </w:tc>
        <w:tc>
          <w:tcPr>
            <w:tcW w:w="1317" w:type="dxa"/>
            <w:tcBorders>
              <w:top w:val="single" w:sz="4" w:space="0" w:color="auto"/>
              <w:left w:val="nil"/>
              <w:bottom w:val="nil"/>
              <w:right w:val="single" w:sz="4" w:space="0" w:color="auto"/>
            </w:tcBorders>
            <w:vAlign w:val="center"/>
            <w:hideMark/>
          </w:tcPr>
          <w:p w14:paraId="2792534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18-</w:t>
            </w:r>
            <w:r w:rsidRPr="00101BCC">
              <w:rPr>
                <w:rFonts w:ascii="Calibri" w:hAnsi="Calibri" w:cs="Calibri"/>
                <w:sz w:val="22"/>
                <w:szCs w:val="22"/>
              </w:rPr>
              <w:t>Р</w:t>
            </w:r>
            <w:r w:rsidRPr="00101BCC">
              <w:rPr>
                <w:rFonts w:ascii="Arial Armenian" w:hAnsi="Arial Armenian" w:cs="Arial"/>
                <w:sz w:val="22"/>
                <w:szCs w:val="22"/>
              </w:rPr>
              <w:t>1</w:t>
            </w:r>
          </w:p>
        </w:tc>
        <w:tc>
          <w:tcPr>
            <w:tcW w:w="2865" w:type="dxa"/>
            <w:tcBorders>
              <w:top w:val="single" w:sz="4" w:space="0" w:color="auto"/>
              <w:left w:val="nil"/>
              <w:bottom w:val="nil"/>
              <w:right w:val="single" w:sz="4" w:space="0" w:color="auto"/>
            </w:tcBorders>
            <w:vAlign w:val="center"/>
            <w:hideMark/>
          </w:tcPr>
          <w:p w14:paraId="3391D7F5"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Ասֆալտե</w:t>
            </w:r>
            <w:r w:rsidRPr="00101BCC">
              <w:rPr>
                <w:rFonts w:ascii="Arial Armenian" w:hAnsi="Arial Armenian" w:cs="Arial"/>
                <w:sz w:val="22"/>
                <w:szCs w:val="22"/>
              </w:rPr>
              <w:t xml:space="preserve"> </w:t>
            </w:r>
            <w:r w:rsidRPr="00101BCC">
              <w:rPr>
                <w:rFonts w:ascii="Sylfaen" w:hAnsi="Sylfaen" w:cs="Sylfaen"/>
                <w:sz w:val="22"/>
                <w:szCs w:val="22"/>
              </w:rPr>
              <w:t>մեկշերտ</w:t>
            </w:r>
            <w:r w:rsidRPr="00101BCC">
              <w:rPr>
                <w:rFonts w:ascii="Arial Armenian" w:hAnsi="Arial Armenian" w:cs="Arial"/>
                <w:sz w:val="22"/>
                <w:szCs w:val="22"/>
              </w:rPr>
              <w:t xml:space="preserve"> </w:t>
            </w:r>
            <w:r w:rsidRPr="00101BCC">
              <w:rPr>
                <w:rFonts w:ascii="Sylfaen" w:hAnsi="Sylfaen" w:cs="Sylfaen"/>
                <w:sz w:val="22"/>
                <w:szCs w:val="22"/>
              </w:rPr>
              <w:t>պատույթի</w:t>
            </w:r>
            <w:r w:rsidRPr="00101BCC">
              <w:rPr>
                <w:rFonts w:ascii="Arial Armenian" w:hAnsi="Arial Armenian" w:cs="Arial"/>
                <w:sz w:val="22"/>
                <w:szCs w:val="22"/>
              </w:rPr>
              <w:t xml:space="preserve"> </w:t>
            </w:r>
            <w:r w:rsidRPr="00101BCC">
              <w:rPr>
                <w:rFonts w:ascii="Sylfaen" w:hAnsi="Sylfaen" w:cs="Sylfaen"/>
                <w:sz w:val="22"/>
                <w:szCs w:val="22"/>
              </w:rPr>
              <w:t>փոսային</w:t>
            </w:r>
            <w:r w:rsidRPr="00101BCC">
              <w:rPr>
                <w:rFonts w:ascii="Arial Armenian" w:hAnsi="Arial Armenian" w:cs="Arial"/>
                <w:sz w:val="22"/>
                <w:szCs w:val="22"/>
              </w:rPr>
              <w:t xml:space="preserve"> </w:t>
            </w:r>
            <w:r w:rsidRPr="00101BCC">
              <w:rPr>
                <w:rFonts w:ascii="Sylfaen" w:hAnsi="Sylfaen" w:cs="Sylfaen"/>
                <w:sz w:val="22"/>
                <w:szCs w:val="22"/>
              </w:rPr>
              <w:t>նորոգում՝</w:t>
            </w:r>
            <w:r w:rsidRPr="00101BCC">
              <w:rPr>
                <w:rFonts w:ascii="Arial Armenian" w:hAnsi="Arial Armenian" w:cs="Arial"/>
                <w:sz w:val="22"/>
                <w:szCs w:val="22"/>
              </w:rPr>
              <w:t xml:space="preserve"> </w:t>
            </w:r>
            <w:r w:rsidRPr="00101BCC">
              <w:rPr>
                <w:rFonts w:ascii="Sylfaen" w:hAnsi="Sylfaen" w:cs="Sylfaen"/>
                <w:sz w:val="22"/>
                <w:szCs w:val="22"/>
              </w:rPr>
              <w:t>շերտի</w:t>
            </w:r>
            <w:r w:rsidRPr="00101BCC">
              <w:rPr>
                <w:rFonts w:ascii="Arial Armenian" w:hAnsi="Arial Armenian" w:cs="Arial"/>
                <w:sz w:val="22"/>
                <w:szCs w:val="22"/>
              </w:rPr>
              <w:t xml:space="preserve"> </w:t>
            </w:r>
            <w:r w:rsidRPr="00101BCC">
              <w:rPr>
                <w:rFonts w:ascii="Sylfaen" w:hAnsi="Sylfaen" w:cs="Sylfaen"/>
                <w:sz w:val="22"/>
                <w:szCs w:val="22"/>
              </w:rPr>
              <w:t>հաստությունը</w:t>
            </w:r>
            <w:r w:rsidRPr="00101BCC">
              <w:rPr>
                <w:rFonts w:ascii="Arial Armenian" w:hAnsi="Arial Armenian" w:cs="Arial"/>
                <w:sz w:val="22"/>
                <w:szCs w:val="22"/>
              </w:rPr>
              <w:t xml:space="preserve"> 50 </w:t>
            </w:r>
            <w:r w:rsidRPr="00101BCC">
              <w:rPr>
                <w:rFonts w:ascii="Sylfaen" w:hAnsi="Sylfaen" w:cs="Sylfaen"/>
                <w:sz w:val="22"/>
                <w:szCs w:val="22"/>
              </w:rPr>
              <w:t>մմ</w:t>
            </w:r>
            <w:r w:rsidRPr="00101BCC">
              <w:rPr>
                <w:rFonts w:ascii="Arial Armenian" w:hAnsi="Arial Armenian" w:cs="Arial"/>
                <w:sz w:val="22"/>
                <w:szCs w:val="22"/>
              </w:rPr>
              <w:t xml:space="preserve">, </w:t>
            </w:r>
            <w:r w:rsidRPr="00101BCC">
              <w:rPr>
                <w:rFonts w:ascii="Sylfaen" w:hAnsi="Sylfaen" w:cs="Sylfaen"/>
                <w:sz w:val="22"/>
                <w:szCs w:val="22"/>
              </w:rPr>
              <w:t>նորոգման</w:t>
            </w:r>
            <w:r w:rsidRPr="00101BCC">
              <w:rPr>
                <w:rFonts w:ascii="Arial Armenian" w:hAnsi="Arial Armenian" w:cs="Arial"/>
                <w:sz w:val="22"/>
                <w:szCs w:val="22"/>
              </w:rPr>
              <w:t xml:space="preserve"> </w:t>
            </w:r>
            <w:r w:rsidRPr="00101BCC">
              <w:rPr>
                <w:rFonts w:ascii="Sylfaen" w:hAnsi="Sylfaen" w:cs="Sylfaen"/>
                <w:sz w:val="22"/>
                <w:szCs w:val="22"/>
              </w:rPr>
              <w:t>մակերեսը՝</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5 </w:t>
            </w:r>
            <w:r w:rsidRPr="00101BCC">
              <w:rPr>
                <w:rFonts w:ascii="Sylfaen" w:hAnsi="Sylfaen" w:cs="Sylfaen"/>
                <w:sz w:val="22"/>
                <w:szCs w:val="22"/>
              </w:rPr>
              <w:t>մ</w:t>
            </w:r>
            <w:r w:rsidRPr="00101BCC">
              <w:rPr>
                <w:rFonts w:ascii="Arial Armenian" w:hAnsi="Arial Armenian" w:cs="Arial Armenian"/>
                <w:sz w:val="22"/>
                <w:szCs w:val="22"/>
              </w:rPr>
              <w:t>²</w:t>
            </w:r>
            <w:r w:rsidRPr="00101BCC">
              <w:rPr>
                <w:rFonts w:ascii="Arial Armenian" w:hAnsi="Arial Armenian" w:cs="Arial"/>
                <w:sz w:val="22"/>
                <w:szCs w:val="22"/>
              </w:rPr>
              <w:br/>
            </w:r>
            <w:r w:rsidRPr="00101BCC">
              <w:rPr>
                <w:rFonts w:ascii="Calibri" w:hAnsi="Calibri" w:cs="Calibri"/>
                <w:sz w:val="22"/>
                <w:szCs w:val="22"/>
              </w:rPr>
              <w:t>ЯМОЧНЫЙ</w:t>
            </w:r>
            <w:r w:rsidRPr="00101BCC">
              <w:rPr>
                <w:rFonts w:ascii="Arial Armenian" w:hAnsi="Arial Armenian" w:cs="Arial"/>
                <w:sz w:val="22"/>
                <w:szCs w:val="22"/>
              </w:rPr>
              <w:t xml:space="preserve"> </w:t>
            </w:r>
            <w:r w:rsidRPr="00101BCC">
              <w:rPr>
                <w:rFonts w:ascii="Calibri" w:hAnsi="Calibri" w:cs="Calibri"/>
                <w:sz w:val="22"/>
                <w:szCs w:val="22"/>
              </w:rPr>
              <w:t>РЕМОНТ</w:t>
            </w:r>
            <w:r w:rsidRPr="00101BCC">
              <w:rPr>
                <w:rFonts w:ascii="Arial Armenian" w:hAnsi="Arial Armenian" w:cs="Arial"/>
                <w:sz w:val="22"/>
                <w:szCs w:val="22"/>
              </w:rPr>
              <w:t xml:space="preserve"> </w:t>
            </w:r>
            <w:r w:rsidRPr="00101BCC">
              <w:rPr>
                <w:rFonts w:ascii="Calibri" w:hAnsi="Calibri" w:cs="Calibri"/>
                <w:sz w:val="22"/>
                <w:szCs w:val="22"/>
              </w:rPr>
              <w:t>АСФАЛЬТОВЫХ</w:t>
            </w:r>
            <w:r w:rsidRPr="00101BCC">
              <w:rPr>
                <w:rFonts w:ascii="Arial Armenian" w:hAnsi="Arial Armenian" w:cs="Arial"/>
                <w:sz w:val="22"/>
                <w:szCs w:val="22"/>
              </w:rPr>
              <w:t xml:space="preserve"> </w:t>
            </w:r>
            <w:r w:rsidRPr="00101BCC">
              <w:rPr>
                <w:rFonts w:ascii="Calibri" w:hAnsi="Calibri" w:cs="Calibri"/>
                <w:sz w:val="22"/>
                <w:szCs w:val="22"/>
              </w:rPr>
              <w:t>ПОКРЫТИЙ</w:t>
            </w:r>
            <w:r w:rsidRPr="00101BCC">
              <w:rPr>
                <w:rFonts w:ascii="Arial Armenian" w:hAnsi="Arial Armenian" w:cs="Arial"/>
                <w:sz w:val="22"/>
                <w:szCs w:val="22"/>
              </w:rPr>
              <w:t xml:space="preserve"> </w:t>
            </w:r>
            <w:r w:rsidRPr="00101BCC">
              <w:rPr>
                <w:rFonts w:ascii="Calibri" w:hAnsi="Calibri" w:cs="Calibri"/>
                <w:sz w:val="22"/>
                <w:szCs w:val="22"/>
              </w:rPr>
              <w:t>ОДНОСЛОЙНЫХ</w:t>
            </w:r>
            <w:r w:rsidRPr="00101BCC">
              <w:rPr>
                <w:rFonts w:ascii="Arial Armenian" w:hAnsi="Arial Armenian" w:cs="Arial"/>
                <w:sz w:val="22"/>
                <w:szCs w:val="22"/>
              </w:rPr>
              <w:t xml:space="preserve"> </w:t>
            </w:r>
            <w:r w:rsidRPr="00101BCC">
              <w:rPr>
                <w:rFonts w:ascii="Calibri" w:hAnsi="Calibri" w:cs="Calibri"/>
                <w:sz w:val="22"/>
                <w:szCs w:val="22"/>
              </w:rPr>
              <w:t>ТОЛЩИНОЙ</w:t>
            </w:r>
            <w:r w:rsidRPr="00101BCC">
              <w:rPr>
                <w:rFonts w:ascii="Arial Armenian" w:hAnsi="Arial Armenian" w:cs="Arial"/>
                <w:sz w:val="22"/>
                <w:szCs w:val="22"/>
              </w:rPr>
              <w:t xml:space="preserve"> </w:t>
            </w:r>
            <w:r w:rsidRPr="00101BCC">
              <w:rPr>
                <w:rFonts w:ascii="Calibri" w:hAnsi="Calibri" w:cs="Calibri"/>
                <w:sz w:val="22"/>
                <w:szCs w:val="22"/>
              </w:rPr>
              <w:t>СЛОЯ</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50 </w:t>
            </w:r>
            <w:r w:rsidRPr="00101BCC">
              <w:rPr>
                <w:rFonts w:ascii="Calibri" w:hAnsi="Calibri" w:cs="Calibri"/>
                <w:sz w:val="22"/>
                <w:szCs w:val="22"/>
              </w:rPr>
              <w:t>ММ</w:t>
            </w:r>
            <w:r w:rsidRPr="00101BCC">
              <w:rPr>
                <w:rFonts w:ascii="Arial Armenian" w:hAnsi="Arial Armenian" w:cs="Arial"/>
                <w:sz w:val="22"/>
                <w:szCs w:val="22"/>
              </w:rPr>
              <w:t xml:space="preserve"> </w:t>
            </w:r>
            <w:r w:rsidRPr="00101BCC">
              <w:rPr>
                <w:rFonts w:ascii="Calibri" w:hAnsi="Calibri" w:cs="Calibri"/>
                <w:sz w:val="22"/>
                <w:szCs w:val="22"/>
              </w:rPr>
              <w:t>ПРИ</w:t>
            </w:r>
            <w:r w:rsidRPr="00101BCC">
              <w:rPr>
                <w:rFonts w:ascii="Arial Armenian" w:hAnsi="Arial Armenian" w:cs="Arial"/>
                <w:sz w:val="22"/>
                <w:szCs w:val="22"/>
              </w:rPr>
              <w:t xml:space="preserve"> </w:t>
            </w:r>
            <w:r w:rsidRPr="00101BCC">
              <w:rPr>
                <w:rFonts w:ascii="Calibri" w:hAnsi="Calibri" w:cs="Calibri"/>
                <w:sz w:val="22"/>
                <w:szCs w:val="22"/>
              </w:rPr>
              <w:t>ПЛОЩАДИ</w:t>
            </w:r>
            <w:r w:rsidRPr="00101BCC">
              <w:rPr>
                <w:rFonts w:ascii="Arial Armenian" w:hAnsi="Arial Armenian" w:cs="Arial"/>
                <w:sz w:val="22"/>
                <w:szCs w:val="22"/>
              </w:rPr>
              <w:t xml:space="preserve"> </w:t>
            </w:r>
            <w:r w:rsidRPr="00101BCC">
              <w:rPr>
                <w:rFonts w:ascii="Calibri" w:hAnsi="Calibri" w:cs="Calibri"/>
                <w:sz w:val="22"/>
                <w:szCs w:val="22"/>
              </w:rPr>
              <w:t>РЕМОНТА</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5 </w:t>
            </w:r>
            <w:r w:rsidRPr="00101BCC">
              <w:rPr>
                <w:rFonts w:ascii="Calibri" w:hAnsi="Calibri" w:cs="Calibri"/>
                <w:sz w:val="22"/>
                <w:szCs w:val="22"/>
              </w:rPr>
              <w:t>М</w:t>
            </w:r>
            <w:r w:rsidRPr="00101BCC">
              <w:rPr>
                <w:rFonts w:ascii="Arial Armenian" w:hAnsi="Arial Armenian" w:cs="Arial"/>
                <w:sz w:val="22"/>
                <w:szCs w:val="22"/>
              </w:rPr>
              <w:t>2</w:t>
            </w:r>
          </w:p>
        </w:tc>
        <w:tc>
          <w:tcPr>
            <w:tcW w:w="1278" w:type="dxa"/>
            <w:tcBorders>
              <w:top w:val="nil"/>
              <w:left w:val="nil"/>
              <w:bottom w:val="single" w:sz="4" w:space="0" w:color="auto"/>
              <w:right w:val="single" w:sz="4" w:space="0" w:color="auto"/>
            </w:tcBorders>
            <w:vAlign w:val="center"/>
            <w:hideMark/>
          </w:tcPr>
          <w:p w14:paraId="7D16B3EF"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2 </w:t>
            </w:r>
            <w:r w:rsidRPr="00101BCC">
              <w:rPr>
                <w:rFonts w:ascii="Calibri" w:hAnsi="Calibri" w:cs="Calibri"/>
                <w:sz w:val="22"/>
                <w:szCs w:val="22"/>
              </w:rPr>
              <w:t>м</w:t>
            </w:r>
            <w:r w:rsidRPr="00101BCC">
              <w:rPr>
                <w:rFonts w:ascii="Arial Armenian" w:hAnsi="Arial Armenian" w:cs="Arial"/>
                <w:sz w:val="22"/>
                <w:szCs w:val="22"/>
              </w:rPr>
              <w:t>2</w:t>
            </w:r>
          </w:p>
        </w:tc>
        <w:tc>
          <w:tcPr>
            <w:tcW w:w="1517" w:type="dxa"/>
            <w:tcBorders>
              <w:top w:val="nil"/>
              <w:left w:val="nil"/>
              <w:bottom w:val="single" w:sz="4" w:space="0" w:color="auto"/>
              <w:right w:val="single" w:sz="4" w:space="0" w:color="auto"/>
            </w:tcBorders>
            <w:noWrap/>
            <w:vAlign w:val="center"/>
            <w:hideMark/>
          </w:tcPr>
          <w:p w14:paraId="6B01C12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20</w:t>
            </w:r>
          </w:p>
        </w:tc>
        <w:tc>
          <w:tcPr>
            <w:tcW w:w="1418" w:type="dxa"/>
            <w:tcBorders>
              <w:top w:val="nil"/>
              <w:left w:val="nil"/>
              <w:bottom w:val="single" w:sz="4" w:space="0" w:color="auto"/>
              <w:right w:val="single" w:sz="4" w:space="0" w:color="auto"/>
            </w:tcBorders>
            <w:noWrap/>
            <w:vAlign w:val="center"/>
            <w:hideMark/>
          </w:tcPr>
          <w:p w14:paraId="3D5C9DC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6.38</w:t>
            </w:r>
          </w:p>
        </w:tc>
        <w:tc>
          <w:tcPr>
            <w:tcW w:w="1847" w:type="dxa"/>
            <w:tcBorders>
              <w:top w:val="nil"/>
              <w:left w:val="nil"/>
              <w:bottom w:val="single" w:sz="4" w:space="0" w:color="auto"/>
              <w:right w:val="single" w:sz="4" w:space="0" w:color="auto"/>
            </w:tcBorders>
            <w:vAlign w:val="center"/>
            <w:hideMark/>
          </w:tcPr>
          <w:p w14:paraId="251EEC8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127.600</w:t>
            </w:r>
          </w:p>
        </w:tc>
        <w:tc>
          <w:tcPr>
            <w:tcW w:w="222" w:type="dxa"/>
            <w:vAlign w:val="center"/>
            <w:hideMark/>
          </w:tcPr>
          <w:p w14:paraId="2E65118C" w14:textId="77777777" w:rsidR="00402A13" w:rsidRPr="00101BCC" w:rsidRDefault="00402A13" w:rsidP="00BF48F5">
            <w:pPr>
              <w:rPr>
                <w:sz w:val="20"/>
                <w:szCs w:val="20"/>
              </w:rPr>
            </w:pPr>
          </w:p>
        </w:tc>
      </w:tr>
      <w:tr w:rsidR="00402A13" w:rsidRPr="00101BCC" w14:paraId="50924993" w14:textId="77777777" w:rsidTr="00BF48F5">
        <w:trPr>
          <w:trHeight w:val="570"/>
        </w:trPr>
        <w:tc>
          <w:tcPr>
            <w:tcW w:w="738" w:type="dxa"/>
            <w:tcBorders>
              <w:top w:val="single" w:sz="4" w:space="0" w:color="auto"/>
              <w:left w:val="single" w:sz="4" w:space="0" w:color="auto"/>
              <w:bottom w:val="nil"/>
              <w:right w:val="single" w:sz="4" w:space="0" w:color="auto"/>
            </w:tcBorders>
            <w:noWrap/>
            <w:vAlign w:val="center"/>
            <w:hideMark/>
          </w:tcPr>
          <w:p w14:paraId="33305FF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w:t>
            </w:r>
          </w:p>
        </w:tc>
        <w:tc>
          <w:tcPr>
            <w:tcW w:w="1317" w:type="dxa"/>
            <w:tcBorders>
              <w:top w:val="single" w:sz="4" w:space="0" w:color="auto"/>
              <w:left w:val="nil"/>
              <w:bottom w:val="nil"/>
              <w:right w:val="single" w:sz="4" w:space="0" w:color="auto"/>
            </w:tcBorders>
            <w:vAlign w:val="center"/>
            <w:hideMark/>
          </w:tcPr>
          <w:p w14:paraId="61DE3F0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16-185</w:t>
            </w:r>
          </w:p>
        </w:tc>
        <w:tc>
          <w:tcPr>
            <w:tcW w:w="2865" w:type="dxa"/>
            <w:tcBorders>
              <w:top w:val="single" w:sz="4" w:space="0" w:color="auto"/>
              <w:left w:val="nil"/>
              <w:bottom w:val="nil"/>
              <w:right w:val="single" w:sz="4" w:space="0" w:color="auto"/>
            </w:tcBorders>
            <w:vAlign w:val="center"/>
            <w:hideMark/>
          </w:tcPr>
          <w:p w14:paraId="2623CCA7"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Ջրի</w:t>
            </w:r>
            <w:r w:rsidRPr="00101BCC">
              <w:rPr>
                <w:rFonts w:ascii="Arial Armenian" w:hAnsi="Arial Armenian" w:cs="Arial"/>
                <w:sz w:val="22"/>
                <w:szCs w:val="22"/>
              </w:rPr>
              <w:t xml:space="preserve"> </w:t>
            </w:r>
            <w:r w:rsidRPr="00101BCC">
              <w:rPr>
                <w:rFonts w:ascii="Sylfaen" w:hAnsi="Sylfaen" w:cs="Sylfaen"/>
                <w:sz w:val="22"/>
                <w:szCs w:val="22"/>
              </w:rPr>
              <w:t>փականների</w:t>
            </w:r>
            <w:r w:rsidRPr="00101BCC">
              <w:rPr>
                <w:rFonts w:ascii="Arial Armenian" w:hAnsi="Arial Armenian" w:cs="Arial"/>
                <w:sz w:val="22"/>
                <w:szCs w:val="22"/>
              </w:rPr>
              <w:t xml:space="preserve"> </w:t>
            </w:r>
            <w:r w:rsidRPr="00101BCC">
              <w:rPr>
                <w:rFonts w:ascii="Sylfaen" w:hAnsi="Sylfaen" w:cs="Sylfaen"/>
                <w:sz w:val="22"/>
                <w:szCs w:val="22"/>
              </w:rPr>
              <w:t>տեղադրում՝</w:t>
            </w:r>
            <w:r w:rsidRPr="00101BCC">
              <w:rPr>
                <w:rFonts w:ascii="Arial Armenian" w:hAnsi="Arial Armenian" w:cs="Arial"/>
                <w:sz w:val="22"/>
                <w:szCs w:val="22"/>
              </w:rPr>
              <w:t xml:space="preserve"> 25 </w:t>
            </w:r>
            <w:r w:rsidRPr="00101BCC">
              <w:rPr>
                <w:rFonts w:ascii="Sylfaen" w:hAnsi="Sylfaen" w:cs="Sylfaen"/>
                <w:sz w:val="22"/>
                <w:szCs w:val="22"/>
              </w:rPr>
              <w:t>մմ</w:t>
            </w:r>
            <w:r w:rsidRPr="00101BCC">
              <w:rPr>
                <w:rFonts w:ascii="Arial Armenian" w:hAnsi="Arial Armenian" w:cs="Arial"/>
                <w:sz w:val="22"/>
                <w:szCs w:val="22"/>
              </w:rPr>
              <w:t xml:space="preserve"> </w:t>
            </w:r>
            <w:r w:rsidRPr="00101BCC">
              <w:rPr>
                <w:rFonts w:ascii="Sylfaen" w:hAnsi="Sylfaen" w:cs="Sylfaen"/>
                <w:sz w:val="22"/>
                <w:szCs w:val="22"/>
              </w:rPr>
              <w:lastRenderedPageBreak/>
              <w:t>տրամագծով</w:t>
            </w:r>
            <w:r w:rsidRPr="00101BCC">
              <w:rPr>
                <w:rFonts w:ascii="Arial Armenian" w:hAnsi="Arial Armenian" w:cs="Arial"/>
                <w:sz w:val="22"/>
                <w:szCs w:val="22"/>
              </w:rPr>
              <w:br/>
            </w:r>
            <w:r w:rsidRPr="00101BCC">
              <w:rPr>
                <w:rFonts w:ascii="Calibri" w:hAnsi="Calibri" w:cs="Calibri"/>
                <w:sz w:val="22"/>
                <w:szCs w:val="22"/>
              </w:rPr>
              <w:t>УСТАНОВКА</w:t>
            </w:r>
            <w:r w:rsidRPr="00101BCC">
              <w:rPr>
                <w:rFonts w:ascii="Arial Armenian" w:hAnsi="Arial Armenian" w:cs="Arial"/>
                <w:sz w:val="22"/>
                <w:szCs w:val="22"/>
              </w:rPr>
              <w:t xml:space="preserve"> </w:t>
            </w:r>
            <w:r w:rsidRPr="00101BCC">
              <w:rPr>
                <w:rFonts w:ascii="Calibri" w:hAnsi="Calibri" w:cs="Calibri"/>
                <w:sz w:val="22"/>
                <w:szCs w:val="22"/>
              </w:rPr>
              <w:t>КРАНОВ</w:t>
            </w:r>
            <w:r w:rsidRPr="00101BCC">
              <w:rPr>
                <w:rFonts w:ascii="Arial Armenian" w:hAnsi="Arial Armenian" w:cs="Arial"/>
                <w:sz w:val="22"/>
                <w:szCs w:val="22"/>
              </w:rPr>
              <w:t xml:space="preserve"> </w:t>
            </w:r>
            <w:r w:rsidRPr="00101BCC">
              <w:rPr>
                <w:rFonts w:ascii="Calibri" w:hAnsi="Calibri" w:cs="Calibri"/>
                <w:sz w:val="22"/>
                <w:szCs w:val="22"/>
              </w:rPr>
              <w:t>ПОЛИВОЧНЫХ</w:t>
            </w:r>
            <w:r w:rsidRPr="00101BCC">
              <w:rPr>
                <w:rFonts w:ascii="Arial Armenian" w:hAnsi="Arial Armenian" w:cs="Arial"/>
                <w:sz w:val="22"/>
                <w:szCs w:val="22"/>
              </w:rPr>
              <w:t xml:space="preserve">, </w:t>
            </w:r>
            <w:r w:rsidRPr="00101BCC">
              <w:rPr>
                <w:rFonts w:ascii="Calibri" w:hAnsi="Calibri" w:cs="Calibri"/>
                <w:sz w:val="22"/>
                <w:szCs w:val="22"/>
              </w:rPr>
              <w:t>ДИАМЕТРОМ</w:t>
            </w:r>
            <w:r w:rsidRPr="00101BCC">
              <w:rPr>
                <w:rFonts w:ascii="Arial Armenian" w:hAnsi="Arial Armenian" w:cs="Arial"/>
                <w:sz w:val="22"/>
                <w:szCs w:val="22"/>
              </w:rPr>
              <w:t xml:space="preserve"> 25 </w:t>
            </w:r>
            <w:r w:rsidRPr="00101BCC">
              <w:rPr>
                <w:rFonts w:ascii="Calibri" w:hAnsi="Calibri" w:cs="Calibri"/>
                <w:sz w:val="22"/>
                <w:szCs w:val="22"/>
              </w:rPr>
              <w:t>ММ</w:t>
            </w:r>
          </w:p>
        </w:tc>
        <w:tc>
          <w:tcPr>
            <w:tcW w:w="1278" w:type="dxa"/>
            <w:tcBorders>
              <w:top w:val="nil"/>
              <w:left w:val="nil"/>
              <w:bottom w:val="single" w:sz="4" w:space="0" w:color="auto"/>
              <w:right w:val="single" w:sz="4" w:space="0" w:color="auto"/>
            </w:tcBorders>
            <w:vAlign w:val="center"/>
            <w:hideMark/>
          </w:tcPr>
          <w:p w14:paraId="466EDA7D"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lastRenderedPageBreak/>
              <w:t>հատ</w:t>
            </w:r>
            <w:r w:rsidRPr="00101BCC">
              <w:rPr>
                <w:rFonts w:ascii="Arial Armenian" w:hAnsi="Arial Armenian" w:cs="Arial"/>
                <w:sz w:val="22"/>
                <w:szCs w:val="22"/>
              </w:rPr>
              <w:t xml:space="preserve"> </w:t>
            </w:r>
            <w:r w:rsidRPr="00101BCC">
              <w:rPr>
                <w:rFonts w:ascii="Calibri" w:hAnsi="Calibri" w:cs="Calibri"/>
                <w:sz w:val="22"/>
                <w:szCs w:val="22"/>
              </w:rPr>
              <w:t>штука</w:t>
            </w:r>
          </w:p>
        </w:tc>
        <w:tc>
          <w:tcPr>
            <w:tcW w:w="1517" w:type="dxa"/>
            <w:tcBorders>
              <w:top w:val="nil"/>
              <w:left w:val="nil"/>
              <w:bottom w:val="single" w:sz="4" w:space="0" w:color="auto"/>
              <w:right w:val="single" w:sz="4" w:space="0" w:color="auto"/>
            </w:tcBorders>
            <w:noWrap/>
            <w:vAlign w:val="center"/>
            <w:hideMark/>
          </w:tcPr>
          <w:p w14:paraId="25C0D39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w:t>
            </w:r>
          </w:p>
        </w:tc>
        <w:tc>
          <w:tcPr>
            <w:tcW w:w="1418" w:type="dxa"/>
            <w:tcBorders>
              <w:top w:val="nil"/>
              <w:left w:val="nil"/>
              <w:bottom w:val="single" w:sz="4" w:space="0" w:color="auto"/>
              <w:right w:val="single" w:sz="4" w:space="0" w:color="auto"/>
            </w:tcBorders>
            <w:noWrap/>
            <w:vAlign w:val="center"/>
            <w:hideMark/>
          </w:tcPr>
          <w:p w14:paraId="7182FE9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1.93</w:t>
            </w:r>
          </w:p>
        </w:tc>
        <w:tc>
          <w:tcPr>
            <w:tcW w:w="1847" w:type="dxa"/>
            <w:tcBorders>
              <w:top w:val="nil"/>
              <w:left w:val="nil"/>
              <w:bottom w:val="single" w:sz="4" w:space="0" w:color="auto"/>
              <w:right w:val="single" w:sz="4" w:space="0" w:color="auto"/>
            </w:tcBorders>
            <w:vAlign w:val="center"/>
            <w:hideMark/>
          </w:tcPr>
          <w:p w14:paraId="496D7E1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13.510</w:t>
            </w:r>
          </w:p>
        </w:tc>
        <w:tc>
          <w:tcPr>
            <w:tcW w:w="222" w:type="dxa"/>
            <w:vAlign w:val="center"/>
            <w:hideMark/>
          </w:tcPr>
          <w:p w14:paraId="088AD176" w14:textId="77777777" w:rsidR="00402A13" w:rsidRPr="00101BCC" w:rsidRDefault="00402A13" w:rsidP="00BF48F5">
            <w:pPr>
              <w:rPr>
                <w:sz w:val="20"/>
                <w:szCs w:val="20"/>
              </w:rPr>
            </w:pPr>
          </w:p>
        </w:tc>
      </w:tr>
      <w:tr w:rsidR="00402A13" w:rsidRPr="00101BCC" w14:paraId="1E56D20A" w14:textId="77777777" w:rsidTr="00BF48F5">
        <w:trPr>
          <w:trHeight w:val="300"/>
        </w:trPr>
        <w:tc>
          <w:tcPr>
            <w:tcW w:w="738" w:type="dxa"/>
            <w:tcBorders>
              <w:top w:val="single" w:sz="4" w:space="0" w:color="auto"/>
              <w:left w:val="single" w:sz="4" w:space="0" w:color="auto"/>
              <w:bottom w:val="single" w:sz="4" w:space="0" w:color="auto"/>
              <w:right w:val="single" w:sz="4" w:space="0" w:color="auto"/>
            </w:tcBorders>
            <w:vAlign w:val="center"/>
            <w:hideMark/>
          </w:tcPr>
          <w:p w14:paraId="171D5E9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317" w:type="dxa"/>
            <w:tcBorders>
              <w:top w:val="single" w:sz="4" w:space="0" w:color="auto"/>
              <w:left w:val="nil"/>
              <w:bottom w:val="single" w:sz="4" w:space="0" w:color="auto"/>
              <w:right w:val="single" w:sz="4" w:space="0" w:color="auto"/>
            </w:tcBorders>
            <w:vAlign w:val="center"/>
            <w:hideMark/>
          </w:tcPr>
          <w:p w14:paraId="5CC2F76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2865" w:type="dxa"/>
            <w:tcBorders>
              <w:top w:val="single" w:sz="4" w:space="0" w:color="auto"/>
              <w:left w:val="nil"/>
              <w:bottom w:val="single" w:sz="4" w:space="0" w:color="auto"/>
              <w:right w:val="single" w:sz="4" w:space="0" w:color="auto"/>
            </w:tcBorders>
            <w:vAlign w:val="center"/>
            <w:hideMark/>
          </w:tcPr>
          <w:p w14:paraId="3E9968B5" w14:textId="77777777" w:rsidR="00402A13" w:rsidRPr="00101BCC" w:rsidRDefault="00402A13" w:rsidP="00BF48F5">
            <w:pPr>
              <w:jc w:val="center"/>
              <w:rPr>
                <w:rFonts w:ascii="Arial Armenian" w:hAnsi="Arial Armenian" w:cs="Arial"/>
                <w:b/>
                <w:bCs/>
              </w:rPr>
            </w:pPr>
            <w:r w:rsidRPr="00101BCC">
              <w:rPr>
                <w:rFonts w:ascii="Sylfaen" w:hAnsi="Sylfaen" w:cs="Sylfaen"/>
                <w:b/>
                <w:bCs/>
              </w:rPr>
              <w:t>Վանդակաճաղեր</w:t>
            </w:r>
          </w:p>
        </w:tc>
        <w:tc>
          <w:tcPr>
            <w:tcW w:w="1278" w:type="dxa"/>
            <w:tcBorders>
              <w:top w:val="nil"/>
              <w:left w:val="nil"/>
              <w:bottom w:val="single" w:sz="4" w:space="0" w:color="auto"/>
              <w:right w:val="single" w:sz="4" w:space="0" w:color="auto"/>
            </w:tcBorders>
            <w:vAlign w:val="center"/>
            <w:hideMark/>
          </w:tcPr>
          <w:p w14:paraId="1E52B62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517" w:type="dxa"/>
            <w:tcBorders>
              <w:top w:val="nil"/>
              <w:left w:val="nil"/>
              <w:bottom w:val="single" w:sz="4" w:space="0" w:color="auto"/>
              <w:right w:val="single" w:sz="4" w:space="0" w:color="auto"/>
            </w:tcBorders>
            <w:noWrap/>
            <w:vAlign w:val="center"/>
            <w:hideMark/>
          </w:tcPr>
          <w:p w14:paraId="6621E9A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418" w:type="dxa"/>
            <w:tcBorders>
              <w:top w:val="nil"/>
              <w:left w:val="nil"/>
              <w:bottom w:val="single" w:sz="4" w:space="0" w:color="auto"/>
              <w:right w:val="single" w:sz="4" w:space="0" w:color="auto"/>
            </w:tcBorders>
            <w:noWrap/>
            <w:vAlign w:val="center"/>
            <w:hideMark/>
          </w:tcPr>
          <w:p w14:paraId="3E0E7BF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847" w:type="dxa"/>
            <w:tcBorders>
              <w:top w:val="nil"/>
              <w:left w:val="nil"/>
              <w:bottom w:val="single" w:sz="4" w:space="0" w:color="auto"/>
              <w:right w:val="single" w:sz="4" w:space="0" w:color="auto"/>
            </w:tcBorders>
            <w:vAlign w:val="center"/>
            <w:hideMark/>
          </w:tcPr>
          <w:p w14:paraId="4CB5D48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0.000</w:t>
            </w:r>
          </w:p>
        </w:tc>
        <w:tc>
          <w:tcPr>
            <w:tcW w:w="222" w:type="dxa"/>
            <w:vAlign w:val="center"/>
            <w:hideMark/>
          </w:tcPr>
          <w:p w14:paraId="76A7CC55" w14:textId="77777777" w:rsidR="00402A13" w:rsidRPr="00101BCC" w:rsidRDefault="00402A13" w:rsidP="00BF48F5">
            <w:pPr>
              <w:rPr>
                <w:sz w:val="20"/>
                <w:szCs w:val="20"/>
              </w:rPr>
            </w:pPr>
          </w:p>
        </w:tc>
      </w:tr>
      <w:tr w:rsidR="00402A13" w:rsidRPr="00101BCC" w14:paraId="4DB99D30" w14:textId="77777777" w:rsidTr="00BF48F5">
        <w:trPr>
          <w:trHeight w:val="1140"/>
        </w:trPr>
        <w:tc>
          <w:tcPr>
            <w:tcW w:w="738" w:type="dxa"/>
            <w:tcBorders>
              <w:top w:val="nil"/>
              <w:left w:val="single" w:sz="4" w:space="0" w:color="auto"/>
              <w:bottom w:val="nil"/>
              <w:right w:val="single" w:sz="4" w:space="0" w:color="auto"/>
            </w:tcBorders>
            <w:noWrap/>
            <w:vAlign w:val="center"/>
            <w:hideMark/>
          </w:tcPr>
          <w:p w14:paraId="03C4988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w:t>
            </w:r>
          </w:p>
        </w:tc>
        <w:tc>
          <w:tcPr>
            <w:tcW w:w="1317" w:type="dxa"/>
            <w:tcBorders>
              <w:top w:val="nil"/>
              <w:left w:val="nil"/>
              <w:bottom w:val="nil"/>
              <w:right w:val="single" w:sz="4" w:space="0" w:color="auto"/>
            </w:tcBorders>
            <w:vAlign w:val="center"/>
            <w:hideMark/>
          </w:tcPr>
          <w:p w14:paraId="281C7D8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1-966</w:t>
            </w:r>
          </w:p>
        </w:tc>
        <w:tc>
          <w:tcPr>
            <w:tcW w:w="2865" w:type="dxa"/>
            <w:tcBorders>
              <w:top w:val="nil"/>
              <w:left w:val="nil"/>
              <w:bottom w:val="nil"/>
              <w:right w:val="single" w:sz="4" w:space="0" w:color="auto"/>
            </w:tcBorders>
            <w:vAlign w:val="center"/>
            <w:hideMark/>
          </w:tcPr>
          <w:p w14:paraId="6807D7D7"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Մինչև</w:t>
            </w:r>
            <w:r w:rsidRPr="00101BCC">
              <w:rPr>
                <w:rFonts w:ascii="Arial Armenian" w:hAnsi="Arial Armenian" w:cs="Arial"/>
                <w:sz w:val="22"/>
                <w:szCs w:val="22"/>
              </w:rPr>
              <w:t xml:space="preserve"> 0.7 </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խորությամբ</w:t>
            </w:r>
            <w:r w:rsidRPr="00101BCC">
              <w:rPr>
                <w:rFonts w:ascii="Arial Armenian" w:hAnsi="Arial Armenian" w:cs="Arial"/>
                <w:sz w:val="22"/>
                <w:szCs w:val="22"/>
              </w:rPr>
              <w:t xml:space="preserve"> </w:t>
            </w:r>
            <w:r w:rsidRPr="00101BCC">
              <w:rPr>
                <w:rFonts w:ascii="Sylfaen" w:hAnsi="Sylfaen" w:cs="Sylfaen"/>
                <w:sz w:val="22"/>
                <w:szCs w:val="22"/>
              </w:rPr>
              <w:t>փոսերի</w:t>
            </w:r>
            <w:r w:rsidRPr="00101BCC">
              <w:rPr>
                <w:rFonts w:ascii="Arial Armenian" w:hAnsi="Arial Armenian" w:cs="Arial"/>
                <w:sz w:val="22"/>
                <w:szCs w:val="22"/>
              </w:rPr>
              <w:t xml:space="preserve"> </w:t>
            </w:r>
            <w:r w:rsidRPr="00101BCC">
              <w:rPr>
                <w:rFonts w:ascii="Sylfaen" w:hAnsi="Sylfaen" w:cs="Sylfaen"/>
                <w:sz w:val="22"/>
                <w:szCs w:val="22"/>
              </w:rPr>
              <w:t>ձեռքով</w:t>
            </w:r>
            <w:r w:rsidRPr="00101BCC">
              <w:rPr>
                <w:rFonts w:ascii="Arial Armenian" w:hAnsi="Arial Armenian" w:cs="Arial"/>
                <w:sz w:val="22"/>
                <w:szCs w:val="22"/>
              </w:rPr>
              <w:t xml:space="preserve"> </w:t>
            </w:r>
            <w:r w:rsidRPr="00101BCC">
              <w:rPr>
                <w:rFonts w:ascii="Sylfaen" w:hAnsi="Sylfaen" w:cs="Sylfaen"/>
                <w:sz w:val="22"/>
                <w:szCs w:val="22"/>
              </w:rPr>
              <w:t>փորում՝</w:t>
            </w:r>
            <w:r w:rsidRPr="00101BCC">
              <w:rPr>
                <w:rFonts w:ascii="Arial Armenian" w:hAnsi="Arial Armenian" w:cs="Arial"/>
                <w:sz w:val="22"/>
                <w:szCs w:val="22"/>
              </w:rPr>
              <w:t xml:space="preserve"> </w:t>
            </w:r>
            <w:r w:rsidRPr="00101BCC">
              <w:rPr>
                <w:rFonts w:ascii="Sylfaen" w:hAnsi="Sylfaen" w:cs="Sylfaen"/>
                <w:sz w:val="22"/>
                <w:szCs w:val="22"/>
              </w:rPr>
              <w:t>սյուների</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ձողերի</w:t>
            </w:r>
            <w:r w:rsidRPr="00101BCC">
              <w:rPr>
                <w:rFonts w:ascii="Arial Armenian" w:hAnsi="Arial Armenian" w:cs="Arial"/>
                <w:sz w:val="22"/>
                <w:szCs w:val="22"/>
              </w:rPr>
              <w:t xml:space="preserve"> </w:t>
            </w:r>
            <w:r w:rsidRPr="00101BCC">
              <w:rPr>
                <w:rFonts w:ascii="Sylfaen" w:hAnsi="Sylfaen" w:cs="Sylfaen"/>
                <w:sz w:val="22"/>
                <w:szCs w:val="22"/>
              </w:rPr>
              <w:t>համար</w:t>
            </w:r>
            <w:r w:rsidRPr="00101BCC">
              <w:rPr>
                <w:rFonts w:ascii="Arial Armenian" w:hAnsi="Arial Armenian" w:cs="Arial"/>
                <w:sz w:val="22"/>
                <w:szCs w:val="22"/>
              </w:rPr>
              <w:t>, 4-</w:t>
            </w:r>
            <w:r w:rsidRPr="00101BCC">
              <w:rPr>
                <w:rFonts w:ascii="Sylfaen" w:hAnsi="Sylfaen" w:cs="Sylfaen"/>
                <w:sz w:val="22"/>
                <w:szCs w:val="22"/>
              </w:rPr>
              <w:t>րդ</w:t>
            </w:r>
            <w:r w:rsidRPr="00101BCC">
              <w:rPr>
                <w:rFonts w:ascii="Arial Armenian" w:hAnsi="Arial Armenian" w:cs="Arial"/>
                <w:sz w:val="22"/>
                <w:szCs w:val="22"/>
              </w:rPr>
              <w:t xml:space="preserve"> </w:t>
            </w:r>
            <w:r w:rsidRPr="00101BCC">
              <w:rPr>
                <w:rFonts w:ascii="Sylfaen" w:hAnsi="Sylfaen" w:cs="Sylfaen"/>
                <w:sz w:val="22"/>
                <w:szCs w:val="22"/>
              </w:rPr>
              <w:t>խմբի</w:t>
            </w:r>
            <w:r w:rsidRPr="00101BCC">
              <w:rPr>
                <w:rFonts w:ascii="Arial Armenian" w:hAnsi="Arial Armenian" w:cs="Arial"/>
                <w:sz w:val="22"/>
                <w:szCs w:val="22"/>
              </w:rPr>
              <w:t xml:space="preserve"> </w:t>
            </w:r>
            <w:r w:rsidRPr="00101BCC">
              <w:rPr>
                <w:rFonts w:ascii="Sylfaen" w:hAnsi="Sylfaen" w:cs="Sylfaen"/>
                <w:sz w:val="22"/>
                <w:szCs w:val="22"/>
              </w:rPr>
              <w:t>հող</w:t>
            </w:r>
            <w:r w:rsidRPr="00101BCC">
              <w:rPr>
                <w:rFonts w:ascii="Arial Armenian" w:hAnsi="Arial Armenian" w:cs="Arial"/>
                <w:sz w:val="22"/>
                <w:szCs w:val="22"/>
              </w:rPr>
              <w:br/>
            </w:r>
            <w:r w:rsidRPr="00101BCC">
              <w:rPr>
                <w:rFonts w:ascii="Calibri" w:hAnsi="Calibri" w:cs="Calibri"/>
                <w:sz w:val="22"/>
                <w:szCs w:val="22"/>
              </w:rPr>
              <w:t>КОПАНИЕ</w:t>
            </w:r>
            <w:r w:rsidRPr="00101BCC">
              <w:rPr>
                <w:rFonts w:ascii="Arial Armenian" w:hAnsi="Arial Armenian" w:cs="Arial"/>
                <w:sz w:val="22"/>
                <w:szCs w:val="22"/>
              </w:rPr>
              <w:t xml:space="preserve"> </w:t>
            </w:r>
            <w:r w:rsidRPr="00101BCC">
              <w:rPr>
                <w:rFonts w:ascii="Calibri" w:hAnsi="Calibri" w:cs="Calibri"/>
                <w:sz w:val="22"/>
                <w:szCs w:val="22"/>
              </w:rPr>
              <w:t>ЯМ</w:t>
            </w:r>
            <w:r w:rsidRPr="00101BCC">
              <w:rPr>
                <w:rFonts w:ascii="Arial Armenian" w:hAnsi="Arial Armenian" w:cs="Arial"/>
                <w:sz w:val="22"/>
                <w:szCs w:val="22"/>
              </w:rPr>
              <w:t xml:space="preserve"> </w:t>
            </w:r>
            <w:r w:rsidRPr="00101BCC">
              <w:rPr>
                <w:rFonts w:ascii="Calibri" w:hAnsi="Calibri" w:cs="Calibri"/>
                <w:sz w:val="22"/>
                <w:szCs w:val="22"/>
              </w:rPr>
              <w:t>ВРУЧНУЮ</w:t>
            </w:r>
            <w:r w:rsidRPr="00101BCC">
              <w:rPr>
                <w:rFonts w:ascii="Arial Armenian" w:hAnsi="Arial Armenian" w:cs="Arial"/>
                <w:sz w:val="22"/>
                <w:szCs w:val="22"/>
              </w:rPr>
              <w:t xml:space="preserve"> </w:t>
            </w:r>
            <w:r w:rsidRPr="00101BCC">
              <w:rPr>
                <w:rFonts w:ascii="Calibri" w:hAnsi="Calibri" w:cs="Calibri"/>
                <w:sz w:val="22"/>
                <w:szCs w:val="22"/>
              </w:rPr>
              <w:t>ДЛЯ</w:t>
            </w:r>
            <w:r w:rsidRPr="00101BCC">
              <w:rPr>
                <w:rFonts w:ascii="Arial Armenian" w:hAnsi="Arial Armenian" w:cs="Arial"/>
                <w:sz w:val="22"/>
                <w:szCs w:val="22"/>
              </w:rPr>
              <w:t xml:space="preserve"> </w:t>
            </w:r>
            <w:r w:rsidRPr="00101BCC">
              <w:rPr>
                <w:rFonts w:ascii="Calibri" w:hAnsi="Calibri" w:cs="Calibri"/>
                <w:sz w:val="22"/>
                <w:szCs w:val="22"/>
              </w:rPr>
              <w:t>СТОЕК</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СТОЛБОВ</w:t>
            </w:r>
            <w:r w:rsidRPr="00101BCC">
              <w:rPr>
                <w:rFonts w:ascii="Arial Armenian" w:hAnsi="Arial Armenian" w:cs="Arial"/>
                <w:sz w:val="22"/>
                <w:szCs w:val="22"/>
              </w:rPr>
              <w:t xml:space="preserve"> </w:t>
            </w:r>
            <w:r w:rsidRPr="00101BCC">
              <w:rPr>
                <w:rFonts w:ascii="Calibri" w:hAnsi="Calibri" w:cs="Calibri"/>
                <w:sz w:val="22"/>
                <w:szCs w:val="22"/>
              </w:rPr>
              <w:t>ГЛУБИНОЙ</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0,7 </w:t>
            </w:r>
            <w:r w:rsidRPr="00101BCC">
              <w:rPr>
                <w:rFonts w:ascii="Calibri" w:hAnsi="Calibri" w:cs="Calibri"/>
                <w:sz w:val="22"/>
                <w:szCs w:val="22"/>
              </w:rPr>
              <w:t>М</w:t>
            </w:r>
            <w:r w:rsidRPr="00101BCC">
              <w:rPr>
                <w:rFonts w:ascii="Arial Armenian" w:hAnsi="Arial Armenian" w:cs="Arial"/>
                <w:sz w:val="22"/>
                <w:szCs w:val="22"/>
              </w:rPr>
              <w:t xml:space="preserve"> </w:t>
            </w:r>
            <w:r w:rsidRPr="00101BCC">
              <w:rPr>
                <w:rFonts w:ascii="Calibri" w:hAnsi="Calibri" w:cs="Calibri"/>
                <w:sz w:val="22"/>
                <w:szCs w:val="22"/>
              </w:rPr>
              <w:t>ГРУНТ</w:t>
            </w:r>
            <w:r w:rsidRPr="00101BCC">
              <w:rPr>
                <w:rFonts w:ascii="Arial Armenian" w:hAnsi="Arial Armenian" w:cs="Arial"/>
                <w:sz w:val="22"/>
                <w:szCs w:val="22"/>
              </w:rPr>
              <w:t xml:space="preserve"> 4 </w:t>
            </w:r>
            <w:r w:rsidRPr="00101BCC">
              <w:rPr>
                <w:rFonts w:ascii="Calibri" w:hAnsi="Calibri" w:cs="Calibri"/>
                <w:sz w:val="22"/>
                <w:szCs w:val="22"/>
              </w:rPr>
              <w:t>ГРУППЫ</w:t>
            </w:r>
          </w:p>
        </w:tc>
        <w:tc>
          <w:tcPr>
            <w:tcW w:w="1278" w:type="dxa"/>
            <w:tcBorders>
              <w:top w:val="nil"/>
              <w:left w:val="nil"/>
              <w:bottom w:val="single" w:sz="4" w:space="0" w:color="auto"/>
              <w:right w:val="single" w:sz="4" w:space="0" w:color="auto"/>
            </w:tcBorders>
            <w:vAlign w:val="center"/>
            <w:hideMark/>
          </w:tcPr>
          <w:p w14:paraId="0FF0375D"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0D889F9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0.945</w:t>
            </w:r>
          </w:p>
        </w:tc>
        <w:tc>
          <w:tcPr>
            <w:tcW w:w="1418" w:type="dxa"/>
            <w:tcBorders>
              <w:top w:val="nil"/>
              <w:left w:val="nil"/>
              <w:bottom w:val="single" w:sz="4" w:space="0" w:color="auto"/>
              <w:right w:val="single" w:sz="4" w:space="0" w:color="auto"/>
            </w:tcBorders>
            <w:noWrap/>
            <w:vAlign w:val="center"/>
            <w:hideMark/>
          </w:tcPr>
          <w:p w14:paraId="4D5FFFA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12.272</w:t>
            </w:r>
          </w:p>
        </w:tc>
        <w:tc>
          <w:tcPr>
            <w:tcW w:w="1847" w:type="dxa"/>
            <w:tcBorders>
              <w:top w:val="nil"/>
              <w:left w:val="nil"/>
              <w:bottom w:val="single" w:sz="4" w:space="0" w:color="auto"/>
              <w:right w:val="single" w:sz="4" w:space="0" w:color="auto"/>
            </w:tcBorders>
            <w:vAlign w:val="center"/>
            <w:hideMark/>
          </w:tcPr>
          <w:p w14:paraId="76E0B88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11.597</w:t>
            </w:r>
          </w:p>
        </w:tc>
        <w:tc>
          <w:tcPr>
            <w:tcW w:w="222" w:type="dxa"/>
            <w:vAlign w:val="center"/>
            <w:hideMark/>
          </w:tcPr>
          <w:p w14:paraId="26134E8F" w14:textId="77777777" w:rsidR="00402A13" w:rsidRPr="00101BCC" w:rsidRDefault="00402A13" w:rsidP="00BF48F5">
            <w:pPr>
              <w:rPr>
                <w:sz w:val="20"/>
                <w:szCs w:val="20"/>
              </w:rPr>
            </w:pPr>
          </w:p>
        </w:tc>
      </w:tr>
      <w:tr w:rsidR="00402A13" w:rsidRPr="00101BCC" w14:paraId="51BFEC81" w14:textId="77777777" w:rsidTr="00BF48F5">
        <w:trPr>
          <w:trHeight w:val="570"/>
        </w:trPr>
        <w:tc>
          <w:tcPr>
            <w:tcW w:w="738" w:type="dxa"/>
            <w:tcBorders>
              <w:top w:val="single" w:sz="4" w:space="0" w:color="auto"/>
              <w:left w:val="single" w:sz="4" w:space="0" w:color="auto"/>
              <w:bottom w:val="single" w:sz="4" w:space="0" w:color="auto"/>
              <w:right w:val="single" w:sz="4" w:space="0" w:color="auto"/>
            </w:tcBorders>
            <w:noWrap/>
            <w:vAlign w:val="center"/>
            <w:hideMark/>
          </w:tcPr>
          <w:p w14:paraId="64D0211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w:t>
            </w:r>
          </w:p>
        </w:tc>
        <w:tc>
          <w:tcPr>
            <w:tcW w:w="1317" w:type="dxa"/>
            <w:tcBorders>
              <w:top w:val="single" w:sz="4" w:space="0" w:color="auto"/>
              <w:left w:val="nil"/>
              <w:bottom w:val="single" w:sz="4" w:space="0" w:color="auto"/>
              <w:right w:val="single" w:sz="4" w:space="0" w:color="auto"/>
            </w:tcBorders>
            <w:vAlign w:val="center"/>
            <w:hideMark/>
          </w:tcPr>
          <w:p w14:paraId="1F92435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1-1593</w:t>
            </w:r>
          </w:p>
        </w:tc>
        <w:tc>
          <w:tcPr>
            <w:tcW w:w="2865" w:type="dxa"/>
            <w:tcBorders>
              <w:top w:val="single" w:sz="4" w:space="0" w:color="auto"/>
              <w:left w:val="nil"/>
              <w:bottom w:val="single" w:sz="4" w:space="0" w:color="auto"/>
              <w:right w:val="single" w:sz="4" w:space="0" w:color="auto"/>
            </w:tcBorders>
            <w:vAlign w:val="center"/>
            <w:hideMark/>
          </w:tcPr>
          <w:p w14:paraId="492E9EEC"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Շինարարական</w:t>
            </w:r>
            <w:r w:rsidRPr="00101BCC">
              <w:rPr>
                <w:rFonts w:ascii="Arial Armenian" w:hAnsi="Arial Armenian" w:cs="Arial"/>
                <w:sz w:val="22"/>
                <w:szCs w:val="22"/>
              </w:rPr>
              <w:t xml:space="preserve"> </w:t>
            </w:r>
            <w:r w:rsidRPr="00101BCC">
              <w:rPr>
                <w:rFonts w:ascii="Sylfaen" w:hAnsi="Sylfaen" w:cs="Sylfaen"/>
                <w:sz w:val="22"/>
                <w:szCs w:val="22"/>
              </w:rPr>
              <w:t>աղբի</w:t>
            </w:r>
            <w:r w:rsidRPr="00101BCC">
              <w:rPr>
                <w:rFonts w:ascii="Arial Armenian" w:hAnsi="Arial Armenian" w:cs="Arial"/>
                <w:sz w:val="22"/>
                <w:szCs w:val="22"/>
              </w:rPr>
              <w:t xml:space="preserve"> </w:t>
            </w:r>
            <w:r w:rsidRPr="00101BCC">
              <w:rPr>
                <w:rFonts w:ascii="Sylfaen" w:hAnsi="Sylfaen" w:cs="Sylfaen"/>
                <w:sz w:val="22"/>
                <w:szCs w:val="22"/>
              </w:rPr>
              <w:t>բեռնավորում</w:t>
            </w:r>
            <w:r w:rsidRPr="00101BCC">
              <w:rPr>
                <w:rFonts w:ascii="Arial Armenian" w:hAnsi="Arial Armenian" w:cs="Arial"/>
                <w:sz w:val="22"/>
                <w:szCs w:val="22"/>
              </w:rPr>
              <w:br/>
            </w:r>
            <w:r w:rsidRPr="00101BCC">
              <w:rPr>
                <w:rFonts w:ascii="Calibri" w:hAnsi="Calibri" w:cs="Calibri"/>
                <w:sz w:val="22"/>
                <w:szCs w:val="22"/>
              </w:rPr>
              <w:t>Погрузка</w:t>
            </w:r>
            <w:r w:rsidRPr="00101BCC">
              <w:rPr>
                <w:rFonts w:ascii="Arial Armenian" w:hAnsi="Arial Armenian" w:cs="Arial"/>
                <w:sz w:val="22"/>
                <w:szCs w:val="22"/>
              </w:rPr>
              <w:t xml:space="preserve"> </w:t>
            </w:r>
            <w:r w:rsidRPr="00101BCC">
              <w:rPr>
                <w:rFonts w:ascii="Calibri" w:hAnsi="Calibri" w:cs="Calibri"/>
                <w:sz w:val="22"/>
                <w:szCs w:val="22"/>
              </w:rPr>
              <w:t>строительного</w:t>
            </w:r>
            <w:r w:rsidRPr="00101BCC">
              <w:rPr>
                <w:rFonts w:ascii="Arial Armenian" w:hAnsi="Arial Armenian" w:cs="Arial"/>
                <w:sz w:val="22"/>
                <w:szCs w:val="22"/>
              </w:rPr>
              <w:t xml:space="preserve"> </w:t>
            </w:r>
            <w:r w:rsidRPr="00101BCC">
              <w:rPr>
                <w:rFonts w:ascii="Calibri" w:hAnsi="Calibri" w:cs="Calibri"/>
                <w:sz w:val="22"/>
                <w:szCs w:val="22"/>
              </w:rPr>
              <w:t>мусора</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1C93ABAA"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682D49C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1.245</w:t>
            </w:r>
          </w:p>
        </w:tc>
        <w:tc>
          <w:tcPr>
            <w:tcW w:w="1418" w:type="dxa"/>
            <w:tcBorders>
              <w:top w:val="nil"/>
              <w:left w:val="nil"/>
              <w:bottom w:val="single" w:sz="4" w:space="0" w:color="auto"/>
              <w:right w:val="single" w:sz="4" w:space="0" w:color="auto"/>
            </w:tcBorders>
            <w:noWrap/>
            <w:vAlign w:val="center"/>
            <w:hideMark/>
          </w:tcPr>
          <w:p w14:paraId="2C738FB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0.903</w:t>
            </w:r>
          </w:p>
        </w:tc>
        <w:tc>
          <w:tcPr>
            <w:tcW w:w="1847" w:type="dxa"/>
            <w:tcBorders>
              <w:top w:val="nil"/>
              <w:left w:val="nil"/>
              <w:bottom w:val="single" w:sz="4" w:space="0" w:color="auto"/>
              <w:right w:val="single" w:sz="4" w:space="0" w:color="auto"/>
            </w:tcBorders>
            <w:vAlign w:val="center"/>
            <w:hideMark/>
          </w:tcPr>
          <w:p w14:paraId="685E0D9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1.124</w:t>
            </w:r>
          </w:p>
        </w:tc>
        <w:tc>
          <w:tcPr>
            <w:tcW w:w="222" w:type="dxa"/>
            <w:vAlign w:val="center"/>
            <w:hideMark/>
          </w:tcPr>
          <w:p w14:paraId="7B3C4214" w14:textId="77777777" w:rsidR="00402A13" w:rsidRPr="00101BCC" w:rsidRDefault="00402A13" w:rsidP="00BF48F5">
            <w:pPr>
              <w:rPr>
                <w:sz w:val="20"/>
                <w:szCs w:val="20"/>
              </w:rPr>
            </w:pPr>
          </w:p>
        </w:tc>
      </w:tr>
      <w:tr w:rsidR="00402A13" w:rsidRPr="00101BCC" w14:paraId="1453019F" w14:textId="77777777" w:rsidTr="00BF48F5">
        <w:trPr>
          <w:trHeight w:val="570"/>
        </w:trPr>
        <w:tc>
          <w:tcPr>
            <w:tcW w:w="738" w:type="dxa"/>
            <w:tcBorders>
              <w:top w:val="nil"/>
              <w:left w:val="single" w:sz="4" w:space="0" w:color="auto"/>
              <w:bottom w:val="single" w:sz="4" w:space="0" w:color="auto"/>
              <w:right w:val="single" w:sz="4" w:space="0" w:color="auto"/>
            </w:tcBorders>
            <w:noWrap/>
            <w:vAlign w:val="center"/>
            <w:hideMark/>
          </w:tcPr>
          <w:p w14:paraId="4AE0F8C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w:t>
            </w:r>
          </w:p>
        </w:tc>
        <w:tc>
          <w:tcPr>
            <w:tcW w:w="1317" w:type="dxa"/>
            <w:tcBorders>
              <w:top w:val="nil"/>
              <w:left w:val="nil"/>
              <w:bottom w:val="single" w:sz="4" w:space="0" w:color="auto"/>
              <w:right w:val="single" w:sz="4" w:space="0" w:color="auto"/>
            </w:tcBorders>
            <w:vAlign w:val="center"/>
            <w:hideMark/>
          </w:tcPr>
          <w:p w14:paraId="33B534C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310-13</w:t>
            </w:r>
          </w:p>
        </w:tc>
        <w:tc>
          <w:tcPr>
            <w:tcW w:w="2865" w:type="dxa"/>
            <w:tcBorders>
              <w:top w:val="nil"/>
              <w:left w:val="nil"/>
              <w:bottom w:val="single" w:sz="4" w:space="0" w:color="auto"/>
              <w:right w:val="single" w:sz="4" w:space="0" w:color="auto"/>
            </w:tcBorders>
            <w:vAlign w:val="center"/>
            <w:hideMark/>
          </w:tcPr>
          <w:p w14:paraId="49B57BA5"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Տեղափոխում</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13 </w:t>
            </w:r>
            <w:r w:rsidRPr="00101BCC">
              <w:rPr>
                <w:rFonts w:ascii="Sylfaen" w:hAnsi="Sylfaen" w:cs="Sylfaen"/>
                <w:sz w:val="22"/>
                <w:szCs w:val="22"/>
              </w:rPr>
              <w:t>կմ</w:t>
            </w:r>
            <w:r w:rsidRPr="00101BCC">
              <w:rPr>
                <w:rFonts w:ascii="Arial Armenian" w:hAnsi="Arial Armenian" w:cs="Arial"/>
                <w:sz w:val="22"/>
                <w:szCs w:val="22"/>
              </w:rPr>
              <w:br/>
            </w:r>
            <w:r w:rsidRPr="00101BCC">
              <w:rPr>
                <w:rFonts w:ascii="Calibri" w:hAnsi="Calibri" w:cs="Calibri"/>
                <w:sz w:val="22"/>
                <w:szCs w:val="22"/>
              </w:rPr>
              <w:t>Перевозка</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13 </w:t>
            </w:r>
            <w:r w:rsidRPr="00101BCC">
              <w:rPr>
                <w:rFonts w:ascii="Calibri" w:hAnsi="Calibri" w:cs="Calibri"/>
                <w:sz w:val="22"/>
                <w:szCs w:val="22"/>
              </w:rPr>
              <w:t>км</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5255573C"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տոննա</w:t>
            </w:r>
            <w:r w:rsidRPr="00101BCC">
              <w:rPr>
                <w:rFonts w:ascii="Arial Armenian" w:hAnsi="Arial Armenian" w:cs="Arial"/>
                <w:sz w:val="22"/>
                <w:szCs w:val="22"/>
              </w:rPr>
              <w:t xml:space="preserve"> </w:t>
            </w:r>
            <w:r w:rsidRPr="00101BCC">
              <w:rPr>
                <w:rFonts w:ascii="Calibri" w:hAnsi="Calibri" w:cs="Calibri"/>
                <w:sz w:val="22"/>
                <w:szCs w:val="22"/>
              </w:rPr>
              <w:t>тонна</w:t>
            </w:r>
          </w:p>
        </w:tc>
        <w:tc>
          <w:tcPr>
            <w:tcW w:w="1517" w:type="dxa"/>
            <w:tcBorders>
              <w:top w:val="nil"/>
              <w:left w:val="nil"/>
              <w:bottom w:val="single" w:sz="4" w:space="0" w:color="auto"/>
              <w:right w:val="single" w:sz="4" w:space="0" w:color="auto"/>
            </w:tcBorders>
            <w:noWrap/>
            <w:vAlign w:val="center"/>
            <w:hideMark/>
          </w:tcPr>
          <w:p w14:paraId="2F00810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1.701</w:t>
            </w:r>
          </w:p>
        </w:tc>
        <w:tc>
          <w:tcPr>
            <w:tcW w:w="1418" w:type="dxa"/>
            <w:tcBorders>
              <w:top w:val="nil"/>
              <w:left w:val="nil"/>
              <w:bottom w:val="single" w:sz="4" w:space="0" w:color="auto"/>
              <w:right w:val="single" w:sz="4" w:space="0" w:color="auto"/>
            </w:tcBorders>
            <w:noWrap/>
            <w:vAlign w:val="center"/>
            <w:hideMark/>
          </w:tcPr>
          <w:p w14:paraId="4162900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3.71</w:t>
            </w:r>
          </w:p>
        </w:tc>
        <w:tc>
          <w:tcPr>
            <w:tcW w:w="1847" w:type="dxa"/>
            <w:tcBorders>
              <w:top w:val="nil"/>
              <w:left w:val="nil"/>
              <w:bottom w:val="single" w:sz="4" w:space="0" w:color="auto"/>
              <w:right w:val="single" w:sz="4" w:space="0" w:color="auto"/>
            </w:tcBorders>
            <w:vAlign w:val="center"/>
            <w:hideMark/>
          </w:tcPr>
          <w:p w14:paraId="7D3D50D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6.311</w:t>
            </w:r>
          </w:p>
        </w:tc>
        <w:tc>
          <w:tcPr>
            <w:tcW w:w="222" w:type="dxa"/>
            <w:vAlign w:val="center"/>
            <w:hideMark/>
          </w:tcPr>
          <w:p w14:paraId="3453F7B7" w14:textId="77777777" w:rsidR="00402A13" w:rsidRPr="00101BCC" w:rsidRDefault="00402A13" w:rsidP="00BF48F5">
            <w:pPr>
              <w:rPr>
                <w:sz w:val="20"/>
                <w:szCs w:val="20"/>
              </w:rPr>
            </w:pPr>
          </w:p>
        </w:tc>
      </w:tr>
      <w:tr w:rsidR="00402A13" w:rsidRPr="00101BCC" w14:paraId="2F2A4582" w14:textId="77777777" w:rsidTr="00BF48F5">
        <w:trPr>
          <w:trHeight w:val="1140"/>
        </w:trPr>
        <w:tc>
          <w:tcPr>
            <w:tcW w:w="738" w:type="dxa"/>
            <w:tcBorders>
              <w:top w:val="nil"/>
              <w:left w:val="single" w:sz="4" w:space="0" w:color="auto"/>
              <w:bottom w:val="nil"/>
              <w:right w:val="single" w:sz="4" w:space="0" w:color="auto"/>
            </w:tcBorders>
            <w:noWrap/>
            <w:vAlign w:val="center"/>
            <w:hideMark/>
          </w:tcPr>
          <w:p w14:paraId="4F71F7F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w:t>
            </w:r>
          </w:p>
        </w:tc>
        <w:tc>
          <w:tcPr>
            <w:tcW w:w="1317" w:type="dxa"/>
            <w:tcBorders>
              <w:top w:val="nil"/>
              <w:left w:val="nil"/>
              <w:bottom w:val="nil"/>
              <w:right w:val="single" w:sz="4" w:space="0" w:color="auto"/>
            </w:tcBorders>
            <w:vAlign w:val="center"/>
            <w:hideMark/>
          </w:tcPr>
          <w:p w14:paraId="6241C7D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9-153</w:t>
            </w:r>
          </w:p>
        </w:tc>
        <w:tc>
          <w:tcPr>
            <w:tcW w:w="2865" w:type="dxa"/>
            <w:tcBorders>
              <w:top w:val="nil"/>
              <w:left w:val="nil"/>
              <w:bottom w:val="nil"/>
              <w:right w:val="single" w:sz="4" w:space="0" w:color="auto"/>
            </w:tcBorders>
            <w:vAlign w:val="center"/>
            <w:hideMark/>
          </w:tcPr>
          <w:p w14:paraId="109B9304"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Խողովակաշարերի</w:t>
            </w:r>
            <w:r w:rsidRPr="00101BCC">
              <w:rPr>
                <w:rFonts w:ascii="Arial Armenian" w:hAnsi="Arial Armenian" w:cs="Arial"/>
                <w:sz w:val="22"/>
                <w:szCs w:val="22"/>
              </w:rPr>
              <w:t xml:space="preserve"> </w:t>
            </w:r>
            <w:r w:rsidRPr="00101BCC">
              <w:rPr>
                <w:rFonts w:ascii="Sylfaen" w:hAnsi="Sylfaen" w:cs="Sylfaen"/>
                <w:sz w:val="22"/>
                <w:szCs w:val="22"/>
              </w:rPr>
              <w:t>հենարանների</w:t>
            </w:r>
            <w:r w:rsidRPr="00101BCC">
              <w:rPr>
                <w:rFonts w:ascii="Arial Armenian" w:hAnsi="Arial Armenian" w:cs="Arial"/>
                <w:sz w:val="22"/>
                <w:szCs w:val="22"/>
              </w:rPr>
              <w:t xml:space="preserve">, </w:t>
            </w:r>
            <w:r w:rsidRPr="00101BCC">
              <w:rPr>
                <w:rFonts w:ascii="Sylfaen" w:hAnsi="Sylfaen" w:cs="Sylfaen"/>
                <w:sz w:val="22"/>
                <w:szCs w:val="22"/>
              </w:rPr>
              <w:t>հենամասերի</w:t>
            </w:r>
            <w:r w:rsidRPr="00101BCC">
              <w:rPr>
                <w:rFonts w:ascii="Arial Armenian" w:hAnsi="Arial Armenian" w:cs="Arial"/>
                <w:sz w:val="22"/>
                <w:szCs w:val="22"/>
              </w:rPr>
              <w:t xml:space="preserve">, </w:t>
            </w:r>
            <w:r w:rsidRPr="00101BCC">
              <w:rPr>
                <w:rFonts w:ascii="Sylfaen" w:hAnsi="Sylfaen" w:cs="Sylfaen"/>
                <w:sz w:val="22"/>
                <w:szCs w:val="22"/>
              </w:rPr>
              <w:t>ամրակների</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օղակների</w:t>
            </w:r>
            <w:r w:rsidRPr="00101BCC">
              <w:rPr>
                <w:rFonts w:ascii="Arial Armenian" w:hAnsi="Arial Armenian" w:cs="Arial"/>
                <w:sz w:val="22"/>
                <w:szCs w:val="22"/>
              </w:rPr>
              <w:t xml:space="preserve"> </w:t>
            </w:r>
            <w:r w:rsidRPr="00101BCC">
              <w:rPr>
                <w:rFonts w:ascii="Sylfaen" w:hAnsi="Sylfaen" w:cs="Sylfaen"/>
                <w:sz w:val="22"/>
                <w:szCs w:val="22"/>
              </w:rPr>
              <w:t>մոնտաժ</w:t>
            </w:r>
            <w:r w:rsidRPr="00101BCC">
              <w:rPr>
                <w:rFonts w:ascii="Arial Armenian" w:hAnsi="Arial Armenian" w:cs="Arial"/>
                <w:sz w:val="22"/>
                <w:szCs w:val="22"/>
              </w:rPr>
              <w:br/>
            </w:r>
            <w:r w:rsidRPr="00101BCC">
              <w:rPr>
                <w:rFonts w:ascii="Calibri" w:hAnsi="Calibri" w:cs="Calibri"/>
                <w:sz w:val="22"/>
                <w:szCs w:val="22"/>
              </w:rPr>
              <w:t>МОНТАЖ</w:t>
            </w:r>
            <w:r w:rsidRPr="00101BCC">
              <w:rPr>
                <w:rFonts w:ascii="Arial Armenian" w:hAnsi="Arial Armenian" w:cs="Arial"/>
                <w:sz w:val="22"/>
                <w:szCs w:val="22"/>
              </w:rPr>
              <w:t xml:space="preserve"> </w:t>
            </w:r>
            <w:r w:rsidRPr="00101BCC">
              <w:rPr>
                <w:rFonts w:ascii="Calibri" w:hAnsi="Calibri" w:cs="Calibri"/>
                <w:sz w:val="22"/>
                <w:szCs w:val="22"/>
              </w:rPr>
              <w:t>ОПОР</w:t>
            </w:r>
            <w:r w:rsidRPr="00101BCC">
              <w:rPr>
                <w:rFonts w:ascii="Arial Armenian" w:hAnsi="Arial Armenian" w:cs="Arial"/>
                <w:sz w:val="22"/>
                <w:szCs w:val="22"/>
              </w:rPr>
              <w:t xml:space="preserve"> </w:t>
            </w:r>
            <w:r w:rsidRPr="00101BCC">
              <w:rPr>
                <w:rFonts w:ascii="Calibri" w:hAnsi="Calibri" w:cs="Calibri"/>
                <w:sz w:val="22"/>
                <w:szCs w:val="22"/>
              </w:rPr>
              <w:t>ПОД</w:t>
            </w:r>
            <w:r w:rsidRPr="00101BCC">
              <w:rPr>
                <w:rFonts w:ascii="Arial Armenian" w:hAnsi="Arial Armenian" w:cs="Arial"/>
                <w:sz w:val="22"/>
                <w:szCs w:val="22"/>
              </w:rPr>
              <w:t xml:space="preserve"> </w:t>
            </w:r>
            <w:r w:rsidRPr="00101BCC">
              <w:rPr>
                <w:rFonts w:ascii="Calibri" w:hAnsi="Calibri" w:cs="Calibri"/>
                <w:sz w:val="22"/>
                <w:szCs w:val="22"/>
              </w:rPr>
              <w:t>ТРУБОПРОВОДЫ</w:t>
            </w:r>
            <w:r w:rsidRPr="00101BCC">
              <w:rPr>
                <w:rFonts w:ascii="Arial Armenian" w:hAnsi="Arial Armenian" w:cs="Arial"/>
                <w:sz w:val="22"/>
                <w:szCs w:val="22"/>
              </w:rPr>
              <w:t xml:space="preserve">, </w:t>
            </w:r>
            <w:r w:rsidRPr="00101BCC">
              <w:rPr>
                <w:rFonts w:ascii="Calibri" w:hAnsi="Calibri" w:cs="Calibri"/>
                <w:sz w:val="22"/>
                <w:szCs w:val="22"/>
              </w:rPr>
              <w:t>ОПОРНЫХ</w:t>
            </w:r>
            <w:r w:rsidRPr="00101BCC">
              <w:rPr>
                <w:rFonts w:ascii="Arial Armenian" w:hAnsi="Arial Armenian" w:cs="Arial"/>
                <w:sz w:val="22"/>
                <w:szCs w:val="22"/>
              </w:rPr>
              <w:t xml:space="preserve"> </w:t>
            </w:r>
            <w:r w:rsidRPr="00101BCC">
              <w:rPr>
                <w:rFonts w:ascii="Calibri" w:hAnsi="Calibri" w:cs="Calibri"/>
                <w:sz w:val="22"/>
                <w:szCs w:val="22"/>
              </w:rPr>
              <w:t>ЧАСТЕЙ</w:t>
            </w:r>
            <w:r w:rsidRPr="00101BCC">
              <w:rPr>
                <w:rFonts w:ascii="Arial Armenian" w:hAnsi="Arial Armenian" w:cs="Arial"/>
                <w:sz w:val="22"/>
                <w:szCs w:val="22"/>
              </w:rPr>
              <w:t xml:space="preserve"> </w:t>
            </w:r>
            <w:r w:rsidRPr="00101BCC">
              <w:rPr>
                <w:rFonts w:ascii="Calibri" w:hAnsi="Calibri" w:cs="Calibri"/>
                <w:sz w:val="22"/>
                <w:szCs w:val="22"/>
              </w:rPr>
              <w:t>СЕДЛА</w:t>
            </w:r>
            <w:r w:rsidRPr="00101BCC">
              <w:rPr>
                <w:rFonts w:ascii="Arial Armenian" w:hAnsi="Arial Armenian" w:cs="Arial"/>
                <w:sz w:val="22"/>
                <w:szCs w:val="22"/>
              </w:rPr>
              <w:t xml:space="preserve">, </w:t>
            </w:r>
            <w:r w:rsidRPr="00101BCC">
              <w:rPr>
                <w:rFonts w:ascii="Calibri" w:hAnsi="Calibri" w:cs="Calibri"/>
                <w:sz w:val="22"/>
                <w:szCs w:val="22"/>
              </w:rPr>
              <w:t>КРОНШТЕЙНОВ</w:t>
            </w:r>
            <w:r w:rsidRPr="00101BCC">
              <w:rPr>
                <w:rFonts w:ascii="Arial Armenian" w:hAnsi="Arial Armenian" w:cs="Arial"/>
                <w:sz w:val="22"/>
                <w:szCs w:val="22"/>
              </w:rPr>
              <w:t xml:space="preserve">, </w:t>
            </w:r>
            <w:r w:rsidRPr="00101BCC">
              <w:rPr>
                <w:rFonts w:ascii="Calibri" w:hAnsi="Calibri" w:cs="Calibri"/>
                <w:sz w:val="22"/>
                <w:szCs w:val="22"/>
              </w:rPr>
              <w:t>ХОМУТОВ</w:t>
            </w:r>
          </w:p>
        </w:tc>
        <w:tc>
          <w:tcPr>
            <w:tcW w:w="1278" w:type="dxa"/>
            <w:tcBorders>
              <w:top w:val="nil"/>
              <w:left w:val="nil"/>
              <w:bottom w:val="single" w:sz="4" w:space="0" w:color="auto"/>
              <w:right w:val="single" w:sz="4" w:space="0" w:color="auto"/>
            </w:tcBorders>
            <w:vAlign w:val="center"/>
            <w:hideMark/>
          </w:tcPr>
          <w:p w14:paraId="3B63BE1F"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տոննա</w:t>
            </w:r>
            <w:r w:rsidRPr="00101BCC">
              <w:rPr>
                <w:rFonts w:ascii="Arial Armenian" w:hAnsi="Arial Armenian" w:cs="Arial"/>
                <w:sz w:val="22"/>
                <w:szCs w:val="22"/>
              </w:rPr>
              <w:t xml:space="preserve"> </w:t>
            </w:r>
            <w:r w:rsidRPr="00101BCC">
              <w:rPr>
                <w:rFonts w:ascii="Calibri" w:hAnsi="Calibri" w:cs="Calibri"/>
                <w:sz w:val="22"/>
                <w:szCs w:val="22"/>
              </w:rPr>
              <w:t>тонна</w:t>
            </w:r>
          </w:p>
        </w:tc>
        <w:tc>
          <w:tcPr>
            <w:tcW w:w="1517" w:type="dxa"/>
            <w:tcBorders>
              <w:top w:val="nil"/>
              <w:left w:val="nil"/>
              <w:bottom w:val="single" w:sz="4" w:space="0" w:color="auto"/>
              <w:right w:val="single" w:sz="4" w:space="0" w:color="auto"/>
            </w:tcBorders>
            <w:noWrap/>
            <w:vAlign w:val="center"/>
            <w:hideMark/>
          </w:tcPr>
          <w:p w14:paraId="7C81718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0.38129</w:t>
            </w:r>
          </w:p>
        </w:tc>
        <w:tc>
          <w:tcPr>
            <w:tcW w:w="1418" w:type="dxa"/>
            <w:tcBorders>
              <w:top w:val="nil"/>
              <w:left w:val="nil"/>
              <w:bottom w:val="single" w:sz="4" w:space="0" w:color="auto"/>
              <w:right w:val="single" w:sz="4" w:space="0" w:color="auto"/>
            </w:tcBorders>
            <w:noWrap/>
            <w:vAlign w:val="center"/>
            <w:hideMark/>
          </w:tcPr>
          <w:p w14:paraId="0CEDC9E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211.86</w:t>
            </w:r>
          </w:p>
        </w:tc>
        <w:tc>
          <w:tcPr>
            <w:tcW w:w="1847" w:type="dxa"/>
            <w:tcBorders>
              <w:top w:val="nil"/>
              <w:left w:val="nil"/>
              <w:bottom w:val="single" w:sz="4" w:space="0" w:color="auto"/>
              <w:right w:val="single" w:sz="4" w:space="0" w:color="auto"/>
            </w:tcBorders>
            <w:vAlign w:val="center"/>
            <w:hideMark/>
          </w:tcPr>
          <w:p w14:paraId="19664AE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80.780</w:t>
            </w:r>
          </w:p>
        </w:tc>
        <w:tc>
          <w:tcPr>
            <w:tcW w:w="222" w:type="dxa"/>
            <w:vAlign w:val="center"/>
            <w:hideMark/>
          </w:tcPr>
          <w:p w14:paraId="04544010" w14:textId="77777777" w:rsidR="00402A13" w:rsidRPr="00101BCC" w:rsidRDefault="00402A13" w:rsidP="00BF48F5">
            <w:pPr>
              <w:rPr>
                <w:sz w:val="20"/>
                <w:szCs w:val="20"/>
              </w:rPr>
            </w:pPr>
          </w:p>
        </w:tc>
      </w:tr>
      <w:tr w:rsidR="00402A13" w:rsidRPr="00101BCC" w14:paraId="077EB644" w14:textId="77777777" w:rsidTr="00BF48F5">
        <w:trPr>
          <w:trHeight w:val="300"/>
        </w:trPr>
        <w:tc>
          <w:tcPr>
            <w:tcW w:w="738" w:type="dxa"/>
            <w:tcBorders>
              <w:top w:val="single" w:sz="4" w:space="0" w:color="auto"/>
              <w:left w:val="single" w:sz="4" w:space="0" w:color="auto"/>
              <w:bottom w:val="single" w:sz="4" w:space="0" w:color="auto"/>
              <w:right w:val="single" w:sz="4" w:space="0" w:color="auto"/>
            </w:tcBorders>
            <w:vAlign w:val="center"/>
            <w:hideMark/>
          </w:tcPr>
          <w:p w14:paraId="03B95FB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317" w:type="dxa"/>
            <w:tcBorders>
              <w:top w:val="single" w:sz="4" w:space="0" w:color="auto"/>
              <w:left w:val="nil"/>
              <w:bottom w:val="single" w:sz="4" w:space="0" w:color="auto"/>
              <w:right w:val="single" w:sz="4" w:space="0" w:color="auto"/>
            </w:tcBorders>
            <w:vAlign w:val="center"/>
            <w:hideMark/>
          </w:tcPr>
          <w:p w14:paraId="799916D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2865" w:type="dxa"/>
            <w:tcBorders>
              <w:top w:val="single" w:sz="4" w:space="0" w:color="auto"/>
              <w:left w:val="nil"/>
              <w:bottom w:val="single" w:sz="4" w:space="0" w:color="auto"/>
              <w:right w:val="single" w:sz="4" w:space="0" w:color="auto"/>
            </w:tcBorders>
            <w:vAlign w:val="center"/>
            <w:hideMark/>
          </w:tcPr>
          <w:p w14:paraId="010E1485" w14:textId="77777777" w:rsidR="00402A13" w:rsidRPr="00101BCC" w:rsidRDefault="00402A13" w:rsidP="00BF48F5">
            <w:pPr>
              <w:jc w:val="center"/>
              <w:rPr>
                <w:rFonts w:ascii="Arial Armenian" w:hAnsi="Arial Armenian" w:cs="Arial"/>
                <w:b/>
                <w:bCs/>
              </w:rPr>
            </w:pPr>
            <w:r w:rsidRPr="00101BCC">
              <w:rPr>
                <w:rFonts w:ascii="Sylfaen" w:hAnsi="Sylfaen" w:cs="Sylfaen"/>
                <w:b/>
                <w:bCs/>
              </w:rPr>
              <w:t>Կանաչապատում</w:t>
            </w:r>
          </w:p>
        </w:tc>
        <w:tc>
          <w:tcPr>
            <w:tcW w:w="1278" w:type="dxa"/>
            <w:tcBorders>
              <w:top w:val="nil"/>
              <w:left w:val="nil"/>
              <w:bottom w:val="single" w:sz="4" w:space="0" w:color="auto"/>
              <w:right w:val="single" w:sz="4" w:space="0" w:color="auto"/>
            </w:tcBorders>
            <w:vAlign w:val="center"/>
            <w:hideMark/>
          </w:tcPr>
          <w:p w14:paraId="1435E0B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517" w:type="dxa"/>
            <w:tcBorders>
              <w:top w:val="nil"/>
              <w:left w:val="nil"/>
              <w:bottom w:val="single" w:sz="4" w:space="0" w:color="auto"/>
              <w:right w:val="single" w:sz="4" w:space="0" w:color="auto"/>
            </w:tcBorders>
            <w:noWrap/>
            <w:vAlign w:val="center"/>
            <w:hideMark/>
          </w:tcPr>
          <w:p w14:paraId="71F9F73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418" w:type="dxa"/>
            <w:tcBorders>
              <w:top w:val="nil"/>
              <w:left w:val="nil"/>
              <w:bottom w:val="single" w:sz="4" w:space="0" w:color="auto"/>
              <w:right w:val="single" w:sz="4" w:space="0" w:color="auto"/>
            </w:tcBorders>
            <w:noWrap/>
            <w:vAlign w:val="center"/>
            <w:hideMark/>
          </w:tcPr>
          <w:p w14:paraId="1D8DC33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847" w:type="dxa"/>
            <w:tcBorders>
              <w:top w:val="nil"/>
              <w:left w:val="nil"/>
              <w:bottom w:val="single" w:sz="4" w:space="0" w:color="auto"/>
              <w:right w:val="single" w:sz="4" w:space="0" w:color="auto"/>
            </w:tcBorders>
            <w:vAlign w:val="center"/>
            <w:hideMark/>
          </w:tcPr>
          <w:p w14:paraId="62863F0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0.000</w:t>
            </w:r>
          </w:p>
        </w:tc>
        <w:tc>
          <w:tcPr>
            <w:tcW w:w="222" w:type="dxa"/>
            <w:vAlign w:val="center"/>
            <w:hideMark/>
          </w:tcPr>
          <w:p w14:paraId="532D2F5C" w14:textId="77777777" w:rsidR="00402A13" w:rsidRPr="00101BCC" w:rsidRDefault="00402A13" w:rsidP="00BF48F5">
            <w:pPr>
              <w:rPr>
                <w:sz w:val="20"/>
                <w:szCs w:val="20"/>
              </w:rPr>
            </w:pPr>
          </w:p>
        </w:tc>
      </w:tr>
      <w:tr w:rsidR="00402A13" w:rsidRPr="00101BCC" w14:paraId="0BF47B9E" w14:textId="77777777" w:rsidTr="00BF48F5">
        <w:trPr>
          <w:trHeight w:val="1140"/>
        </w:trPr>
        <w:tc>
          <w:tcPr>
            <w:tcW w:w="738" w:type="dxa"/>
            <w:tcBorders>
              <w:top w:val="nil"/>
              <w:left w:val="single" w:sz="4" w:space="0" w:color="auto"/>
              <w:bottom w:val="nil"/>
              <w:right w:val="single" w:sz="4" w:space="0" w:color="auto"/>
            </w:tcBorders>
            <w:noWrap/>
            <w:vAlign w:val="center"/>
            <w:hideMark/>
          </w:tcPr>
          <w:p w14:paraId="2322FA0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lastRenderedPageBreak/>
              <w:t>1</w:t>
            </w:r>
          </w:p>
        </w:tc>
        <w:tc>
          <w:tcPr>
            <w:tcW w:w="1317" w:type="dxa"/>
            <w:tcBorders>
              <w:top w:val="nil"/>
              <w:left w:val="nil"/>
              <w:bottom w:val="nil"/>
              <w:right w:val="single" w:sz="4" w:space="0" w:color="auto"/>
            </w:tcBorders>
            <w:vAlign w:val="center"/>
            <w:hideMark/>
          </w:tcPr>
          <w:p w14:paraId="0FDE1E7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48-191</w:t>
            </w:r>
          </w:p>
        </w:tc>
        <w:tc>
          <w:tcPr>
            <w:tcW w:w="2865" w:type="dxa"/>
            <w:tcBorders>
              <w:top w:val="nil"/>
              <w:left w:val="nil"/>
              <w:bottom w:val="nil"/>
              <w:right w:val="single" w:sz="4" w:space="0" w:color="auto"/>
            </w:tcBorders>
            <w:vAlign w:val="center"/>
            <w:hideMark/>
          </w:tcPr>
          <w:p w14:paraId="574422E8"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Հիմնական</w:t>
            </w:r>
            <w:r w:rsidRPr="00101BCC">
              <w:rPr>
                <w:rFonts w:ascii="Arial Armenian" w:hAnsi="Arial Armenian" w:cs="Arial"/>
                <w:sz w:val="22"/>
                <w:szCs w:val="22"/>
              </w:rPr>
              <w:t xml:space="preserve"> </w:t>
            </w:r>
            <w:r w:rsidRPr="00101BCC">
              <w:rPr>
                <w:rFonts w:ascii="Sylfaen" w:hAnsi="Sylfaen" w:cs="Sylfaen"/>
                <w:sz w:val="22"/>
                <w:szCs w:val="22"/>
              </w:rPr>
              <w:t>ծառերի</w:t>
            </w:r>
            <w:r w:rsidRPr="00101BCC">
              <w:rPr>
                <w:rFonts w:ascii="Arial Armenian" w:hAnsi="Arial Armenian" w:cs="Arial"/>
                <w:sz w:val="22"/>
                <w:szCs w:val="22"/>
              </w:rPr>
              <w:t xml:space="preserve"> </w:t>
            </w:r>
            <w:r w:rsidRPr="00101BCC">
              <w:rPr>
                <w:rFonts w:ascii="Sylfaen" w:hAnsi="Sylfaen" w:cs="Sylfaen"/>
                <w:sz w:val="22"/>
                <w:szCs w:val="22"/>
              </w:rPr>
              <w:t>տնկիների</w:t>
            </w:r>
            <w:r w:rsidRPr="00101BCC">
              <w:rPr>
                <w:rFonts w:ascii="Arial Armenian" w:hAnsi="Arial Armenian" w:cs="Arial"/>
                <w:sz w:val="22"/>
                <w:szCs w:val="22"/>
              </w:rPr>
              <w:t xml:space="preserve"> </w:t>
            </w:r>
            <w:r w:rsidRPr="00101BCC">
              <w:rPr>
                <w:rFonts w:ascii="Sylfaen" w:hAnsi="Sylfaen" w:cs="Sylfaen"/>
                <w:sz w:val="22"/>
                <w:szCs w:val="22"/>
              </w:rPr>
              <w:t>նախապատրաստում</w:t>
            </w:r>
            <w:r w:rsidRPr="00101BCC">
              <w:rPr>
                <w:rFonts w:ascii="Arial Armenian" w:hAnsi="Arial Armenian" w:cs="Arial"/>
                <w:sz w:val="22"/>
                <w:szCs w:val="22"/>
              </w:rPr>
              <w:t xml:space="preserve"> </w:t>
            </w:r>
            <w:r w:rsidRPr="00101BCC">
              <w:rPr>
                <w:rFonts w:ascii="Sylfaen" w:hAnsi="Sylfaen" w:cs="Sylfaen"/>
                <w:sz w:val="22"/>
                <w:szCs w:val="22"/>
              </w:rPr>
              <w:t>ձեռքով</w:t>
            </w:r>
            <w:r w:rsidRPr="00101BCC">
              <w:rPr>
                <w:rFonts w:ascii="Arial Armenian" w:hAnsi="Arial Armenian" w:cs="Arial"/>
                <w:sz w:val="22"/>
                <w:szCs w:val="22"/>
              </w:rPr>
              <w:t xml:space="preserve">, </w:t>
            </w:r>
            <w:r w:rsidRPr="00101BCC">
              <w:rPr>
                <w:rFonts w:ascii="Sylfaen" w:hAnsi="Sylfaen" w:cs="Sylfaen"/>
                <w:sz w:val="22"/>
                <w:szCs w:val="22"/>
              </w:rPr>
              <w:t>առանց</w:t>
            </w:r>
            <w:r w:rsidRPr="00101BCC">
              <w:rPr>
                <w:rFonts w:ascii="Arial Armenian" w:hAnsi="Arial Armenian" w:cs="Arial"/>
                <w:sz w:val="22"/>
                <w:szCs w:val="22"/>
              </w:rPr>
              <w:t xml:space="preserve"> </w:t>
            </w:r>
            <w:r w:rsidRPr="00101BCC">
              <w:rPr>
                <w:rFonts w:ascii="Sylfaen" w:hAnsi="Sylfaen" w:cs="Sylfaen"/>
                <w:sz w:val="22"/>
                <w:szCs w:val="22"/>
              </w:rPr>
              <w:t>փաթեթավորման</w:t>
            </w:r>
            <w:r w:rsidRPr="00101BCC">
              <w:rPr>
                <w:rFonts w:ascii="Arial Armenian" w:hAnsi="Arial Armenian" w:cs="Arial"/>
                <w:sz w:val="22"/>
                <w:szCs w:val="22"/>
              </w:rPr>
              <w:t xml:space="preserve"> </w:t>
            </w:r>
            <w:r w:rsidRPr="00101BCC">
              <w:rPr>
                <w:rFonts w:ascii="Arial Armenian" w:hAnsi="Arial Armenian" w:cs="Arial"/>
                <w:sz w:val="22"/>
                <w:szCs w:val="22"/>
              </w:rPr>
              <w:br/>
            </w:r>
            <w:r w:rsidRPr="00101BCC">
              <w:rPr>
                <w:rFonts w:ascii="Calibri" w:hAnsi="Calibri" w:cs="Calibri"/>
                <w:sz w:val="22"/>
                <w:szCs w:val="22"/>
              </w:rPr>
              <w:t>ЗАГОТОВКА</w:t>
            </w:r>
            <w:r w:rsidRPr="00101BCC">
              <w:rPr>
                <w:rFonts w:ascii="Arial Armenian" w:hAnsi="Arial Armenian" w:cs="Arial"/>
                <w:sz w:val="22"/>
                <w:szCs w:val="22"/>
              </w:rPr>
              <w:t xml:space="preserve"> </w:t>
            </w:r>
            <w:r w:rsidRPr="00101BCC">
              <w:rPr>
                <w:rFonts w:ascii="Calibri" w:hAnsi="Calibri" w:cs="Calibri"/>
                <w:sz w:val="22"/>
                <w:szCs w:val="22"/>
              </w:rPr>
              <w:t>СТАНДАРТНЫХ</w:t>
            </w:r>
            <w:r w:rsidRPr="00101BCC">
              <w:rPr>
                <w:rFonts w:ascii="Arial Armenian" w:hAnsi="Arial Armenian" w:cs="Arial"/>
                <w:sz w:val="22"/>
                <w:szCs w:val="22"/>
              </w:rPr>
              <w:t xml:space="preserve"> </w:t>
            </w:r>
            <w:r w:rsidRPr="00101BCC">
              <w:rPr>
                <w:rFonts w:ascii="Calibri" w:hAnsi="Calibri" w:cs="Calibri"/>
                <w:sz w:val="22"/>
                <w:szCs w:val="22"/>
              </w:rPr>
              <w:t>САЖЕНЦЕВ</w:t>
            </w:r>
            <w:r w:rsidRPr="00101BCC">
              <w:rPr>
                <w:rFonts w:ascii="Arial Armenian" w:hAnsi="Arial Armenian" w:cs="Arial"/>
                <w:sz w:val="22"/>
                <w:szCs w:val="22"/>
              </w:rPr>
              <w:t xml:space="preserve"> </w:t>
            </w:r>
            <w:r w:rsidRPr="00101BCC">
              <w:rPr>
                <w:rFonts w:ascii="Calibri" w:hAnsi="Calibri" w:cs="Calibri"/>
                <w:sz w:val="22"/>
                <w:szCs w:val="22"/>
              </w:rPr>
              <w:t>ДЕРЕВЬЕВ</w:t>
            </w:r>
            <w:r w:rsidRPr="00101BCC">
              <w:rPr>
                <w:rFonts w:ascii="Arial Armenian" w:hAnsi="Arial Armenian" w:cs="Arial"/>
                <w:sz w:val="22"/>
                <w:szCs w:val="22"/>
              </w:rPr>
              <w:t xml:space="preserve"> </w:t>
            </w:r>
            <w:r w:rsidRPr="00101BCC">
              <w:rPr>
                <w:rFonts w:ascii="Calibri" w:hAnsi="Calibri" w:cs="Calibri"/>
                <w:sz w:val="22"/>
                <w:szCs w:val="22"/>
              </w:rPr>
              <w:t>ВРУЧНУЮ</w:t>
            </w:r>
            <w:r w:rsidRPr="00101BCC">
              <w:rPr>
                <w:rFonts w:ascii="Arial Armenian" w:hAnsi="Arial Armenian" w:cs="Arial"/>
                <w:sz w:val="22"/>
                <w:szCs w:val="22"/>
              </w:rPr>
              <w:t xml:space="preserve"> </w:t>
            </w:r>
            <w:r w:rsidRPr="00101BCC">
              <w:rPr>
                <w:rFonts w:ascii="Calibri" w:hAnsi="Calibri" w:cs="Calibri"/>
                <w:sz w:val="22"/>
                <w:szCs w:val="22"/>
              </w:rPr>
              <w:t>БЕЗ</w:t>
            </w:r>
            <w:r w:rsidRPr="00101BCC">
              <w:rPr>
                <w:rFonts w:ascii="Arial Armenian" w:hAnsi="Arial Armenian" w:cs="Arial"/>
                <w:sz w:val="22"/>
                <w:szCs w:val="22"/>
              </w:rPr>
              <w:t xml:space="preserve"> </w:t>
            </w:r>
            <w:r w:rsidRPr="00101BCC">
              <w:rPr>
                <w:rFonts w:ascii="Calibri" w:hAnsi="Calibri" w:cs="Calibri"/>
                <w:sz w:val="22"/>
                <w:szCs w:val="22"/>
              </w:rPr>
              <w:t>УПАКОВКИ</w:t>
            </w:r>
          </w:p>
        </w:tc>
        <w:tc>
          <w:tcPr>
            <w:tcW w:w="1278" w:type="dxa"/>
            <w:tcBorders>
              <w:top w:val="nil"/>
              <w:left w:val="nil"/>
              <w:bottom w:val="single" w:sz="4" w:space="0" w:color="auto"/>
              <w:right w:val="single" w:sz="4" w:space="0" w:color="auto"/>
            </w:tcBorders>
            <w:vAlign w:val="center"/>
            <w:hideMark/>
          </w:tcPr>
          <w:p w14:paraId="6BFC1065"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հատ</w:t>
            </w:r>
            <w:r w:rsidRPr="00101BCC">
              <w:rPr>
                <w:rFonts w:ascii="Arial Armenian" w:hAnsi="Arial Armenian" w:cs="Arial"/>
                <w:sz w:val="22"/>
                <w:szCs w:val="22"/>
              </w:rPr>
              <w:t xml:space="preserve"> </w:t>
            </w:r>
            <w:r w:rsidRPr="00101BCC">
              <w:rPr>
                <w:rFonts w:ascii="Calibri" w:hAnsi="Calibri" w:cs="Calibri"/>
                <w:sz w:val="22"/>
                <w:szCs w:val="22"/>
              </w:rPr>
              <w:t>штука</w:t>
            </w:r>
          </w:p>
        </w:tc>
        <w:tc>
          <w:tcPr>
            <w:tcW w:w="1517" w:type="dxa"/>
            <w:tcBorders>
              <w:top w:val="nil"/>
              <w:left w:val="nil"/>
              <w:bottom w:val="single" w:sz="4" w:space="0" w:color="auto"/>
              <w:right w:val="single" w:sz="4" w:space="0" w:color="auto"/>
            </w:tcBorders>
            <w:noWrap/>
            <w:vAlign w:val="center"/>
            <w:hideMark/>
          </w:tcPr>
          <w:p w14:paraId="400DE50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w:t>
            </w:r>
          </w:p>
        </w:tc>
        <w:tc>
          <w:tcPr>
            <w:tcW w:w="1418" w:type="dxa"/>
            <w:tcBorders>
              <w:top w:val="nil"/>
              <w:left w:val="nil"/>
              <w:bottom w:val="single" w:sz="4" w:space="0" w:color="auto"/>
              <w:right w:val="single" w:sz="4" w:space="0" w:color="auto"/>
            </w:tcBorders>
            <w:noWrap/>
            <w:vAlign w:val="center"/>
            <w:hideMark/>
          </w:tcPr>
          <w:p w14:paraId="701844F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0.055</w:t>
            </w:r>
          </w:p>
        </w:tc>
        <w:tc>
          <w:tcPr>
            <w:tcW w:w="1847" w:type="dxa"/>
            <w:tcBorders>
              <w:top w:val="nil"/>
              <w:left w:val="nil"/>
              <w:bottom w:val="single" w:sz="4" w:space="0" w:color="auto"/>
              <w:right w:val="single" w:sz="4" w:space="0" w:color="auto"/>
            </w:tcBorders>
            <w:vAlign w:val="center"/>
            <w:hideMark/>
          </w:tcPr>
          <w:p w14:paraId="6E198DA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0.220</w:t>
            </w:r>
          </w:p>
        </w:tc>
        <w:tc>
          <w:tcPr>
            <w:tcW w:w="222" w:type="dxa"/>
            <w:vAlign w:val="center"/>
            <w:hideMark/>
          </w:tcPr>
          <w:p w14:paraId="655BC07E" w14:textId="77777777" w:rsidR="00402A13" w:rsidRPr="00101BCC" w:rsidRDefault="00402A13" w:rsidP="00BF48F5">
            <w:pPr>
              <w:rPr>
                <w:sz w:val="20"/>
                <w:szCs w:val="20"/>
              </w:rPr>
            </w:pPr>
          </w:p>
        </w:tc>
      </w:tr>
      <w:tr w:rsidR="00402A13" w:rsidRPr="00101BCC" w14:paraId="1B452EC5" w14:textId="77777777" w:rsidTr="00BF48F5">
        <w:trPr>
          <w:trHeight w:val="1425"/>
        </w:trPr>
        <w:tc>
          <w:tcPr>
            <w:tcW w:w="738" w:type="dxa"/>
            <w:tcBorders>
              <w:top w:val="single" w:sz="4" w:space="0" w:color="auto"/>
              <w:left w:val="single" w:sz="4" w:space="0" w:color="auto"/>
              <w:bottom w:val="nil"/>
              <w:right w:val="single" w:sz="4" w:space="0" w:color="auto"/>
            </w:tcBorders>
            <w:noWrap/>
            <w:vAlign w:val="center"/>
            <w:hideMark/>
          </w:tcPr>
          <w:p w14:paraId="3D3707B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w:t>
            </w:r>
          </w:p>
        </w:tc>
        <w:tc>
          <w:tcPr>
            <w:tcW w:w="1317" w:type="dxa"/>
            <w:tcBorders>
              <w:top w:val="single" w:sz="4" w:space="0" w:color="auto"/>
              <w:left w:val="nil"/>
              <w:bottom w:val="nil"/>
              <w:right w:val="single" w:sz="4" w:space="0" w:color="auto"/>
            </w:tcBorders>
            <w:vAlign w:val="center"/>
            <w:hideMark/>
          </w:tcPr>
          <w:p w14:paraId="032F842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48-40</w:t>
            </w:r>
          </w:p>
        </w:tc>
        <w:tc>
          <w:tcPr>
            <w:tcW w:w="2865" w:type="dxa"/>
            <w:tcBorders>
              <w:top w:val="single" w:sz="4" w:space="0" w:color="auto"/>
              <w:left w:val="nil"/>
              <w:bottom w:val="nil"/>
              <w:right w:val="single" w:sz="4" w:space="0" w:color="auto"/>
            </w:tcBorders>
            <w:vAlign w:val="center"/>
            <w:hideMark/>
          </w:tcPr>
          <w:p w14:paraId="50ED4DAA"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Բնական</w:t>
            </w:r>
            <w:r w:rsidRPr="00101BCC">
              <w:rPr>
                <w:rFonts w:ascii="Arial Armenian" w:hAnsi="Arial Armenian" w:cs="Arial"/>
                <w:sz w:val="22"/>
                <w:szCs w:val="22"/>
              </w:rPr>
              <w:t xml:space="preserve"> </w:t>
            </w:r>
            <w:r w:rsidRPr="00101BCC">
              <w:rPr>
                <w:rFonts w:ascii="Sylfaen" w:hAnsi="Sylfaen" w:cs="Sylfaen"/>
                <w:sz w:val="22"/>
                <w:szCs w:val="22"/>
              </w:rPr>
              <w:t>հողում</w:t>
            </w:r>
            <w:r w:rsidRPr="00101BCC">
              <w:rPr>
                <w:rFonts w:ascii="Arial Armenian" w:hAnsi="Arial Armenian" w:cs="Arial"/>
                <w:sz w:val="22"/>
                <w:szCs w:val="22"/>
              </w:rPr>
              <w:t xml:space="preserve"> 0,5×0,4 </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չափսի</w:t>
            </w:r>
            <w:r w:rsidRPr="00101BCC">
              <w:rPr>
                <w:rFonts w:ascii="Arial Armenian" w:hAnsi="Arial Armenian" w:cs="Arial"/>
                <w:sz w:val="22"/>
                <w:szCs w:val="22"/>
              </w:rPr>
              <w:t xml:space="preserve"> </w:t>
            </w:r>
            <w:r w:rsidRPr="00101BCC">
              <w:rPr>
                <w:rFonts w:ascii="Sylfaen" w:hAnsi="Sylfaen" w:cs="Sylfaen"/>
                <w:sz w:val="22"/>
                <w:szCs w:val="22"/>
              </w:rPr>
              <w:t>հողակույտով</w:t>
            </w:r>
            <w:r w:rsidRPr="00101BCC">
              <w:rPr>
                <w:rFonts w:ascii="Arial Armenian" w:hAnsi="Arial Armenian" w:cs="Arial"/>
                <w:sz w:val="22"/>
                <w:szCs w:val="22"/>
              </w:rPr>
              <w:t xml:space="preserve"> </w:t>
            </w:r>
            <w:r w:rsidRPr="00101BCC">
              <w:rPr>
                <w:rFonts w:ascii="Sylfaen" w:hAnsi="Sylfaen" w:cs="Sylfaen"/>
                <w:sz w:val="22"/>
                <w:szCs w:val="22"/>
              </w:rPr>
              <w:t>ծառերի</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թփերի</w:t>
            </w:r>
            <w:r w:rsidRPr="00101BCC">
              <w:rPr>
                <w:rFonts w:ascii="Arial Armenian" w:hAnsi="Arial Armenian" w:cs="Arial"/>
                <w:sz w:val="22"/>
                <w:szCs w:val="22"/>
              </w:rPr>
              <w:t xml:space="preserve"> </w:t>
            </w:r>
            <w:r w:rsidRPr="00101BCC">
              <w:rPr>
                <w:rFonts w:ascii="Sylfaen" w:hAnsi="Sylfaen" w:cs="Sylfaen"/>
                <w:sz w:val="22"/>
                <w:szCs w:val="22"/>
              </w:rPr>
              <w:t>ստանդարտ</w:t>
            </w:r>
            <w:r w:rsidRPr="00101BCC">
              <w:rPr>
                <w:rFonts w:ascii="Arial Armenian" w:hAnsi="Arial Armenian" w:cs="Arial"/>
                <w:sz w:val="22"/>
                <w:szCs w:val="22"/>
              </w:rPr>
              <w:t xml:space="preserve"> </w:t>
            </w:r>
            <w:r w:rsidRPr="00101BCC">
              <w:rPr>
                <w:rFonts w:ascii="Sylfaen" w:hAnsi="Sylfaen" w:cs="Sylfaen"/>
                <w:sz w:val="22"/>
                <w:szCs w:val="22"/>
              </w:rPr>
              <w:t>փոսերի</w:t>
            </w:r>
            <w:r w:rsidRPr="00101BCC">
              <w:rPr>
                <w:rFonts w:ascii="Arial Armenian" w:hAnsi="Arial Armenian" w:cs="Arial"/>
                <w:sz w:val="22"/>
                <w:szCs w:val="22"/>
              </w:rPr>
              <w:t xml:space="preserve"> </w:t>
            </w:r>
            <w:r w:rsidRPr="00101BCC">
              <w:rPr>
                <w:rFonts w:ascii="Sylfaen" w:hAnsi="Sylfaen" w:cs="Sylfaen"/>
                <w:sz w:val="22"/>
                <w:szCs w:val="22"/>
              </w:rPr>
              <w:t>ձեռքով</w:t>
            </w:r>
            <w:r w:rsidRPr="00101BCC">
              <w:rPr>
                <w:rFonts w:ascii="Arial Armenian" w:hAnsi="Arial Armenian" w:cs="Arial"/>
                <w:sz w:val="22"/>
                <w:szCs w:val="22"/>
              </w:rPr>
              <w:t xml:space="preserve"> </w:t>
            </w:r>
            <w:r w:rsidRPr="00101BCC">
              <w:rPr>
                <w:rFonts w:ascii="Sylfaen" w:hAnsi="Sylfaen" w:cs="Sylfaen"/>
                <w:sz w:val="22"/>
                <w:szCs w:val="22"/>
              </w:rPr>
              <w:t>պատրաստում</w:t>
            </w:r>
            <w:r w:rsidRPr="00101BCC">
              <w:rPr>
                <w:rFonts w:ascii="Arial Armenian" w:hAnsi="Arial Armenian" w:cs="Arial"/>
                <w:sz w:val="22"/>
                <w:szCs w:val="22"/>
              </w:rPr>
              <w:br/>
            </w:r>
            <w:r w:rsidRPr="00101BCC">
              <w:rPr>
                <w:rFonts w:ascii="Calibri" w:hAnsi="Calibri" w:cs="Calibri"/>
                <w:sz w:val="22"/>
                <w:szCs w:val="22"/>
              </w:rPr>
              <w:t>ПОДГОТОВКА</w:t>
            </w:r>
            <w:r w:rsidRPr="00101BCC">
              <w:rPr>
                <w:rFonts w:ascii="Arial Armenian" w:hAnsi="Arial Armenian" w:cs="Arial"/>
                <w:sz w:val="22"/>
                <w:szCs w:val="22"/>
              </w:rPr>
              <w:t xml:space="preserve"> </w:t>
            </w:r>
            <w:r w:rsidRPr="00101BCC">
              <w:rPr>
                <w:rFonts w:ascii="Calibri" w:hAnsi="Calibri" w:cs="Calibri"/>
                <w:sz w:val="22"/>
                <w:szCs w:val="22"/>
              </w:rPr>
              <w:t>ВРУЧНУЮ</w:t>
            </w:r>
            <w:r w:rsidRPr="00101BCC">
              <w:rPr>
                <w:rFonts w:ascii="Arial Armenian" w:hAnsi="Arial Armenian" w:cs="Arial"/>
                <w:sz w:val="22"/>
                <w:szCs w:val="22"/>
              </w:rPr>
              <w:t xml:space="preserve"> </w:t>
            </w:r>
            <w:r w:rsidRPr="00101BCC">
              <w:rPr>
                <w:rFonts w:ascii="Calibri" w:hAnsi="Calibri" w:cs="Calibri"/>
                <w:sz w:val="22"/>
                <w:szCs w:val="22"/>
              </w:rPr>
              <w:t>СТАНДАРТНЫХ</w:t>
            </w:r>
            <w:r w:rsidRPr="00101BCC">
              <w:rPr>
                <w:rFonts w:ascii="Arial Armenian" w:hAnsi="Arial Armenian" w:cs="Arial"/>
                <w:sz w:val="22"/>
                <w:szCs w:val="22"/>
              </w:rPr>
              <w:t xml:space="preserve"> </w:t>
            </w:r>
            <w:r w:rsidRPr="00101BCC">
              <w:rPr>
                <w:rFonts w:ascii="Calibri" w:hAnsi="Calibri" w:cs="Calibri"/>
                <w:sz w:val="22"/>
                <w:szCs w:val="22"/>
              </w:rPr>
              <w:t>ПОСАДОЧНЫХ</w:t>
            </w:r>
            <w:r w:rsidRPr="00101BCC">
              <w:rPr>
                <w:rFonts w:ascii="Arial Armenian" w:hAnsi="Arial Armenian" w:cs="Arial"/>
                <w:sz w:val="22"/>
                <w:szCs w:val="22"/>
              </w:rPr>
              <w:t xml:space="preserve"> </w:t>
            </w:r>
            <w:r w:rsidRPr="00101BCC">
              <w:rPr>
                <w:rFonts w:ascii="Calibri" w:hAnsi="Calibri" w:cs="Calibri"/>
                <w:sz w:val="22"/>
                <w:szCs w:val="22"/>
              </w:rPr>
              <w:t>МЕСТ</w:t>
            </w:r>
            <w:r w:rsidRPr="00101BCC">
              <w:rPr>
                <w:rFonts w:ascii="Arial Armenian" w:hAnsi="Arial Armenian" w:cs="Arial"/>
                <w:sz w:val="22"/>
                <w:szCs w:val="22"/>
              </w:rPr>
              <w:t xml:space="preserve"> </w:t>
            </w:r>
            <w:r w:rsidRPr="00101BCC">
              <w:rPr>
                <w:rFonts w:ascii="Calibri" w:hAnsi="Calibri" w:cs="Calibri"/>
                <w:sz w:val="22"/>
                <w:szCs w:val="22"/>
              </w:rPr>
              <w:t>ДЛЯ</w:t>
            </w:r>
            <w:r w:rsidRPr="00101BCC">
              <w:rPr>
                <w:rFonts w:ascii="Arial Armenian" w:hAnsi="Arial Armenian" w:cs="Arial"/>
                <w:sz w:val="22"/>
                <w:szCs w:val="22"/>
              </w:rPr>
              <w:t xml:space="preserve"> </w:t>
            </w:r>
            <w:r w:rsidRPr="00101BCC">
              <w:rPr>
                <w:rFonts w:ascii="Calibri" w:hAnsi="Calibri" w:cs="Calibri"/>
                <w:sz w:val="22"/>
                <w:szCs w:val="22"/>
              </w:rPr>
              <w:t>ДЕРЕВЬЕВ</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КУСТАРНИКОВ</w:t>
            </w:r>
            <w:r w:rsidRPr="00101BCC">
              <w:rPr>
                <w:rFonts w:ascii="Arial Armenian" w:hAnsi="Arial Armenian" w:cs="Arial"/>
                <w:sz w:val="22"/>
                <w:szCs w:val="22"/>
              </w:rPr>
              <w:t xml:space="preserve"> </w:t>
            </w:r>
            <w:r w:rsidRPr="00101BCC">
              <w:rPr>
                <w:rFonts w:ascii="Calibri" w:hAnsi="Calibri" w:cs="Calibri"/>
                <w:sz w:val="22"/>
                <w:szCs w:val="22"/>
              </w:rPr>
              <w:t>С</w:t>
            </w:r>
            <w:r w:rsidRPr="00101BCC">
              <w:rPr>
                <w:rFonts w:ascii="Arial Armenian" w:hAnsi="Arial Armenian" w:cs="Arial"/>
                <w:sz w:val="22"/>
                <w:szCs w:val="22"/>
              </w:rPr>
              <w:t xml:space="preserve"> </w:t>
            </w:r>
            <w:r w:rsidRPr="00101BCC">
              <w:rPr>
                <w:rFonts w:ascii="Calibri" w:hAnsi="Calibri" w:cs="Calibri"/>
                <w:sz w:val="22"/>
                <w:szCs w:val="22"/>
              </w:rPr>
              <w:t>КОМОМ</w:t>
            </w:r>
            <w:r w:rsidRPr="00101BCC">
              <w:rPr>
                <w:rFonts w:ascii="Arial Armenian" w:hAnsi="Arial Armenian" w:cs="Arial"/>
                <w:sz w:val="22"/>
                <w:szCs w:val="22"/>
              </w:rPr>
              <w:t xml:space="preserve"> </w:t>
            </w:r>
            <w:r w:rsidRPr="00101BCC">
              <w:rPr>
                <w:rFonts w:ascii="Calibri" w:hAnsi="Calibri" w:cs="Calibri"/>
                <w:sz w:val="22"/>
                <w:szCs w:val="22"/>
              </w:rPr>
              <w:t>ЗЕМЛИ</w:t>
            </w:r>
            <w:r w:rsidRPr="00101BCC">
              <w:rPr>
                <w:rFonts w:ascii="Arial Armenian" w:hAnsi="Arial Armenian" w:cs="Arial"/>
                <w:sz w:val="22"/>
                <w:szCs w:val="22"/>
              </w:rPr>
              <w:t xml:space="preserve"> </w:t>
            </w:r>
            <w:r w:rsidRPr="00101BCC">
              <w:rPr>
                <w:rFonts w:ascii="Calibri" w:hAnsi="Calibri" w:cs="Calibri"/>
                <w:sz w:val="22"/>
                <w:szCs w:val="22"/>
              </w:rPr>
              <w:t>РАЗМЕРОМ</w:t>
            </w:r>
            <w:r w:rsidRPr="00101BCC">
              <w:rPr>
                <w:rFonts w:ascii="Arial Armenian" w:hAnsi="Arial Armenian" w:cs="Arial"/>
                <w:sz w:val="22"/>
                <w:szCs w:val="22"/>
              </w:rPr>
              <w:t xml:space="preserve"> 0,5</w:t>
            </w:r>
            <w:r w:rsidRPr="00101BCC">
              <w:rPr>
                <w:rFonts w:ascii="Calibri" w:hAnsi="Calibri" w:cs="Calibri"/>
                <w:sz w:val="22"/>
                <w:szCs w:val="22"/>
              </w:rPr>
              <w:t>Х</w:t>
            </w:r>
            <w:r w:rsidRPr="00101BCC">
              <w:rPr>
                <w:rFonts w:ascii="Arial Armenian" w:hAnsi="Arial Armenian" w:cs="Arial"/>
                <w:sz w:val="22"/>
                <w:szCs w:val="22"/>
              </w:rPr>
              <w:t xml:space="preserve">0,4 </w:t>
            </w:r>
            <w:r w:rsidRPr="00101BCC">
              <w:rPr>
                <w:rFonts w:ascii="Calibri" w:hAnsi="Calibri" w:cs="Calibri"/>
                <w:sz w:val="22"/>
                <w:szCs w:val="22"/>
              </w:rPr>
              <w:t>М</w:t>
            </w:r>
            <w:r w:rsidRPr="00101BCC">
              <w:rPr>
                <w:rFonts w:ascii="Arial Armenian" w:hAnsi="Arial Armenian" w:cs="Arial"/>
                <w:sz w:val="22"/>
                <w:szCs w:val="22"/>
              </w:rPr>
              <w:t xml:space="preserve"> </w:t>
            </w:r>
            <w:r w:rsidRPr="00101BCC">
              <w:rPr>
                <w:rFonts w:ascii="Calibri" w:hAnsi="Calibri" w:cs="Calibri"/>
                <w:sz w:val="22"/>
                <w:szCs w:val="22"/>
              </w:rPr>
              <w:t>В</w:t>
            </w:r>
            <w:r w:rsidRPr="00101BCC">
              <w:rPr>
                <w:rFonts w:ascii="Arial Armenian" w:hAnsi="Arial Armenian" w:cs="Arial"/>
                <w:sz w:val="22"/>
                <w:szCs w:val="22"/>
              </w:rPr>
              <w:t xml:space="preserve"> </w:t>
            </w:r>
            <w:r w:rsidRPr="00101BCC">
              <w:rPr>
                <w:rFonts w:ascii="Calibri" w:hAnsi="Calibri" w:cs="Calibri"/>
                <w:sz w:val="22"/>
                <w:szCs w:val="22"/>
              </w:rPr>
              <w:t>ЕСТЕСТВЕННОМ</w:t>
            </w:r>
            <w:r w:rsidRPr="00101BCC">
              <w:rPr>
                <w:rFonts w:ascii="Arial Armenian" w:hAnsi="Arial Armenian" w:cs="Arial"/>
                <w:sz w:val="22"/>
                <w:szCs w:val="22"/>
              </w:rPr>
              <w:t xml:space="preserve"> </w:t>
            </w:r>
            <w:r w:rsidRPr="00101BCC">
              <w:rPr>
                <w:rFonts w:ascii="Calibri" w:hAnsi="Calibri" w:cs="Calibri"/>
                <w:sz w:val="22"/>
                <w:szCs w:val="22"/>
              </w:rPr>
              <w:t>ГРУНТЕ</w:t>
            </w:r>
          </w:p>
        </w:tc>
        <w:tc>
          <w:tcPr>
            <w:tcW w:w="1278" w:type="dxa"/>
            <w:tcBorders>
              <w:top w:val="nil"/>
              <w:left w:val="nil"/>
              <w:bottom w:val="single" w:sz="4" w:space="0" w:color="auto"/>
              <w:right w:val="single" w:sz="4" w:space="0" w:color="auto"/>
            </w:tcBorders>
            <w:vAlign w:val="center"/>
            <w:hideMark/>
          </w:tcPr>
          <w:p w14:paraId="3AC964E0"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հատ</w:t>
            </w:r>
            <w:r w:rsidRPr="00101BCC">
              <w:rPr>
                <w:rFonts w:ascii="Arial Armenian" w:hAnsi="Arial Armenian" w:cs="Arial"/>
                <w:sz w:val="22"/>
                <w:szCs w:val="22"/>
              </w:rPr>
              <w:t xml:space="preserve"> </w:t>
            </w:r>
            <w:r w:rsidRPr="00101BCC">
              <w:rPr>
                <w:rFonts w:ascii="Calibri" w:hAnsi="Calibri" w:cs="Calibri"/>
                <w:sz w:val="22"/>
                <w:szCs w:val="22"/>
              </w:rPr>
              <w:t>штука</w:t>
            </w:r>
          </w:p>
        </w:tc>
        <w:tc>
          <w:tcPr>
            <w:tcW w:w="1517" w:type="dxa"/>
            <w:tcBorders>
              <w:top w:val="nil"/>
              <w:left w:val="nil"/>
              <w:bottom w:val="nil"/>
              <w:right w:val="single" w:sz="4" w:space="0" w:color="auto"/>
            </w:tcBorders>
            <w:noWrap/>
            <w:vAlign w:val="center"/>
            <w:hideMark/>
          </w:tcPr>
          <w:p w14:paraId="5B2FC85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w:t>
            </w:r>
          </w:p>
        </w:tc>
        <w:tc>
          <w:tcPr>
            <w:tcW w:w="1418" w:type="dxa"/>
            <w:tcBorders>
              <w:top w:val="nil"/>
              <w:left w:val="nil"/>
              <w:bottom w:val="nil"/>
              <w:right w:val="single" w:sz="4" w:space="0" w:color="auto"/>
            </w:tcBorders>
            <w:noWrap/>
            <w:vAlign w:val="center"/>
            <w:hideMark/>
          </w:tcPr>
          <w:p w14:paraId="532622E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1.928</w:t>
            </w:r>
          </w:p>
        </w:tc>
        <w:tc>
          <w:tcPr>
            <w:tcW w:w="1847" w:type="dxa"/>
            <w:tcBorders>
              <w:top w:val="nil"/>
              <w:left w:val="nil"/>
              <w:bottom w:val="single" w:sz="4" w:space="0" w:color="auto"/>
              <w:right w:val="single" w:sz="4" w:space="0" w:color="auto"/>
            </w:tcBorders>
            <w:vAlign w:val="center"/>
            <w:hideMark/>
          </w:tcPr>
          <w:p w14:paraId="7914C0B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7.712</w:t>
            </w:r>
          </w:p>
        </w:tc>
        <w:tc>
          <w:tcPr>
            <w:tcW w:w="222" w:type="dxa"/>
            <w:vAlign w:val="center"/>
            <w:hideMark/>
          </w:tcPr>
          <w:p w14:paraId="2C32286A" w14:textId="77777777" w:rsidR="00402A13" w:rsidRPr="00101BCC" w:rsidRDefault="00402A13" w:rsidP="00BF48F5">
            <w:pPr>
              <w:rPr>
                <w:sz w:val="20"/>
                <w:szCs w:val="20"/>
              </w:rPr>
            </w:pPr>
          </w:p>
        </w:tc>
      </w:tr>
      <w:tr w:rsidR="00402A13" w:rsidRPr="00101BCC" w14:paraId="4BD2834A" w14:textId="77777777" w:rsidTr="00BF48F5">
        <w:trPr>
          <w:trHeight w:val="1710"/>
        </w:trPr>
        <w:tc>
          <w:tcPr>
            <w:tcW w:w="738" w:type="dxa"/>
            <w:tcBorders>
              <w:top w:val="single" w:sz="4" w:space="0" w:color="auto"/>
              <w:left w:val="single" w:sz="4" w:space="0" w:color="auto"/>
              <w:bottom w:val="nil"/>
              <w:right w:val="single" w:sz="4" w:space="0" w:color="auto"/>
            </w:tcBorders>
            <w:noWrap/>
            <w:vAlign w:val="center"/>
            <w:hideMark/>
          </w:tcPr>
          <w:p w14:paraId="4820014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w:t>
            </w:r>
          </w:p>
        </w:tc>
        <w:tc>
          <w:tcPr>
            <w:tcW w:w="1317" w:type="dxa"/>
            <w:tcBorders>
              <w:top w:val="single" w:sz="4" w:space="0" w:color="auto"/>
              <w:left w:val="nil"/>
              <w:bottom w:val="nil"/>
              <w:right w:val="single" w:sz="4" w:space="0" w:color="auto"/>
            </w:tcBorders>
            <w:vAlign w:val="center"/>
            <w:hideMark/>
          </w:tcPr>
          <w:p w14:paraId="0EDCCB3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48-168</w:t>
            </w:r>
          </w:p>
        </w:tc>
        <w:tc>
          <w:tcPr>
            <w:tcW w:w="2865" w:type="dxa"/>
            <w:tcBorders>
              <w:top w:val="single" w:sz="4" w:space="0" w:color="auto"/>
              <w:left w:val="nil"/>
              <w:bottom w:val="nil"/>
              <w:right w:val="single" w:sz="4" w:space="0" w:color="auto"/>
            </w:tcBorders>
            <w:vAlign w:val="center"/>
            <w:hideMark/>
          </w:tcPr>
          <w:p w14:paraId="476DDEF1"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Պարտեզային</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սովորական</w:t>
            </w:r>
            <w:r w:rsidRPr="00101BCC">
              <w:rPr>
                <w:rFonts w:ascii="Arial Armenian" w:hAnsi="Arial Armenian" w:cs="Arial"/>
                <w:sz w:val="22"/>
                <w:szCs w:val="22"/>
              </w:rPr>
              <w:t xml:space="preserve"> </w:t>
            </w:r>
            <w:r w:rsidRPr="00101BCC">
              <w:rPr>
                <w:rFonts w:ascii="Sylfaen" w:hAnsi="Sylfaen" w:cs="Sylfaen"/>
                <w:sz w:val="22"/>
                <w:szCs w:val="22"/>
              </w:rPr>
              <w:t>խոտածածկի</w:t>
            </w:r>
            <w:r w:rsidRPr="00101BCC">
              <w:rPr>
                <w:rFonts w:ascii="Arial Armenian" w:hAnsi="Arial Armenian" w:cs="Arial"/>
                <w:sz w:val="22"/>
                <w:szCs w:val="22"/>
              </w:rPr>
              <w:t xml:space="preserve"> </w:t>
            </w:r>
            <w:r w:rsidRPr="00101BCC">
              <w:rPr>
                <w:rFonts w:ascii="Sylfaen" w:hAnsi="Sylfaen" w:cs="Sylfaen"/>
                <w:sz w:val="22"/>
                <w:szCs w:val="22"/>
              </w:rPr>
              <w:t>կառուցման</w:t>
            </w:r>
            <w:r w:rsidRPr="00101BCC">
              <w:rPr>
                <w:rFonts w:ascii="Arial Armenian" w:hAnsi="Arial Armenian" w:cs="Arial"/>
                <w:sz w:val="22"/>
                <w:szCs w:val="22"/>
              </w:rPr>
              <w:t xml:space="preserve"> </w:t>
            </w:r>
            <w:r w:rsidRPr="00101BCC">
              <w:rPr>
                <w:rFonts w:ascii="Sylfaen" w:hAnsi="Sylfaen" w:cs="Sylfaen"/>
                <w:sz w:val="22"/>
                <w:szCs w:val="22"/>
              </w:rPr>
              <w:t>համար</w:t>
            </w:r>
            <w:r w:rsidRPr="00101BCC">
              <w:rPr>
                <w:rFonts w:ascii="Arial Armenian" w:hAnsi="Arial Armenian" w:cs="Arial"/>
                <w:sz w:val="22"/>
                <w:szCs w:val="22"/>
              </w:rPr>
              <w:t xml:space="preserve"> </w:t>
            </w:r>
            <w:r w:rsidRPr="00101BCC">
              <w:rPr>
                <w:rFonts w:ascii="Sylfaen" w:hAnsi="Sylfaen" w:cs="Sylfaen"/>
                <w:sz w:val="22"/>
                <w:szCs w:val="22"/>
              </w:rPr>
              <w:t>հողի</w:t>
            </w:r>
            <w:r w:rsidRPr="00101BCC">
              <w:rPr>
                <w:rFonts w:ascii="Arial Armenian" w:hAnsi="Arial Armenian" w:cs="Arial"/>
                <w:sz w:val="22"/>
                <w:szCs w:val="22"/>
              </w:rPr>
              <w:t xml:space="preserve"> </w:t>
            </w:r>
            <w:r w:rsidRPr="00101BCC">
              <w:rPr>
                <w:rFonts w:ascii="Sylfaen" w:hAnsi="Sylfaen" w:cs="Sylfaen"/>
                <w:sz w:val="22"/>
                <w:szCs w:val="22"/>
              </w:rPr>
              <w:t>ձեռքով</w:t>
            </w:r>
            <w:r w:rsidRPr="00101BCC">
              <w:rPr>
                <w:rFonts w:ascii="Arial Armenian" w:hAnsi="Arial Armenian" w:cs="Arial"/>
                <w:sz w:val="22"/>
                <w:szCs w:val="22"/>
              </w:rPr>
              <w:t xml:space="preserve"> </w:t>
            </w:r>
            <w:r w:rsidRPr="00101BCC">
              <w:rPr>
                <w:rFonts w:ascii="Sylfaen" w:hAnsi="Sylfaen" w:cs="Sylfaen"/>
                <w:sz w:val="22"/>
                <w:szCs w:val="22"/>
              </w:rPr>
              <w:t>պատրաստում՝</w:t>
            </w:r>
            <w:r w:rsidRPr="00101BCC">
              <w:rPr>
                <w:rFonts w:ascii="Arial Armenian" w:hAnsi="Arial Armenian" w:cs="Arial"/>
                <w:sz w:val="22"/>
                <w:szCs w:val="22"/>
              </w:rPr>
              <w:t xml:space="preserve"> 15 </w:t>
            </w:r>
            <w:r w:rsidRPr="00101BCC">
              <w:rPr>
                <w:rFonts w:ascii="Sylfaen" w:hAnsi="Sylfaen" w:cs="Sylfaen"/>
                <w:sz w:val="22"/>
                <w:szCs w:val="22"/>
              </w:rPr>
              <w:t>սմ</w:t>
            </w:r>
            <w:r w:rsidRPr="00101BCC">
              <w:rPr>
                <w:rFonts w:ascii="Arial Armenian" w:hAnsi="Arial Armenian" w:cs="Arial"/>
                <w:sz w:val="22"/>
                <w:szCs w:val="22"/>
              </w:rPr>
              <w:t xml:space="preserve"> </w:t>
            </w:r>
            <w:r w:rsidRPr="00101BCC">
              <w:rPr>
                <w:rFonts w:ascii="Sylfaen" w:hAnsi="Sylfaen" w:cs="Sylfaen"/>
                <w:sz w:val="22"/>
                <w:szCs w:val="22"/>
              </w:rPr>
              <w:t>հաստությամբ</w:t>
            </w:r>
            <w:r w:rsidRPr="00101BCC">
              <w:rPr>
                <w:rFonts w:ascii="Arial Armenian" w:hAnsi="Arial Armenian" w:cs="Arial"/>
                <w:sz w:val="22"/>
                <w:szCs w:val="22"/>
              </w:rPr>
              <w:t xml:space="preserve"> </w:t>
            </w:r>
            <w:r w:rsidRPr="00101BCC">
              <w:rPr>
                <w:rFonts w:ascii="Sylfaen" w:hAnsi="Sylfaen" w:cs="Sylfaen"/>
                <w:sz w:val="22"/>
                <w:szCs w:val="22"/>
              </w:rPr>
              <w:t>բուսահողի</w:t>
            </w:r>
            <w:r w:rsidRPr="00101BCC">
              <w:rPr>
                <w:rFonts w:ascii="Arial Armenian" w:hAnsi="Arial Armenian" w:cs="Arial"/>
                <w:sz w:val="22"/>
                <w:szCs w:val="22"/>
              </w:rPr>
              <w:t xml:space="preserve"> </w:t>
            </w:r>
            <w:r w:rsidRPr="00101BCC">
              <w:rPr>
                <w:rFonts w:ascii="Sylfaen" w:hAnsi="Sylfaen" w:cs="Sylfaen"/>
                <w:sz w:val="22"/>
                <w:szCs w:val="22"/>
              </w:rPr>
              <w:t>լցմամբ</w:t>
            </w:r>
            <w:r w:rsidRPr="00101BCC">
              <w:rPr>
                <w:rFonts w:ascii="Arial Armenian" w:hAnsi="Arial Armenian" w:cs="Arial"/>
                <w:sz w:val="22"/>
                <w:szCs w:val="22"/>
              </w:rPr>
              <w:br/>
            </w:r>
            <w:r w:rsidRPr="00101BCC">
              <w:rPr>
                <w:rFonts w:ascii="Calibri" w:hAnsi="Calibri" w:cs="Calibri"/>
                <w:sz w:val="22"/>
                <w:szCs w:val="22"/>
              </w:rPr>
              <w:t>ПОДГОТОВКА</w:t>
            </w:r>
            <w:r w:rsidRPr="00101BCC">
              <w:rPr>
                <w:rFonts w:ascii="Arial Armenian" w:hAnsi="Arial Armenian" w:cs="Arial"/>
                <w:sz w:val="22"/>
                <w:szCs w:val="22"/>
              </w:rPr>
              <w:t xml:space="preserve"> </w:t>
            </w:r>
            <w:r w:rsidRPr="00101BCC">
              <w:rPr>
                <w:rFonts w:ascii="Calibri" w:hAnsi="Calibri" w:cs="Calibri"/>
                <w:sz w:val="22"/>
                <w:szCs w:val="22"/>
              </w:rPr>
              <w:t>ПОЧВЫ</w:t>
            </w:r>
            <w:r w:rsidRPr="00101BCC">
              <w:rPr>
                <w:rFonts w:ascii="Arial Armenian" w:hAnsi="Arial Armenian" w:cs="Arial"/>
                <w:sz w:val="22"/>
                <w:szCs w:val="22"/>
              </w:rPr>
              <w:t xml:space="preserve"> </w:t>
            </w:r>
            <w:r w:rsidRPr="00101BCC">
              <w:rPr>
                <w:rFonts w:ascii="Calibri" w:hAnsi="Calibri" w:cs="Calibri"/>
                <w:sz w:val="22"/>
                <w:szCs w:val="22"/>
              </w:rPr>
              <w:t>ВРУЧНУЮ</w:t>
            </w:r>
            <w:r w:rsidRPr="00101BCC">
              <w:rPr>
                <w:rFonts w:ascii="Arial Armenian" w:hAnsi="Arial Armenian" w:cs="Arial"/>
                <w:sz w:val="22"/>
                <w:szCs w:val="22"/>
              </w:rPr>
              <w:t xml:space="preserve"> </w:t>
            </w:r>
            <w:r w:rsidRPr="00101BCC">
              <w:rPr>
                <w:rFonts w:ascii="Calibri" w:hAnsi="Calibri" w:cs="Calibri"/>
                <w:sz w:val="22"/>
                <w:szCs w:val="22"/>
              </w:rPr>
              <w:t>ДЛЯ</w:t>
            </w:r>
            <w:r w:rsidRPr="00101BCC">
              <w:rPr>
                <w:rFonts w:ascii="Arial Armenian" w:hAnsi="Arial Armenian" w:cs="Arial"/>
                <w:sz w:val="22"/>
                <w:szCs w:val="22"/>
              </w:rPr>
              <w:t xml:space="preserve"> </w:t>
            </w:r>
            <w:r w:rsidRPr="00101BCC">
              <w:rPr>
                <w:rFonts w:ascii="Calibri" w:hAnsi="Calibri" w:cs="Calibri"/>
                <w:sz w:val="22"/>
                <w:szCs w:val="22"/>
              </w:rPr>
              <w:t>УСТРОЙСТВА</w:t>
            </w:r>
            <w:r w:rsidRPr="00101BCC">
              <w:rPr>
                <w:rFonts w:ascii="Arial Armenian" w:hAnsi="Arial Armenian" w:cs="Arial"/>
                <w:sz w:val="22"/>
                <w:szCs w:val="22"/>
              </w:rPr>
              <w:t xml:space="preserve"> </w:t>
            </w:r>
            <w:r w:rsidRPr="00101BCC">
              <w:rPr>
                <w:rFonts w:ascii="Calibri" w:hAnsi="Calibri" w:cs="Calibri"/>
                <w:sz w:val="22"/>
                <w:szCs w:val="22"/>
              </w:rPr>
              <w:t>ПАРТЕРНОГО</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ОБЫКНОВЕННОГО</w:t>
            </w:r>
            <w:r w:rsidRPr="00101BCC">
              <w:rPr>
                <w:rFonts w:ascii="Arial Armenian" w:hAnsi="Arial Armenian" w:cs="Arial"/>
                <w:sz w:val="22"/>
                <w:szCs w:val="22"/>
              </w:rPr>
              <w:t xml:space="preserve"> </w:t>
            </w:r>
            <w:r w:rsidRPr="00101BCC">
              <w:rPr>
                <w:rFonts w:ascii="Calibri" w:hAnsi="Calibri" w:cs="Calibri"/>
                <w:sz w:val="22"/>
                <w:szCs w:val="22"/>
              </w:rPr>
              <w:t>ГАЗОНА</w:t>
            </w:r>
            <w:r w:rsidRPr="00101BCC">
              <w:rPr>
                <w:rFonts w:ascii="Arial Armenian" w:hAnsi="Arial Armenian" w:cs="Arial"/>
                <w:sz w:val="22"/>
                <w:szCs w:val="22"/>
              </w:rPr>
              <w:t xml:space="preserve"> </w:t>
            </w:r>
            <w:r w:rsidRPr="00101BCC">
              <w:rPr>
                <w:rFonts w:ascii="Calibri" w:hAnsi="Calibri" w:cs="Calibri"/>
                <w:sz w:val="22"/>
                <w:szCs w:val="22"/>
              </w:rPr>
              <w:t>С</w:t>
            </w:r>
            <w:r w:rsidRPr="00101BCC">
              <w:rPr>
                <w:rFonts w:ascii="Arial Armenian" w:hAnsi="Arial Armenian" w:cs="Arial"/>
                <w:sz w:val="22"/>
                <w:szCs w:val="22"/>
              </w:rPr>
              <w:t xml:space="preserve"> </w:t>
            </w:r>
            <w:r w:rsidRPr="00101BCC">
              <w:rPr>
                <w:rFonts w:ascii="Calibri" w:hAnsi="Calibri" w:cs="Calibri"/>
                <w:sz w:val="22"/>
                <w:szCs w:val="22"/>
              </w:rPr>
              <w:t>ВНЕСЕНИЕМ</w:t>
            </w:r>
            <w:r w:rsidRPr="00101BCC">
              <w:rPr>
                <w:rFonts w:ascii="Arial Armenian" w:hAnsi="Arial Armenian" w:cs="Arial"/>
                <w:sz w:val="22"/>
                <w:szCs w:val="22"/>
              </w:rPr>
              <w:t xml:space="preserve"> </w:t>
            </w:r>
            <w:r w:rsidRPr="00101BCC">
              <w:rPr>
                <w:rFonts w:ascii="Calibri" w:hAnsi="Calibri" w:cs="Calibri"/>
                <w:sz w:val="22"/>
                <w:szCs w:val="22"/>
              </w:rPr>
              <w:t>РАСТИТЕЛЬНОЙ</w:t>
            </w:r>
            <w:r w:rsidRPr="00101BCC">
              <w:rPr>
                <w:rFonts w:ascii="Arial Armenian" w:hAnsi="Arial Armenian" w:cs="Arial"/>
                <w:sz w:val="22"/>
                <w:szCs w:val="22"/>
              </w:rPr>
              <w:t xml:space="preserve"> </w:t>
            </w:r>
            <w:r w:rsidRPr="00101BCC">
              <w:rPr>
                <w:rFonts w:ascii="Calibri" w:hAnsi="Calibri" w:cs="Calibri"/>
                <w:sz w:val="22"/>
                <w:szCs w:val="22"/>
              </w:rPr>
              <w:t>ЗЕМЛИ</w:t>
            </w:r>
            <w:r w:rsidRPr="00101BCC">
              <w:rPr>
                <w:rFonts w:ascii="Arial Armenian" w:hAnsi="Arial Armenian" w:cs="Arial"/>
                <w:sz w:val="22"/>
                <w:szCs w:val="22"/>
              </w:rPr>
              <w:t xml:space="preserve"> </w:t>
            </w:r>
            <w:r w:rsidRPr="00101BCC">
              <w:rPr>
                <w:rFonts w:ascii="Calibri" w:hAnsi="Calibri" w:cs="Calibri"/>
                <w:sz w:val="22"/>
                <w:szCs w:val="22"/>
              </w:rPr>
              <w:lastRenderedPageBreak/>
              <w:t>СЛОЕМ</w:t>
            </w:r>
            <w:r w:rsidRPr="00101BCC">
              <w:rPr>
                <w:rFonts w:ascii="Arial Armenian" w:hAnsi="Arial Armenian" w:cs="Arial"/>
                <w:sz w:val="22"/>
                <w:szCs w:val="22"/>
              </w:rPr>
              <w:t xml:space="preserve"> 15 </w:t>
            </w:r>
            <w:r w:rsidRPr="00101BCC">
              <w:rPr>
                <w:rFonts w:ascii="Calibri" w:hAnsi="Calibri" w:cs="Calibri"/>
                <w:sz w:val="22"/>
                <w:szCs w:val="22"/>
              </w:rPr>
              <w:t>СМ</w:t>
            </w:r>
          </w:p>
        </w:tc>
        <w:tc>
          <w:tcPr>
            <w:tcW w:w="1278" w:type="dxa"/>
            <w:tcBorders>
              <w:top w:val="nil"/>
              <w:left w:val="nil"/>
              <w:bottom w:val="single" w:sz="4" w:space="0" w:color="auto"/>
              <w:right w:val="single" w:sz="4" w:space="0" w:color="auto"/>
            </w:tcBorders>
            <w:vAlign w:val="center"/>
            <w:hideMark/>
          </w:tcPr>
          <w:p w14:paraId="5D0EA016"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lastRenderedPageBreak/>
              <w:t>մ</w:t>
            </w:r>
            <w:r w:rsidRPr="00101BCC">
              <w:rPr>
                <w:rFonts w:ascii="Arial Armenian" w:hAnsi="Arial Armenian" w:cs="Arial"/>
                <w:sz w:val="22"/>
                <w:szCs w:val="22"/>
              </w:rPr>
              <w:t xml:space="preserve">2 </w:t>
            </w:r>
            <w:r w:rsidRPr="00101BCC">
              <w:rPr>
                <w:rFonts w:ascii="Calibri" w:hAnsi="Calibri" w:cs="Calibri"/>
                <w:sz w:val="22"/>
                <w:szCs w:val="22"/>
              </w:rPr>
              <w:t>м</w:t>
            </w:r>
            <w:r w:rsidRPr="00101BCC">
              <w:rPr>
                <w:rFonts w:ascii="Arial Armenian" w:hAnsi="Arial Armenian" w:cs="Arial"/>
                <w:sz w:val="22"/>
                <w:szCs w:val="22"/>
              </w:rPr>
              <w:t>2</w:t>
            </w:r>
          </w:p>
        </w:tc>
        <w:tc>
          <w:tcPr>
            <w:tcW w:w="1517" w:type="dxa"/>
            <w:tcBorders>
              <w:top w:val="single" w:sz="4" w:space="0" w:color="auto"/>
              <w:left w:val="nil"/>
              <w:bottom w:val="single" w:sz="4" w:space="0" w:color="auto"/>
              <w:right w:val="single" w:sz="4" w:space="0" w:color="auto"/>
            </w:tcBorders>
            <w:noWrap/>
            <w:vAlign w:val="center"/>
            <w:hideMark/>
          </w:tcPr>
          <w:p w14:paraId="1520525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80</w:t>
            </w:r>
          </w:p>
        </w:tc>
        <w:tc>
          <w:tcPr>
            <w:tcW w:w="1418" w:type="dxa"/>
            <w:tcBorders>
              <w:top w:val="single" w:sz="4" w:space="0" w:color="auto"/>
              <w:left w:val="nil"/>
              <w:bottom w:val="single" w:sz="4" w:space="0" w:color="auto"/>
              <w:right w:val="single" w:sz="4" w:space="0" w:color="auto"/>
            </w:tcBorders>
            <w:noWrap/>
            <w:vAlign w:val="center"/>
            <w:hideMark/>
          </w:tcPr>
          <w:p w14:paraId="1403D87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1.141</w:t>
            </w:r>
          </w:p>
        </w:tc>
        <w:tc>
          <w:tcPr>
            <w:tcW w:w="1847" w:type="dxa"/>
            <w:tcBorders>
              <w:top w:val="nil"/>
              <w:left w:val="nil"/>
              <w:bottom w:val="single" w:sz="4" w:space="0" w:color="auto"/>
              <w:right w:val="single" w:sz="4" w:space="0" w:color="auto"/>
            </w:tcBorders>
            <w:vAlign w:val="center"/>
            <w:hideMark/>
          </w:tcPr>
          <w:p w14:paraId="7293B5D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91.280</w:t>
            </w:r>
          </w:p>
        </w:tc>
        <w:tc>
          <w:tcPr>
            <w:tcW w:w="222" w:type="dxa"/>
            <w:vAlign w:val="center"/>
            <w:hideMark/>
          </w:tcPr>
          <w:p w14:paraId="27B452A0" w14:textId="77777777" w:rsidR="00402A13" w:rsidRPr="00101BCC" w:rsidRDefault="00402A13" w:rsidP="00BF48F5">
            <w:pPr>
              <w:rPr>
                <w:sz w:val="20"/>
                <w:szCs w:val="20"/>
              </w:rPr>
            </w:pPr>
          </w:p>
        </w:tc>
      </w:tr>
      <w:tr w:rsidR="00402A13" w:rsidRPr="00101BCC" w14:paraId="2C93252F" w14:textId="77777777" w:rsidTr="00BF48F5">
        <w:trPr>
          <w:trHeight w:val="1140"/>
        </w:trPr>
        <w:tc>
          <w:tcPr>
            <w:tcW w:w="738" w:type="dxa"/>
            <w:tcBorders>
              <w:top w:val="single" w:sz="4" w:space="0" w:color="auto"/>
              <w:left w:val="single" w:sz="4" w:space="0" w:color="auto"/>
              <w:bottom w:val="nil"/>
              <w:right w:val="single" w:sz="4" w:space="0" w:color="auto"/>
            </w:tcBorders>
            <w:noWrap/>
            <w:vAlign w:val="center"/>
            <w:hideMark/>
          </w:tcPr>
          <w:p w14:paraId="66038C7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w:t>
            </w:r>
          </w:p>
        </w:tc>
        <w:tc>
          <w:tcPr>
            <w:tcW w:w="1317" w:type="dxa"/>
            <w:tcBorders>
              <w:top w:val="single" w:sz="4" w:space="0" w:color="auto"/>
              <w:left w:val="nil"/>
              <w:bottom w:val="nil"/>
              <w:right w:val="single" w:sz="4" w:space="0" w:color="auto"/>
            </w:tcBorders>
            <w:vAlign w:val="center"/>
            <w:hideMark/>
          </w:tcPr>
          <w:p w14:paraId="312FADB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48-169</w:t>
            </w:r>
          </w:p>
        </w:tc>
        <w:tc>
          <w:tcPr>
            <w:tcW w:w="2865" w:type="dxa"/>
            <w:tcBorders>
              <w:top w:val="single" w:sz="4" w:space="0" w:color="auto"/>
              <w:left w:val="nil"/>
              <w:bottom w:val="nil"/>
              <w:right w:val="single" w:sz="4" w:space="0" w:color="auto"/>
            </w:tcBorders>
            <w:vAlign w:val="center"/>
            <w:hideMark/>
          </w:tcPr>
          <w:p w14:paraId="0D28C13E"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Բուսահողի</w:t>
            </w:r>
            <w:r w:rsidRPr="00101BCC">
              <w:rPr>
                <w:rFonts w:ascii="Arial Armenian" w:hAnsi="Arial Armenian" w:cs="Arial"/>
                <w:sz w:val="22"/>
                <w:szCs w:val="22"/>
              </w:rPr>
              <w:t xml:space="preserve"> </w:t>
            </w:r>
            <w:r w:rsidRPr="00101BCC">
              <w:rPr>
                <w:rFonts w:ascii="Sylfaen" w:hAnsi="Sylfaen" w:cs="Sylfaen"/>
                <w:sz w:val="22"/>
                <w:szCs w:val="22"/>
              </w:rPr>
              <w:t>լցվող</w:t>
            </w:r>
            <w:r w:rsidRPr="00101BCC">
              <w:rPr>
                <w:rFonts w:ascii="Arial Armenian" w:hAnsi="Arial Armenian" w:cs="Arial"/>
                <w:sz w:val="22"/>
                <w:szCs w:val="22"/>
              </w:rPr>
              <w:t xml:space="preserve"> </w:t>
            </w:r>
            <w:r w:rsidRPr="00101BCC">
              <w:rPr>
                <w:rFonts w:ascii="Sylfaen" w:hAnsi="Sylfaen" w:cs="Sylfaen"/>
                <w:sz w:val="22"/>
                <w:szCs w:val="22"/>
              </w:rPr>
              <w:t>շերտի</w:t>
            </w:r>
            <w:r w:rsidRPr="00101BCC">
              <w:rPr>
                <w:rFonts w:ascii="Arial Armenian" w:hAnsi="Arial Armenian" w:cs="Arial"/>
                <w:sz w:val="22"/>
                <w:szCs w:val="22"/>
              </w:rPr>
              <w:t xml:space="preserve"> </w:t>
            </w:r>
            <w:r w:rsidRPr="00101BCC">
              <w:rPr>
                <w:rFonts w:ascii="Sylfaen" w:hAnsi="Sylfaen" w:cs="Sylfaen"/>
                <w:sz w:val="22"/>
                <w:szCs w:val="22"/>
              </w:rPr>
              <w:t>հաստության</w:t>
            </w:r>
            <w:r w:rsidRPr="00101BCC">
              <w:rPr>
                <w:rFonts w:ascii="Arial Armenian" w:hAnsi="Arial Armenian" w:cs="Arial"/>
                <w:sz w:val="22"/>
                <w:szCs w:val="22"/>
              </w:rPr>
              <w:t xml:space="preserve"> </w:t>
            </w:r>
            <w:r w:rsidRPr="00101BCC">
              <w:rPr>
                <w:rFonts w:ascii="Sylfaen" w:hAnsi="Sylfaen" w:cs="Sylfaen"/>
                <w:sz w:val="22"/>
                <w:szCs w:val="22"/>
              </w:rPr>
              <w:t>փոփոխում՝</w:t>
            </w:r>
            <w:r w:rsidRPr="00101BCC">
              <w:rPr>
                <w:rFonts w:ascii="Arial Armenian" w:hAnsi="Arial Armenian" w:cs="Arial"/>
                <w:sz w:val="22"/>
                <w:szCs w:val="22"/>
              </w:rPr>
              <w:t xml:space="preserve"> </w:t>
            </w:r>
            <w:r w:rsidRPr="00101BCC">
              <w:rPr>
                <w:rFonts w:ascii="Sylfaen" w:hAnsi="Sylfaen" w:cs="Sylfaen"/>
                <w:sz w:val="22"/>
                <w:szCs w:val="22"/>
              </w:rPr>
              <w:t>յուրաքանչյուր</w:t>
            </w:r>
            <w:r w:rsidRPr="00101BCC">
              <w:rPr>
                <w:rFonts w:ascii="Arial Armenian" w:hAnsi="Arial Armenian" w:cs="Arial"/>
                <w:sz w:val="22"/>
                <w:szCs w:val="22"/>
              </w:rPr>
              <w:t xml:space="preserve"> </w:t>
            </w:r>
            <w:r w:rsidRPr="00101BCC">
              <w:rPr>
                <w:rFonts w:ascii="Sylfaen" w:hAnsi="Sylfaen" w:cs="Sylfaen"/>
                <w:sz w:val="22"/>
                <w:szCs w:val="22"/>
              </w:rPr>
              <w:t>լրացուցիչ</w:t>
            </w:r>
            <w:r w:rsidRPr="00101BCC">
              <w:rPr>
                <w:rFonts w:ascii="Arial Armenian" w:hAnsi="Arial Armenian" w:cs="Arial"/>
                <w:sz w:val="22"/>
                <w:szCs w:val="22"/>
              </w:rPr>
              <w:t xml:space="preserve"> </w:t>
            </w:r>
            <w:r w:rsidRPr="00101BCC">
              <w:rPr>
                <w:rFonts w:ascii="Sylfaen" w:hAnsi="Sylfaen" w:cs="Sylfaen"/>
                <w:sz w:val="22"/>
                <w:szCs w:val="22"/>
              </w:rPr>
              <w:t>կամ</w:t>
            </w:r>
            <w:r w:rsidRPr="00101BCC">
              <w:rPr>
                <w:rFonts w:ascii="Arial Armenian" w:hAnsi="Arial Armenian" w:cs="Arial"/>
                <w:sz w:val="22"/>
                <w:szCs w:val="22"/>
              </w:rPr>
              <w:t xml:space="preserve"> </w:t>
            </w:r>
            <w:r w:rsidRPr="00101BCC">
              <w:rPr>
                <w:rFonts w:ascii="Sylfaen" w:hAnsi="Sylfaen" w:cs="Sylfaen"/>
                <w:sz w:val="22"/>
                <w:szCs w:val="22"/>
              </w:rPr>
              <w:t>նվազեցվող</w:t>
            </w:r>
            <w:r w:rsidRPr="00101BCC">
              <w:rPr>
                <w:rFonts w:ascii="Arial Armenian" w:hAnsi="Arial Armenian" w:cs="Arial"/>
                <w:sz w:val="22"/>
                <w:szCs w:val="22"/>
              </w:rPr>
              <w:t xml:space="preserve"> 5 </w:t>
            </w:r>
            <w:r w:rsidRPr="00101BCC">
              <w:rPr>
                <w:rFonts w:ascii="Sylfaen" w:hAnsi="Sylfaen" w:cs="Sylfaen"/>
                <w:sz w:val="22"/>
                <w:szCs w:val="22"/>
              </w:rPr>
              <w:t>սմ</w:t>
            </w:r>
            <w:r w:rsidRPr="00101BCC">
              <w:rPr>
                <w:rFonts w:ascii="Arial Armenian" w:hAnsi="Arial Armenian" w:cs="Arial"/>
                <w:sz w:val="22"/>
                <w:szCs w:val="22"/>
              </w:rPr>
              <w:t>-</w:t>
            </w:r>
            <w:r w:rsidRPr="00101BCC">
              <w:rPr>
                <w:rFonts w:ascii="Sylfaen" w:hAnsi="Sylfaen" w:cs="Sylfaen"/>
                <w:sz w:val="22"/>
                <w:szCs w:val="22"/>
              </w:rPr>
              <w:t>ի</w:t>
            </w:r>
            <w:r w:rsidRPr="00101BCC">
              <w:rPr>
                <w:rFonts w:ascii="Arial Armenian" w:hAnsi="Arial Armenian" w:cs="Arial"/>
                <w:sz w:val="22"/>
                <w:szCs w:val="22"/>
              </w:rPr>
              <w:t xml:space="preserve"> </w:t>
            </w:r>
            <w:r w:rsidRPr="00101BCC">
              <w:rPr>
                <w:rFonts w:ascii="Sylfaen" w:hAnsi="Sylfaen" w:cs="Sylfaen"/>
                <w:sz w:val="22"/>
                <w:szCs w:val="22"/>
              </w:rPr>
              <w:t>համար</w:t>
            </w:r>
            <w:r w:rsidRPr="00101BCC">
              <w:rPr>
                <w:rFonts w:ascii="Arial Armenian" w:hAnsi="Arial Armenian" w:cs="Arial"/>
                <w:sz w:val="22"/>
                <w:szCs w:val="22"/>
              </w:rPr>
              <w:br/>
            </w:r>
            <w:r w:rsidRPr="00101BCC">
              <w:rPr>
                <w:rFonts w:ascii="Calibri" w:hAnsi="Calibri" w:cs="Calibri"/>
                <w:sz w:val="22"/>
                <w:szCs w:val="22"/>
              </w:rPr>
              <w:t>ИЗМЕНЕНИЕ</w:t>
            </w:r>
            <w:r w:rsidRPr="00101BCC">
              <w:rPr>
                <w:rFonts w:ascii="Arial Armenian" w:hAnsi="Arial Armenian" w:cs="Arial"/>
                <w:sz w:val="22"/>
                <w:szCs w:val="22"/>
              </w:rPr>
              <w:t xml:space="preserve"> </w:t>
            </w:r>
            <w:r w:rsidRPr="00101BCC">
              <w:rPr>
                <w:rFonts w:ascii="Calibri" w:hAnsi="Calibri" w:cs="Calibri"/>
                <w:sz w:val="22"/>
                <w:szCs w:val="22"/>
              </w:rPr>
              <w:t>ТОЛЩИНЫ</w:t>
            </w:r>
            <w:r w:rsidRPr="00101BCC">
              <w:rPr>
                <w:rFonts w:ascii="Arial Armenian" w:hAnsi="Arial Armenian" w:cs="Arial"/>
                <w:sz w:val="22"/>
                <w:szCs w:val="22"/>
              </w:rPr>
              <w:t xml:space="preserve"> </w:t>
            </w:r>
            <w:r w:rsidRPr="00101BCC">
              <w:rPr>
                <w:rFonts w:ascii="Calibri" w:hAnsi="Calibri" w:cs="Calibri"/>
                <w:sz w:val="22"/>
                <w:szCs w:val="22"/>
              </w:rPr>
              <w:t>СЛОЯ</w:t>
            </w:r>
            <w:r w:rsidRPr="00101BCC">
              <w:rPr>
                <w:rFonts w:ascii="Arial Armenian" w:hAnsi="Arial Armenian" w:cs="Arial"/>
                <w:sz w:val="22"/>
                <w:szCs w:val="22"/>
              </w:rPr>
              <w:t xml:space="preserve"> </w:t>
            </w:r>
            <w:r w:rsidRPr="00101BCC">
              <w:rPr>
                <w:rFonts w:ascii="Calibri" w:hAnsi="Calibri" w:cs="Calibri"/>
                <w:sz w:val="22"/>
                <w:szCs w:val="22"/>
              </w:rPr>
              <w:t>НАСЫПАЕМОЙ</w:t>
            </w:r>
            <w:r w:rsidRPr="00101BCC">
              <w:rPr>
                <w:rFonts w:ascii="Arial Armenian" w:hAnsi="Arial Armenian" w:cs="Arial"/>
                <w:sz w:val="22"/>
                <w:szCs w:val="22"/>
              </w:rPr>
              <w:t xml:space="preserve"> </w:t>
            </w:r>
            <w:r w:rsidRPr="00101BCC">
              <w:rPr>
                <w:rFonts w:ascii="Calibri" w:hAnsi="Calibri" w:cs="Calibri"/>
                <w:sz w:val="22"/>
                <w:szCs w:val="22"/>
              </w:rPr>
              <w:t>РАСТИТЕЛЬНОЙ</w:t>
            </w:r>
            <w:r w:rsidRPr="00101BCC">
              <w:rPr>
                <w:rFonts w:ascii="Arial Armenian" w:hAnsi="Arial Armenian" w:cs="Arial"/>
                <w:sz w:val="22"/>
                <w:szCs w:val="22"/>
              </w:rPr>
              <w:t xml:space="preserve"> </w:t>
            </w:r>
            <w:r w:rsidRPr="00101BCC">
              <w:rPr>
                <w:rFonts w:ascii="Calibri" w:hAnsi="Calibri" w:cs="Calibri"/>
                <w:sz w:val="22"/>
                <w:szCs w:val="22"/>
              </w:rPr>
              <w:t>ЗЕМЛИ</w:t>
            </w:r>
            <w:r w:rsidRPr="00101BCC">
              <w:rPr>
                <w:rFonts w:ascii="Arial Armenian" w:hAnsi="Arial Armenian" w:cs="Arial"/>
                <w:sz w:val="22"/>
                <w:szCs w:val="22"/>
              </w:rPr>
              <w:t xml:space="preserve"> </w:t>
            </w:r>
            <w:r w:rsidRPr="00101BCC">
              <w:rPr>
                <w:rFonts w:ascii="Calibri" w:hAnsi="Calibri" w:cs="Calibri"/>
                <w:sz w:val="22"/>
                <w:szCs w:val="22"/>
              </w:rPr>
              <w:t>НА</w:t>
            </w:r>
            <w:r w:rsidRPr="00101BCC">
              <w:rPr>
                <w:rFonts w:ascii="Arial Armenian" w:hAnsi="Arial Armenian" w:cs="Arial"/>
                <w:sz w:val="22"/>
                <w:szCs w:val="22"/>
              </w:rPr>
              <w:t xml:space="preserve"> </w:t>
            </w:r>
            <w:r w:rsidRPr="00101BCC">
              <w:rPr>
                <w:rFonts w:ascii="Calibri" w:hAnsi="Calibri" w:cs="Calibri"/>
                <w:sz w:val="22"/>
                <w:szCs w:val="22"/>
              </w:rPr>
              <w:t>КАЖДЫЕ</w:t>
            </w:r>
            <w:r w:rsidRPr="00101BCC">
              <w:rPr>
                <w:rFonts w:ascii="Arial Armenian" w:hAnsi="Arial Armenian" w:cs="Arial"/>
                <w:sz w:val="22"/>
                <w:szCs w:val="22"/>
              </w:rPr>
              <w:t xml:space="preserve"> 5 </w:t>
            </w:r>
            <w:r w:rsidRPr="00101BCC">
              <w:rPr>
                <w:rFonts w:ascii="Calibri" w:hAnsi="Calibri" w:cs="Calibri"/>
                <w:sz w:val="22"/>
                <w:szCs w:val="22"/>
              </w:rPr>
              <w:t>СМ</w:t>
            </w:r>
            <w:r w:rsidRPr="00101BCC">
              <w:rPr>
                <w:rFonts w:ascii="Arial Armenian" w:hAnsi="Arial Armenian" w:cs="Arial"/>
                <w:sz w:val="22"/>
                <w:szCs w:val="22"/>
              </w:rPr>
              <w:t xml:space="preserve"> </w:t>
            </w:r>
            <w:r w:rsidRPr="00101BCC">
              <w:rPr>
                <w:rFonts w:ascii="Calibri" w:hAnsi="Calibri" w:cs="Calibri"/>
                <w:sz w:val="22"/>
                <w:szCs w:val="22"/>
              </w:rPr>
              <w:t>ДОБАВЛЯТЬ</w:t>
            </w:r>
            <w:r w:rsidRPr="00101BCC">
              <w:rPr>
                <w:rFonts w:ascii="Arial Armenian" w:hAnsi="Arial Armenian" w:cs="Arial"/>
                <w:sz w:val="22"/>
                <w:szCs w:val="22"/>
              </w:rPr>
              <w:t xml:space="preserve"> </w:t>
            </w:r>
            <w:r w:rsidRPr="00101BCC">
              <w:rPr>
                <w:rFonts w:ascii="Calibri" w:hAnsi="Calibri" w:cs="Calibri"/>
                <w:sz w:val="22"/>
                <w:szCs w:val="22"/>
              </w:rPr>
              <w:t>ИЛИ</w:t>
            </w:r>
            <w:r w:rsidRPr="00101BCC">
              <w:rPr>
                <w:rFonts w:ascii="Arial Armenian" w:hAnsi="Arial Armenian" w:cs="Arial"/>
                <w:sz w:val="22"/>
                <w:szCs w:val="22"/>
              </w:rPr>
              <w:t xml:space="preserve"> </w:t>
            </w:r>
            <w:r w:rsidRPr="00101BCC">
              <w:rPr>
                <w:rFonts w:ascii="Calibri" w:hAnsi="Calibri" w:cs="Calibri"/>
                <w:sz w:val="22"/>
                <w:szCs w:val="22"/>
              </w:rPr>
              <w:t>ИСКЛЮЧАТЬ</w:t>
            </w:r>
          </w:p>
        </w:tc>
        <w:tc>
          <w:tcPr>
            <w:tcW w:w="1278" w:type="dxa"/>
            <w:tcBorders>
              <w:top w:val="nil"/>
              <w:left w:val="nil"/>
              <w:bottom w:val="single" w:sz="4" w:space="0" w:color="auto"/>
              <w:right w:val="single" w:sz="4" w:space="0" w:color="auto"/>
            </w:tcBorders>
            <w:vAlign w:val="center"/>
            <w:hideMark/>
          </w:tcPr>
          <w:p w14:paraId="6F8A26FC"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2 </w:t>
            </w:r>
            <w:r w:rsidRPr="00101BCC">
              <w:rPr>
                <w:rFonts w:ascii="Calibri" w:hAnsi="Calibri" w:cs="Calibri"/>
                <w:sz w:val="22"/>
                <w:szCs w:val="22"/>
              </w:rPr>
              <w:t>м</w:t>
            </w:r>
            <w:r w:rsidRPr="00101BCC">
              <w:rPr>
                <w:rFonts w:ascii="Arial Armenian" w:hAnsi="Arial Armenian" w:cs="Arial"/>
                <w:sz w:val="22"/>
                <w:szCs w:val="22"/>
              </w:rPr>
              <w:t>2</w:t>
            </w:r>
          </w:p>
        </w:tc>
        <w:tc>
          <w:tcPr>
            <w:tcW w:w="1517" w:type="dxa"/>
            <w:tcBorders>
              <w:top w:val="nil"/>
              <w:left w:val="nil"/>
              <w:bottom w:val="single" w:sz="4" w:space="0" w:color="auto"/>
              <w:right w:val="single" w:sz="4" w:space="0" w:color="auto"/>
            </w:tcBorders>
            <w:noWrap/>
            <w:vAlign w:val="center"/>
            <w:hideMark/>
          </w:tcPr>
          <w:p w14:paraId="22068BF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60</w:t>
            </w:r>
          </w:p>
        </w:tc>
        <w:tc>
          <w:tcPr>
            <w:tcW w:w="1418" w:type="dxa"/>
            <w:tcBorders>
              <w:top w:val="nil"/>
              <w:left w:val="nil"/>
              <w:bottom w:val="single" w:sz="4" w:space="0" w:color="auto"/>
              <w:right w:val="single" w:sz="4" w:space="0" w:color="auto"/>
            </w:tcBorders>
            <w:noWrap/>
            <w:vAlign w:val="center"/>
            <w:hideMark/>
          </w:tcPr>
          <w:p w14:paraId="7034EE8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0.328</w:t>
            </w:r>
          </w:p>
        </w:tc>
        <w:tc>
          <w:tcPr>
            <w:tcW w:w="1847" w:type="dxa"/>
            <w:tcBorders>
              <w:top w:val="nil"/>
              <w:left w:val="nil"/>
              <w:bottom w:val="single" w:sz="4" w:space="0" w:color="auto"/>
              <w:right w:val="single" w:sz="4" w:space="0" w:color="auto"/>
            </w:tcBorders>
            <w:vAlign w:val="center"/>
            <w:hideMark/>
          </w:tcPr>
          <w:p w14:paraId="39AFA2C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19.680</w:t>
            </w:r>
          </w:p>
        </w:tc>
        <w:tc>
          <w:tcPr>
            <w:tcW w:w="222" w:type="dxa"/>
            <w:vAlign w:val="center"/>
            <w:hideMark/>
          </w:tcPr>
          <w:p w14:paraId="2204C8AC" w14:textId="77777777" w:rsidR="00402A13" w:rsidRPr="00101BCC" w:rsidRDefault="00402A13" w:rsidP="00BF48F5">
            <w:pPr>
              <w:rPr>
                <w:sz w:val="20"/>
                <w:szCs w:val="20"/>
              </w:rPr>
            </w:pPr>
          </w:p>
        </w:tc>
      </w:tr>
      <w:tr w:rsidR="00402A13" w:rsidRPr="00101BCC" w14:paraId="0820321C" w14:textId="77777777" w:rsidTr="00BF48F5">
        <w:trPr>
          <w:trHeight w:val="855"/>
        </w:trPr>
        <w:tc>
          <w:tcPr>
            <w:tcW w:w="738" w:type="dxa"/>
            <w:tcBorders>
              <w:top w:val="single" w:sz="4" w:space="0" w:color="auto"/>
              <w:left w:val="single" w:sz="4" w:space="0" w:color="auto"/>
              <w:bottom w:val="nil"/>
              <w:right w:val="single" w:sz="4" w:space="0" w:color="auto"/>
            </w:tcBorders>
            <w:noWrap/>
            <w:vAlign w:val="center"/>
            <w:hideMark/>
          </w:tcPr>
          <w:p w14:paraId="2406467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w:t>
            </w:r>
          </w:p>
        </w:tc>
        <w:tc>
          <w:tcPr>
            <w:tcW w:w="1317" w:type="dxa"/>
            <w:tcBorders>
              <w:top w:val="single" w:sz="4" w:space="0" w:color="auto"/>
              <w:left w:val="nil"/>
              <w:bottom w:val="nil"/>
              <w:right w:val="single" w:sz="4" w:space="0" w:color="auto"/>
            </w:tcBorders>
            <w:vAlign w:val="center"/>
            <w:hideMark/>
          </w:tcPr>
          <w:p w14:paraId="1FCA9E5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48-214</w:t>
            </w:r>
          </w:p>
        </w:tc>
        <w:tc>
          <w:tcPr>
            <w:tcW w:w="2865" w:type="dxa"/>
            <w:tcBorders>
              <w:top w:val="single" w:sz="4" w:space="0" w:color="auto"/>
              <w:left w:val="nil"/>
              <w:bottom w:val="nil"/>
              <w:right w:val="single" w:sz="4" w:space="0" w:color="auto"/>
            </w:tcBorders>
            <w:vAlign w:val="center"/>
            <w:hideMark/>
          </w:tcPr>
          <w:p w14:paraId="3B288E20"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Պարտեզային</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սովորական</w:t>
            </w:r>
            <w:r w:rsidRPr="00101BCC">
              <w:rPr>
                <w:rFonts w:ascii="Arial Armenian" w:hAnsi="Arial Armenian" w:cs="Arial"/>
                <w:sz w:val="22"/>
                <w:szCs w:val="22"/>
              </w:rPr>
              <w:t xml:space="preserve"> </w:t>
            </w:r>
            <w:r w:rsidRPr="00101BCC">
              <w:rPr>
                <w:rFonts w:ascii="Sylfaen" w:hAnsi="Sylfaen" w:cs="Sylfaen"/>
                <w:sz w:val="22"/>
                <w:szCs w:val="22"/>
              </w:rPr>
              <w:t>խոտածածկերի</w:t>
            </w:r>
            <w:r w:rsidRPr="00101BCC">
              <w:rPr>
                <w:rFonts w:ascii="Arial Armenian" w:hAnsi="Arial Armenian" w:cs="Arial"/>
                <w:sz w:val="22"/>
                <w:szCs w:val="22"/>
              </w:rPr>
              <w:t xml:space="preserve"> </w:t>
            </w:r>
            <w:r w:rsidRPr="00101BCC">
              <w:rPr>
                <w:rFonts w:ascii="Sylfaen" w:hAnsi="Sylfaen" w:cs="Sylfaen"/>
                <w:sz w:val="22"/>
                <w:szCs w:val="22"/>
              </w:rPr>
              <w:t>ձեռքով</w:t>
            </w:r>
            <w:r w:rsidRPr="00101BCC">
              <w:rPr>
                <w:rFonts w:ascii="Arial Armenian" w:hAnsi="Arial Armenian" w:cs="Arial"/>
                <w:sz w:val="22"/>
                <w:szCs w:val="22"/>
              </w:rPr>
              <w:t xml:space="preserve"> </w:t>
            </w:r>
            <w:r w:rsidRPr="00101BCC">
              <w:rPr>
                <w:rFonts w:ascii="Sylfaen" w:hAnsi="Sylfaen" w:cs="Sylfaen"/>
                <w:sz w:val="22"/>
                <w:szCs w:val="22"/>
              </w:rPr>
              <w:t>ցանք</w:t>
            </w:r>
            <w:r w:rsidRPr="00101BCC">
              <w:rPr>
                <w:rFonts w:ascii="Arial Armenian" w:hAnsi="Arial Armenian" w:cs="Arial"/>
                <w:sz w:val="22"/>
                <w:szCs w:val="22"/>
              </w:rPr>
              <w:br/>
            </w:r>
            <w:r w:rsidRPr="00101BCC">
              <w:rPr>
                <w:rFonts w:ascii="Calibri" w:hAnsi="Calibri" w:cs="Calibri"/>
                <w:sz w:val="22"/>
                <w:szCs w:val="22"/>
              </w:rPr>
              <w:t>ПОСЕВ</w:t>
            </w:r>
            <w:r w:rsidRPr="00101BCC">
              <w:rPr>
                <w:rFonts w:ascii="Arial Armenian" w:hAnsi="Arial Armenian" w:cs="Arial"/>
                <w:sz w:val="22"/>
                <w:szCs w:val="22"/>
              </w:rPr>
              <w:t xml:space="preserve"> </w:t>
            </w:r>
            <w:r w:rsidRPr="00101BCC">
              <w:rPr>
                <w:rFonts w:ascii="Calibri" w:hAnsi="Calibri" w:cs="Calibri"/>
                <w:sz w:val="22"/>
                <w:szCs w:val="22"/>
              </w:rPr>
              <w:t>ГАЗОНОВ</w:t>
            </w:r>
            <w:r w:rsidRPr="00101BCC">
              <w:rPr>
                <w:rFonts w:ascii="Arial Armenian" w:hAnsi="Arial Armenian" w:cs="Arial"/>
                <w:sz w:val="22"/>
                <w:szCs w:val="22"/>
              </w:rPr>
              <w:t xml:space="preserve"> </w:t>
            </w:r>
            <w:r w:rsidRPr="00101BCC">
              <w:rPr>
                <w:rFonts w:ascii="Calibri" w:hAnsi="Calibri" w:cs="Calibri"/>
                <w:sz w:val="22"/>
                <w:szCs w:val="22"/>
              </w:rPr>
              <w:t>ПАРТЕРНЫХ</w:t>
            </w:r>
            <w:r w:rsidRPr="00101BCC">
              <w:rPr>
                <w:rFonts w:ascii="Arial Armenian" w:hAnsi="Arial Armenian" w:cs="Arial"/>
                <w:sz w:val="22"/>
                <w:szCs w:val="22"/>
              </w:rPr>
              <w:t xml:space="preserve">, </w:t>
            </w:r>
            <w:r w:rsidRPr="00101BCC">
              <w:rPr>
                <w:rFonts w:ascii="Calibri" w:hAnsi="Calibri" w:cs="Calibri"/>
                <w:sz w:val="22"/>
                <w:szCs w:val="22"/>
              </w:rPr>
              <w:t>МАВРИТАНСКИХ</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ОБЫКНОВЕННЫХ</w:t>
            </w:r>
            <w:r w:rsidRPr="00101BCC">
              <w:rPr>
                <w:rFonts w:ascii="Arial Armenian" w:hAnsi="Arial Armenian" w:cs="Arial"/>
                <w:sz w:val="22"/>
                <w:szCs w:val="22"/>
              </w:rPr>
              <w:t xml:space="preserve"> </w:t>
            </w:r>
            <w:r w:rsidRPr="00101BCC">
              <w:rPr>
                <w:rFonts w:ascii="Calibri" w:hAnsi="Calibri" w:cs="Calibri"/>
                <w:sz w:val="22"/>
                <w:szCs w:val="22"/>
              </w:rPr>
              <w:t>ВРУЧНУЮ</w:t>
            </w:r>
          </w:p>
        </w:tc>
        <w:tc>
          <w:tcPr>
            <w:tcW w:w="1278" w:type="dxa"/>
            <w:tcBorders>
              <w:top w:val="nil"/>
              <w:left w:val="nil"/>
              <w:bottom w:val="single" w:sz="4" w:space="0" w:color="auto"/>
              <w:right w:val="single" w:sz="4" w:space="0" w:color="auto"/>
            </w:tcBorders>
            <w:vAlign w:val="center"/>
            <w:hideMark/>
          </w:tcPr>
          <w:p w14:paraId="1DE12F67"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2 </w:t>
            </w:r>
            <w:r w:rsidRPr="00101BCC">
              <w:rPr>
                <w:rFonts w:ascii="Calibri" w:hAnsi="Calibri" w:cs="Calibri"/>
                <w:sz w:val="22"/>
                <w:szCs w:val="22"/>
              </w:rPr>
              <w:t>м</w:t>
            </w:r>
            <w:r w:rsidRPr="00101BCC">
              <w:rPr>
                <w:rFonts w:ascii="Arial Armenian" w:hAnsi="Arial Armenian" w:cs="Arial"/>
                <w:sz w:val="22"/>
                <w:szCs w:val="22"/>
              </w:rPr>
              <w:t>2</w:t>
            </w:r>
          </w:p>
        </w:tc>
        <w:tc>
          <w:tcPr>
            <w:tcW w:w="1517" w:type="dxa"/>
            <w:tcBorders>
              <w:top w:val="nil"/>
              <w:left w:val="nil"/>
              <w:bottom w:val="single" w:sz="4" w:space="0" w:color="auto"/>
              <w:right w:val="single" w:sz="4" w:space="0" w:color="auto"/>
            </w:tcBorders>
            <w:noWrap/>
            <w:vAlign w:val="center"/>
            <w:hideMark/>
          </w:tcPr>
          <w:p w14:paraId="62E44AB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60</w:t>
            </w:r>
          </w:p>
        </w:tc>
        <w:tc>
          <w:tcPr>
            <w:tcW w:w="1418" w:type="dxa"/>
            <w:tcBorders>
              <w:top w:val="nil"/>
              <w:left w:val="nil"/>
              <w:bottom w:val="single" w:sz="4" w:space="0" w:color="auto"/>
              <w:right w:val="single" w:sz="4" w:space="0" w:color="auto"/>
            </w:tcBorders>
            <w:noWrap/>
            <w:vAlign w:val="center"/>
            <w:hideMark/>
          </w:tcPr>
          <w:p w14:paraId="6B137FE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0.4</w:t>
            </w:r>
          </w:p>
        </w:tc>
        <w:tc>
          <w:tcPr>
            <w:tcW w:w="1847" w:type="dxa"/>
            <w:tcBorders>
              <w:top w:val="nil"/>
              <w:left w:val="nil"/>
              <w:bottom w:val="single" w:sz="4" w:space="0" w:color="auto"/>
              <w:right w:val="single" w:sz="4" w:space="0" w:color="auto"/>
            </w:tcBorders>
            <w:vAlign w:val="center"/>
            <w:hideMark/>
          </w:tcPr>
          <w:p w14:paraId="661EEC4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24.000</w:t>
            </w:r>
          </w:p>
        </w:tc>
        <w:tc>
          <w:tcPr>
            <w:tcW w:w="222" w:type="dxa"/>
            <w:vAlign w:val="center"/>
            <w:hideMark/>
          </w:tcPr>
          <w:p w14:paraId="4B5B4984" w14:textId="77777777" w:rsidR="00402A13" w:rsidRPr="00101BCC" w:rsidRDefault="00402A13" w:rsidP="00BF48F5">
            <w:pPr>
              <w:rPr>
                <w:sz w:val="20"/>
                <w:szCs w:val="20"/>
              </w:rPr>
            </w:pPr>
          </w:p>
        </w:tc>
      </w:tr>
      <w:tr w:rsidR="00402A13" w:rsidRPr="00101BCC" w14:paraId="59786995" w14:textId="77777777" w:rsidTr="00BF48F5">
        <w:trPr>
          <w:trHeight w:val="855"/>
        </w:trPr>
        <w:tc>
          <w:tcPr>
            <w:tcW w:w="738" w:type="dxa"/>
            <w:tcBorders>
              <w:top w:val="single" w:sz="4" w:space="0" w:color="auto"/>
              <w:left w:val="single" w:sz="4" w:space="0" w:color="auto"/>
              <w:bottom w:val="nil"/>
              <w:right w:val="single" w:sz="4" w:space="0" w:color="auto"/>
            </w:tcBorders>
            <w:noWrap/>
            <w:vAlign w:val="center"/>
            <w:hideMark/>
          </w:tcPr>
          <w:p w14:paraId="562F17E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w:t>
            </w:r>
          </w:p>
        </w:tc>
        <w:tc>
          <w:tcPr>
            <w:tcW w:w="1317" w:type="dxa"/>
            <w:tcBorders>
              <w:top w:val="single" w:sz="4" w:space="0" w:color="auto"/>
              <w:left w:val="nil"/>
              <w:bottom w:val="nil"/>
              <w:right w:val="single" w:sz="4" w:space="0" w:color="auto"/>
            </w:tcBorders>
            <w:vAlign w:val="center"/>
            <w:hideMark/>
          </w:tcPr>
          <w:p w14:paraId="67B456C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48-196</w:t>
            </w:r>
          </w:p>
        </w:tc>
        <w:tc>
          <w:tcPr>
            <w:tcW w:w="2865" w:type="dxa"/>
            <w:tcBorders>
              <w:top w:val="single" w:sz="4" w:space="0" w:color="auto"/>
              <w:left w:val="nil"/>
              <w:bottom w:val="nil"/>
              <w:right w:val="single" w:sz="4" w:space="0" w:color="auto"/>
            </w:tcBorders>
            <w:vAlign w:val="center"/>
            <w:hideMark/>
          </w:tcPr>
          <w:p w14:paraId="0C70E430"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Ծառերի</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թփերի</w:t>
            </w:r>
            <w:r w:rsidRPr="00101BCC">
              <w:rPr>
                <w:rFonts w:ascii="Arial Armenian" w:hAnsi="Arial Armenian" w:cs="Arial"/>
                <w:sz w:val="22"/>
                <w:szCs w:val="22"/>
              </w:rPr>
              <w:t xml:space="preserve"> </w:t>
            </w:r>
            <w:r w:rsidRPr="00101BCC">
              <w:rPr>
                <w:rFonts w:ascii="Sylfaen" w:hAnsi="Sylfaen" w:cs="Sylfaen"/>
                <w:sz w:val="22"/>
                <w:szCs w:val="22"/>
              </w:rPr>
              <w:t>տնկում</w:t>
            </w:r>
            <w:r w:rsidRPr="00101BCC">
              <w:rPr>
                <w:rFonts w:ascii="Arial Armenian" w:hAnsi="Arial Armenian" w:cs="Arial"/>
                <w:sz w:val="22"/>
                <w:szCs w:val="22"/>
              </w:rPr>
              <w:t xml:space="preserve"> 0.5X0.4 </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տարածքով</w:t>
            </w:r>
            <w:r w:rsidRPr="00101BCC">
              <w:rPr>
                <w:rFonts w:ascii="Arial Armenian" w:hAnsi="Arial Armenian" w:cs="Arial"/>
                <w:sz w:val="22"/>
                <w:szCs w:val="22"/>
              </w:rPr>
              <w:t xml:space="preserve"> </w:t>
            </w:r>
            <w:r w:rsidRPr="00101BCC">
              <w:rPr>
                <w:rFonts w:ascii="Sylfaen" w:hAnsi="Sylfaen" w:cs="Sylfaen"/>
                <w:sz w:val="22"/>
                <w:szCs w:val="22"/>
              </w:rPr>
              <w:t>հողում</w:t>
            </w:r>
            <w:r w:rsidRPr="00101BCC">
              <w:rPr>
                <w:rFonts w:ascii="Arial Armenian" w:hAnsi="Arial Armenian" w:cs="Arial"/>
                <w:sz w:val="22"/>
                <w:szCs w:val="22"/>
              </w:rPr>
              <w:br/>
            </w:r>
            <w:r w:rsidRPr="00101BCC">
              <w:rPr>
                <w:rFonts w:ascii="Calibri" w:hAnsi="Calibri" w:cs="Calibri"/>
                <w:sz w:val="22"/>
                <w:szCs w:val="22"/>
              </w:rPr>
              <w:t>ПОСАДКА</w:t>
            </w:r>
            <w:r w:rsidRPr="00101BCC">
              <w:rPr>
                <w:rFonts w:ascii="Arial Armenian" w:hAnsi="Arial Armenian" w:cs="Arial"/>
                <w:sz w:val="22"/>
                <w:szCs w:val="22"/>
              </w:rPr>
              <w:t xml:space="preserve"> </w:t>
            </w:r>
            <w:r w:rsidRPr="00101BCC">
              <w:rPr>
                <w:rFonts w:ascii="Calibri" w:hAnsi="Calibri" w:cs="Calibri"/>
                <w:sz w:val="22"/>
                <w:szCs w:val="22"/>
              </w:rPr>
              <w:t>ДЕРЕВЬЕВ</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КУСТАРНИКОВ</w:t>
            </w:r>
            <w:r w:rsidRPr="00101BCC">
              <w:rPr>
                <w:rFonts w:ascii="Arial Armenian" w:hAnsi="Arial Armenian" w:cs="Arial"/>
                <w:sz w:val="22"/>
                <w:szCs w:val="22"/>
              </w:rPr>
              <w:t xml:space="preserve"> </w:t>
            </w:r>
            <w:r w:rsidRPr="00101BCC">
              <w:rPr>
                <w:rFonts w:ascii="Calibri" w:hAnsi="Calibri" w:cs="Calibri"/>
                <w:sz w:val="22"/>
                <w:szCs w:val="22"/>
              </w:rPr>
              <w:t>С</w:t>
            </w:r>
            <w:r w:rsidRPr="00101BCC">
              <w:rPr>
                <w:rFonts w:ascii="Arial Armenian" w:hAnsi="Arial Armenian" w:cs="Arial"/>
                <w:sz w:val="22"/>
                <w:szCs w:val="22"/>
              </w:rPr>
              <w:t xml:space="preserve"> </w:t>
            </w:r>
            <w:r w:rsidRPr="00101BCC">
              <w:rPr>
                <w:rFonts w:ascii="Calibri" w:hAnsi="Calibri" w:cs="Calibri"/>
                <w:sz w:val="22"/>
                <w:szCs w:val="22"/>
              </w:rPr>
              <w:t>КОМОМ</w:t>
            </w:r>
            <w:r w:rsidRPr="00101BCC">
              <w:rPr>
                <w:rFonts w:ascii="Arial Armenian" w:hAnsi="Arial Armenian" w:cs="Arial"/>
                <w:sz w:val="22"/>
                <w:szCs w:val="22"/>
              </w:rPr>
              <w:t xml:space="preserve"> </w:t>
            </w:r>
            <w:r w:rsidRPr="00101BCC">
              <w:rPr>
                <w:rFonts w:ascii="Calibri" w:hAnsi="Calibri" w:cs="Calibri"/>
                <w:sz w:val="22"/>
                <w:szCs w:val="22"/>
              </w:rPr>
              <w:t>ЗЕМЛИ</w:t>
            </w:r>
            <w:r w:rsidRPr="00101BCC">
              <w:rPr>
                <w:rFonts w:ascii="Arial Armenian" w:hAnsi="Arial Armenian" w:cs="Arial"/>
                <w:sz w:val="22"/>
                <w:szCs w:val="22"/>
              </w:rPr>
              <w:t xml:space="preserve"> </w:t>
            </w:r>
            <w:r w:rsidRPr="00101BCC">
              <w:rPr>
                <w:rFonts w:ascii="Calibri" w:hAnsi="Calibri" w:cs="Calibri"/>
                <w:sz w:val="22"/>
                <w:szCs w:val="22"/>
              </w:rPr>
              <w:t>РАЗМЕРОМ</w:t>
            </w:r>
            <w:r w:rsidRPr="00101BCC">
              <w:rPr>
                <w:rFonts w:ascii="Arial Armenian" w:hAnsi="Arial Armenian" w:cs="Arial"/>
                <w:sz w:val="22"/>
                <w:szCs w:val="22"/>
              </w:rPr>
              <w:t xml:space="preserve"> 0,5</w:t>
            </w:r>
            <w:r w:rsidRPr="00101BCC">
              <w:rPr>
                <w:rFonts w:ascii="Calibri" w:hAnsi="Calibri" w:cs="Calibri"/>
                <w:sz w:val="22"/>
                <w:szCs w:val="22"/>
              </w:rPr>
              <w:t>Х</w:t>
            </w:r>
            <w:r w:rsidRPr="00101BCC">
              <w:rPr>
                <w:rFonts w:ascii="Arial Armenian" w:hAnsi="Arial Armenian" w:cs="Arial"/>
                <w:sz w:val="22"/>
                <w:szCs w:val="22"/>
              </w:rPr>
              <w:t xml:space="preserve">0,4 </w:t>
            </w:r>
            <w:r w:rsidRPr="00101BCC">
              <w:rPr>
                <w:rFonts w:ascii="Calibri" w:hAnsi="Calibri" w:cs="Calibri"/>
                <w:sz w:val="22"/>
                <w:szCs w:val="22"/>
              </w:rPr>
              <w:t>М</w:t>
            </w:r>
          </w:p>
        </w:tc>
        <w:tc>
          <w:tcPr>
            <w:tcW w:w="1278" w:type="dxa"/>
            <w:tcBorders>
              <w:top w:val="nil"/>
              <w:left w:val="nil"/>
              <w:bottom w:val="single" w:sz="4" w:space="0" w:color="auto"/>
              <w:right w:val="single" w:sz="4" w:space="0" w:color="auto"/>
            </w:tcBorders>
            <w:vAlign w:val="center"/>
            <w:hideMark/>
          </w:tcPr>
          <w:p w14:paraId="61EEB025"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հատ</w:t>
            </w:r>
            <w:r w:rsidRPr="00101BCC">
              <w:rPr>
                <w:rFonts w:ascii="Arial Armenian" w:hAnsi="Arial Armenian" w:cs="Arial"/>
                <w:sz w:val="22"/>
                <w:szCs w:val="22"/>
              </w:rPr>
              <w:t xml:space="preserve"> </w:t>
            </w:r>
            <w:r w:rsidRPr="00101BCC">
              <w:rPr>
                <w:rFonts w:ascii="Calibri" w:hAnsi="Calibri" w:cs="Calibri"/>
                <w:sz w:val="22"/>
                <w:szCs w:val="22"/>
              </w:rPr>
              <w:t>штука</w:t>
            </w:r>
          </w:p>
        </w:tc>
        <w:tc>
          <w:tcPr>
            <w:tcW w:w="1517" w:type="dxa"/>
            <w:tcBorders>
              <w:top w:val="nil"/>
              <w:left w:val="nil"/>
              <w:bottom w:val="nil"/>
              <w:right w:val="single" w:sz="4" w:space="0" w:color="auto"/>
            </w:tcBorders>
            <w:noWrap/>
            <w:vAlign w:val="center"/>
            <w:hideMark/>
          </w:tcPr>
          <w:p w14:paraId="1CE869D0"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w:t>
            </w:r>
          </w:p>
        </w:tc>
        <w:tc>
          <w:tcPr>
            <w:tcW w:w="1418" w:type="dxa"/>
            <w:tcBorders>
              <w:top w:val="nil"/>
              <w:left w:val="nil"/>
              <w:bottom w:val="nil"/>
              <w:right w:val="single" w:sz="4" w:space="0" w:color="auto"/>
            </w:tcBorders>
            <w:noWrap/>
            <w:vAlign w:val="center"/>
            <w:hideMark/>
          </w:tcPr>
          <w:p w14:paraId="1B30196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4.724</w:t>
            </w:r>
          </w:p>
        </w:tc>
        <w:tc>
          <w:tcPr>
            <w:tcW w:w="1847" w:type="dxa"/>
            <w:tcBorders>
              <w:top w:val="nil"/>
              <w:left w:val="nil"/>
              <w:bottom w:val="single" w:sz="4" w:space="0" w:color="auto"/>
              <w:right w:val="single" w:sz="4" w:space="0" w:color="auto"/>
            </w:tcBorders>
            <w:vAlign w:val="center"/>
            <w:hideMark/>
          </w:tcPr>
          <w:p w14:paraId="1F4B007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28.344</w:t>
            </w:r>
          </w:p>
        </w:tc>
        <w:tc>
          <w:tcPr>
            <w:tcW w:w="222" w:type="dxa"/>
            <w:vAlign w:val="center"/>
            <w:hideMark/>
          </w:tcPr>
          <w:p w14:paraId="1B5CFD91" w14:textId="77777777" w:rsidR="00402A13" w:rsidRPr="00101BCC" w:rsidRDefault="00402A13" w:rsidP="00BF48F5">
            <w:pPr>
              <w:rPr>
                <w:sz w:val="20"/>
                <w:szCs w:val="20"/>
              </w:rPr>
            </w:pPr>
          </w:p>
        </w:tc>
      </w:tr>
      <w:tr w:rsidR="00402A13" w:rsidRPr="00101BCC" w14:paraId="1A19F691" w14:textId="77777777" w:rsidTr="00BF48F5">
        <w:trPr>
          <w:trHeight w:val="855"/>
        </w:trPr>
        <w:tc>
          <w:tcPr>
            <w:tcW w:w="738" w:type="dxa"/>
            <w:tcBorders>
              <w:top w:val="single" w:sz="4" w:space="0" w:color="auto"/>
              <w:left w:val="single" w:sz="4" w:space="0" w:color="auto"/>
              <w:bottom w:val="single" w:sz="4" w:space="0" w:color="auto"/>
              <w:right w:val="single" w:sz="4" w:space="0" w:color="auto"/>
            </w:tcBorders>
            <w:noWrap/>
            <w:vAlign w:val="center"/>
            <w:hideMark/>
          </w:tcPr>
          <w:p w14:paraId="7B77650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lastRenderedPageBreak/>
              <w:t>7</w:t>
            </w:r>
          </w:p>
        </w:tc>
        <w:tc>
          <w:tcPr>
            <w:tcW w:w="1317" w:type="dxa"/>
            <w:tcBorders>
              <w:top w:val="single" w:sz="4" w:space="0" w:color="auto"/>
              <w:left w:val="nil"/>
              <w:bottom w:val="single" w:sz="4" w:space="0" w:color="auto"/>
              <w:right w:val="single" w:sz="4" w:space="0" w:color="auto"/>
            </w:tcBorders>
            <w:vAlign w:val="center"/>
            <w:hideMark/>
          </w:tcPr>
          <w:p w14:paraId="2E6B869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48-248</w:t>
            </w:r>
          </w:p>
        </w:tc>
        <w:tc>
          <w:tcPr>
            <w:tcW w:w="2865" w:type="dxa"/>
            <w:tcBorders>
              <w:top w:val="single" w:sz="4" w:space="0" w:color="auto"/>
              <w:left w:val="nil"/>
              <w:bottom w:val="single" w:sz="4" w:space="0" w:color="auto"/>
              <w:right w:val="single" w:sz="4" w:space="0" w:color="auto"/>
            </w:tcBorders>
            <w:vAlign w:val="center"/>
            <w:hideMark/>
          </w:tcPr>
          <w:p w14:paraId="6E177951"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Կանաչ</w:t>
            </w:r>
            <w:r w:rsidRPr="00101BCC">
              <w:rPr>
                <w:rFonts w:ascii="Arial Armenian" w:hAnsi="Arial Armenian" w:cs="Arial"/>
                <w:sz w:val="22"/>
                <w:szCs w:val="22"/>
              </w:rPr>
              <w:t xml:space="preserve"> </w:t>
            </w:r>
            <w:r w:rsidRPr="00101BCC">
              <w:rPr>
                <w:rFonts w:ascii="Sylfaen" w:hAnsi="Sylfaen" w:cs="Sylfaen"/>
                <w:sz w:val="22"/>
                <w:szCs w:val="22"/>
              </w:rPr>
              <w:t>տնկարկների</w:t>
            </w:r>
            <w:r w:rsidRPr="00101BCC">
              <w:rPr>
                <w:rFonts w:ascii="Arial Armenian" w:hAnsi="Arial Armenian" w:cs="Arial"/>
                <w:sz w:val="22"/>
                <w:szCs w:val="22"/>
              </w:rPr>
              <w:t xml:space="preserve"> </w:t>
            </w:r>
            <w:r w:rsidRPr="00101BCC">
              <w:rPr>
                <w:rFonts w:ascii="Sylfaen" w:hAnsi="Sylfaen" w:cs="Sylfaen"/>
                <w:sz w:val="22"/>
                <w:szCs w:val="22"/>
              </w:rPr>
              <w:t>ոռոգում՝</w:t>
            </w:r>
            <w:r w:rsidRPr="00101BCC">
              <w:rPr>
                <w:rFonts w:ascii="Arial Armenian" w:hAnsi="Arial Armenian" w:cs="Arial"/>
                <w:sz w:val="22"/>
                <w:szCs w:val="22"/>
              </w:rPr>
              <w:t xml:space="preserve"> </w:t>
            </w:r>
            <w:r w:rsidRPr="00101BCC">
              <w:rPr>
                <w:rFonts w:ascii="Sylfaen" w:hAnsi="Sylfaen" w:cs="Sylfaen"/>
                <w:sz w:val="22"/>
                <w:szCs w:val="22"/>
              </w:rPr>
              <w:t>ջրող</w:t>
            </w:r>
            <w:r w:rsidRPr="00101BCC">
              <w:rPr>
                <w:rFonts w:ascii="Arial Armenian" w:hAnsi="Arial Armenian" w:cs="Arial"/>
                <w:sz w:val="22"/>
                <w:szCs w:val="22"/>
              </w:rPr>
              <w:t xml:space="preserve"> </w:t>
            </w:r>
            <w:r w:rsidRPr="00101BCC">
              <w:rPr>
                <w:rFonts w:ascii="Sylfaen" w:hAnsi="Sylfaen" w:cs="Sylfaen"/>
                <w:sz w:val="22"/>
                <w:szCs w:val="22"/>
              </w:rPr>
              <w:t>մեքենայի</w:t>
            </w:r>
            <w:r w:rsidRPr="00101BCC">
              <w:rPr>
                <w:rFonts w:ascii="Arial Armenian" w:hAnsi="Arial Armenian" w:cs="Arial"/>
                <w:sz w:val="22"/>
                <w:szCs w:val="22"/>
              </w:rPr>
              <w:t xml:space="preserve"> </w:t>
            </w:r>
            <w:r w:rsidRPr="00101BCC">
              <w:rPr>
                <w:rFonts w:ascii="Sylfaen" w:hAnsi="Sylfaen" w:cs="Sylfaen"/>
                <w:sz w:val="22"/>
                <w:szCs w:val="22"/>
              </w:rPr>
              <w:t>խողովակով</w:t>
            </w:r>
            <w:r w:rsidRPr="00101BCC">
              <w:rPr>
                <w:rFonts w:ascii="Arial Armenian" w:hAnsi="Arial Armenian" w:cs="Arial"/>
                <w:sz w:val="22"/>
                <w:szCs w:val="22"/>
              </w:rPr>
              <w:br/>
            </w:r>
            <w:r w:rsidRPr="00101BCC">
              <w:rPr>
                <w:rFonts w:ascii="Calibri" w:hAnsi="Calibri" w:cs="Calibri"/>
                <w:sz w:val="22"/>
                <w:szCs w:val="22"/>
              </w:rPr>
              <w:t>ПОЛИВ</w:t>
            </w:r>
            <w:r w:rsidRPr="00101BCC">
              <w:rPr>
                <w:rFonts w:ascii="Arial Armenian" w:hAnsi="Arial Armenian" w:cs="Arial"/>
                <w:sz w:val="22"/>
                <w:szCs w:val="22"/>
              </w:rPr>
              <w:t xml:space="preserve"> </w:t>
            </w:r>
            <w:r w:rsidRPr="00101BCC">
              <w:rPr>
                <w:rFonts w:ascii="Calibri" w:hAnsi="Calibri" w:cs="Calibri"/>
                <w:sz w:val="22"/>
                <w:szCs w:val="22"/>
              </w:rPr>
              <w:t>ЗЕЛЕНЫХ</w:t>
            </w:r>
            <w:r w:rsidRPr="00101BCC">
              <w:rPr>
                <w:rFonts w:ascii="Arial Armenian" w:hAnsi="Arial Armenian" w:cs="Arial"/>
                <w:sz w:val="22"/>
                <w:szCs w:val="22"/>
              </w:rPr>
              <w:t xml:space="preserve"> </w:t>
            </w:r>
            <w:r w:rsidRPr="00101BCC">
              <w:rPr>
                <w:rFonts w:ascii="Calibri" w:hAnsi="Calibri" w:cs="Calibri"/>
                <w:sz w:val="22"/>
                <w:szCs w:val="22"/>
              </w:rPr>
              <w:t>НАСАЖДЕНИЙ</w:t>
            </w:r>
            <w:r w:rsidRPr="00101BCC">
              <w:rPr>
                <w:rFonts w:ascii="Arial Armenian" w:hAnsi="Arial Armenian" w:cs="Arial"/>
                <w:sz w:val="22"/>
                <w:szCs w:val="22"/>
              </w:rPr>
              <w:t xml:space="preserve"> </w:t>
            </w:r>
            <w:r w:rsidRPr="00101BCC">
              <w:rPr>
                <w:rFonts w:ascii="Calibri" w:hAnsi="Calibri" w:cs="Calibri"/>
                <w:sz w:val="22"/>
                <w:szCs w:val="22"/>
              </w:rPr>
              <w:t>ИЗ</w:t>
            </w:r>
            <w:r w:rsidRPr="00101BCC">
              <w:rPr>
                <w:rFonts w:ascii="Arial Armenian" w:hAnsi="Arial Armenian" w:cs="Arial"/>
                <w:sz w:val="22"/>
                <w:szCs w:val="22"/>
              </w:rPr>
              <w:t xml:space="preserve"> </w:t>
            </w:r>
            <w:r w:rsidRPr="00101BCC">
              <w:rPr>
                <w:rFonts w:ascii="Calibri" w:hAnsi="Calibri" w:cs="Calibri"/>
                <w:sz w:val="22"/>
                <w:szCs w:val="22"/>
              </w:rPr>
              <w:t>ШЛАНГА</w:t>
            </w:r>
            <w:r w:rsidRPr="00101BCC">
              <w:rPr>
                <w:rFonts w:ascii="Arial Armenian" w:hAnsi="Arial Armenian" w:cs="Arial"/>
                <w:sz w:val="22"/>
                <w:szCs w:val="22"/>
              </w:rPr>
              <w:t xml:space="preserve"> </w:t>
            </w:r>
            <w:r w:rsidRPr="00101BCC">
              <w:rPr>
                <w:rFonts w:ascii="Calibri" w:hAnsi="Calibri" w:cs="Calibri"/>
                <w:sz w:val="22"/>
                <w:szCs w:val="22"/>
              </w:rPr>
              <w:t>ПОЛИВОЧНОЙ</w:t>
            </w:r>
            <w:r w:rsidRPr="00101BCC">
              <w:rPr>
                <w:rFonts w:ascii="Arial Armenian" w:hAnsi="Arial Armenian" w:cs="Arial"/>
                <w:sz w:val="22"/>
                <w:szCs w:val="22"/>
              </w:rPr>
              <w:t xml:space="preserve"> </w:t>
            </w:r>
            <w:r w:rsidRPr="00101BCC">
              <w:rPr>
                <w:rFonts w:ascii="Calibri" w:hAnsi="Calibri" w:cs="Calibri"/>
                <w:sz w:val="22"/>
                <w:szCs w:val="22"/>
              </w:rPr>
              <w:t>МАШИНЫ</w:t>
            </w:r>
          </w:p>
        </w:tc>
        <w:tc>
          <w:tcPr>
            <w:tcW w:w="1278" w:type="dxa"/>
            <w:tcBorders>
              <w:top w:val="nil"/>
              <w:left w:val="nil"/>
              <w:bottom w:val="single" w:sz="4" w:space="0" w:color="auto"/>
              <w:right w:val="single" w:sz="4" w:space="0" w:color="auto"/>
            </w:tcBorders>
            <w:vAlign w:val="center"/>
            <w:hideMark/>
          </w:tcPr>
          <w:p w14:paraId="1595FB2F"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single" w:sz="4" w:space="0" w:color="auto"/>
              <w:left w:val="nil"/>
              <w:bottom w:val="single" w:sz="4" w:space="0" w:color="auto"/>
              <w:right w:val="single" w:sz="4" w:space="0" w:color="auto"/>
            </w:tcBorders>
            <w:noWrap/>
            <w:vAlign w:val="center"/>
            <w:hideMark/>
          </w:tcPr>
          <w:p w14:paraId="35D1FD2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5.5</w:t>
            </w:r>
          </w:p>
        </w:tc>
        <w:tc>
          <w:tcPr>
            <w:tcW w:w="1418" w:type="dxa"/>
            <w:tcBorders>
              <w:top w:val="single" w:sz="4" w:space="0" w:color="auto"/>
              <w:left w:val="nil"/>
              <w:bottom w:val="single" w:sz="4" w:space="0" w:color="auto"/>
              <w:right w:val="single" w:sz="4" w:space="0" w:color="auto"/>
            </w:tcBorders>
            <w:noWrap/>
            <w:vAlign w:val="center"/>
            <w:hideMark/>
          </w:tcPr>
          <w:p w14:paraId="53E8F0F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7.78</w:t>
            </w:r>
          </w:p>
        </w:tc>
        <w:tc>
          <w:tcPr>
            <w:tcW w:w="1847" w:type="dxa"/>
            <w:tcBorders>
              <w:top w:val="nil"/>
              <w:left w:val="nil"/>
              <w:bottom w:val="single" w:sz="4" w:space="0" w:color="auto"/>
              <w:right w:val="single" w:sz="4" w:space="0" w:color="auto"/>
            </w:tcBorders>
            <w:vAlign w:val="center"/>
            <w:hideMark/>
          </w:tcPr>
          <w:p w14:paraId="2A7232D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42.790</w:t>
            </w:r>
          </w:p>
        </w:tc>
        <w:tc>
          <w:tcPr>
            <w:tcW w:w="222" w:type="dxa"/>
            <w:vAlign w:val="center"/>
            <w:hideMark/>
          </w:tcPr>
          <w:p w14:paraId="7A153187" w14:textId="77777777" w:rsidR="00402A13" w:rsidRPr="00101BCC" w:rsidRDefault="00402A13" w:rsidP="00BF48F5">
            <w:pPr>
              <w:rPr>
                <w:sz w:val="20"/>
                <w:szCs w:val="20"/>
              </w:rPr>
            </w:pPr>
          </w:p>
        </w:tc>
      </w:tr>
      <w:tr w:rsidR="00402A13" w:rsidRPr="00101BCC" w14:paraId="7294A958" w14:textId="77777777" w:rsidTr="00BF48F5">
        <w:trPr>
          <w:trHeight w:val="300"/>
        </w:trPr>
        <w:tc>
          <w:tcPr>
            <w:tcW w:w="738" w:type="dxa"/>
            <w:tcBorders>
              <w:top w:val="nil"/>
              <w:left w:val="single" w:sz="4" w:space="0" w:color="auto"/>
              <w:bottom w:val="single" w:sz="4" w:space="0" w:color="auto"/>
              <w:right w:val="single" w:sz="4" w:space="0" w:color="auto"/>
            </w:tcBorders>
            <w:vAlign w:val="center"/>
            <w:hideMark/>
          </w:tcPr>
          <w:p w14:paraId="7114C92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317" w:type="dxa"/>
            <w:tcBorders>
              <w:top w:val="nil"/>
              <w:left w:val="nil"/>
              <w:bottom w:val="single" w:sz="4" w:space="0" w:color="auto"/>
              <w:right w:val="single" w:sz="4" w:space="0" w:color="auto"/>
            </w:tcBorders>
            <w:vAlign w:val="center"/>
            <w:hideMark/>
          </w:tcPr>
          <w:p w14:paraId="4575CB0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2865" w:type="dxa"/>
            <w:tcBorders>
              <w:top w:val="nil"/>
              <w:left w:val="nil"/>
              <w:bottom w:val="single" w:sz="4" w:space="0" w:color="auto"/>
              <w:right w:val="single" w:sz="4" w:space="0" w:color="auto"/>
            </w:tcBorders>
            <w:vAlign w:val="center"/>
            <w:hideMark/>
          </w:tcPr>
          <w:p w14:paraId="52FA1704" w14:textId="77777777" w:rsidR="00402A13" w:rsidRPr="00101BCC" w:rsidRDefault="00402A13" w:rsidP="00BF48F5">
            <w:pPr>
              <w:jc w:val="center"/>
              <w:rPr>
                <w:rFonts w:ascii="Arial Armenian" w:hAnsi="Arial Armenian" w:cs="Arial"/>
                <w:b/>
                <w:bCs/>
              </w:rPr>
            </w:pPr>
            <w:r w:rsidRPr="00101BCC">
              <w:rPr>
                <w:rFonts w:ascii="Sylfaen" w:hAnsi="Sylfaen" w:cs="Sylfaen"/>
                <w:b/>
                <w:bCs/>
              </w:rPr>
              <w:t>Խաղային</w:t>
            </w:r>
            <w:r w:rsidRPr="00101BCC">
              <w:rPr>
                <w:rFonts w:ascii="Arial Armenian" w:hAnsi="Arial Armenian" w:cs="Arial"/>
                <w:b/>
                <w:bCs/>
              </w:rPr>
              <w:t xml:space="preserve"> </w:t>
            </w:r>
            <w:r w:rsidRPr="00101BCC">
              <w:rPr>
                <w:rFonts w:ascii="Sylfaen" w:hAnsi="Sylfaen" w:cs="Sylfaen"/>
                <w:b/>
                <w:bCs/>
              </w:rPr>
              <w:t>գոտու</w:t>
            </w:r>
            <w:r w:rsidRPr="00101BCC">
              <w:rPr>
                <w:rFonts w:ascii="Arial Armenian" w:hAnsi="Arial Armenian" w:cs="Arial"/>
                <w:b/>
                <w:bCs/>
              </w:rPr>
              <w:t xml:space="preserve"> </w:t>
            </w:r>
            <w:r w:rsidRPr="00101BCC">
              <w:rPr>
                <w:rFonts w:ascii="Sylfaen" w:hAnsi="Sylfaen" w:cs="Sylfaen"/>
                <w:b/>
                <w:bCs/>
              </w:rPr>
              <w:t>ցանկապատ</w:t>
            </w:r>
          </w:p>
        </w:tc>
        <w:tc>
          <w:tcPr>
            <w:tcW w:w="1278" w:type="dxa"/>
            <w:tcBorders>
              <w:top w:val="nil"/>
              <w:left w:val="nil"/>
              <w:bottom w:val="single" w:sz="4" w:space="0" w:color="auto"/>
              <w:right w:val="single" w:sz="4" w:space="0" w:color="auto"/>
            </w:tcBorders>
            <w:vAlign w:val="center"/>
            <w:hideMark/>
          </w:tcPr>
          <w:p w14:paraId="5F51E7F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517" w:type="dxa"/>
            <w:tcBorders>
              <w:top w:val="nil"/>
              <w:left w:val="nil"/>
              <w:bottom w:val="single" w:sz="4" w:space="0" w:color="auto"/>
              <w:right w:val="single" w:sz="4" w:space="0" w:color="auto"/>
            </w:tcBorders>
            <w:noWrap/>
            <w:vAlign w:val="center"/>
            <w:hideMark/>
          </w:tcPr>
          <w:p w14:paraId="643DD88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418" w:type="dxa"/>
            <w:tcBorders>
              <w:top w:val="nil"/>
              <w:left w:val="nil"/>
              <w:bottom w:val="single" w:sz="4" w:space="0" w:color="auto"/>
              <w:right w:val="single" w:sz="4" w:space="0" w:color="auto"/>
            </w:tcBorders>
            <w:noWrap/>
            <w:vAlign w:val="center"/>
            <w:hideMark/>
          </w:tcPr>
          <w:p w14:paraId="33A9C54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847" w:type="dxa"/>
            <w:tcBorders>
              <w:top w:val="nil"/>
              <w:left w:val="nil"/>
              <w:bottom w:val="single" w:sz="4" w:space="0" w:color="auto"/>
              <w:right w:val="single" w:sz="4" w:space="0" w:color="auto"/>
            </w:tcBorders>
            <w:vAlign w:val="center"/>
            <w:hideMark/>
          </w:tcPr>
          <w:p w14:paraId="1301509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0.000</w:t>
            </w:r>
          </w:p>
        </w:tc>
        <w:tc>
          <w:tcPr>
            <w:tcW w:w="222" w:type="dxa"/>
            <w:vAlign w:val="center"/>
            <w:hideMark/>
          </w:tcPr>
          <w:p w14:paraId="347E767F" w14:textId="77777777" w:rsidR="00402A13" w:rsidRPr="00101BCC" w:rsidRDefault="00402A13" w:rsidP="00BF48F5">
            <w:pPr>
              <w:rPr>
                <w:sz w:val="20"/>
                <w:szCs w:val="20"/>
              </w:rPr>
            </w:pPr>
          </w:p>
        </w:tc>
      </w:tr>
      <w:tr w:rsidR="00402A13" w:rsidRPr="00101BCC" w14:paraId="0AB509EB" w14:textId="77777777" w:rsidTr="00BF48F5">
        <w:trPr>
          <w:trHeight w:val="1140"/>
        </w:trPr>
        <w:tc>
          <w:tcPr>
            <w:tcW w:w="738" w:type="dxa"/>
            <w:tcBorders>
              <w:top w:val="nil"/>
              <w:left w:val="single" w:sz="4" w:space="0" w:color="auto"/>
              <w:bottom w:val="nil"/>
              <w:right w:val="single" w:sz="4" w:space="0" w:color="auto"/>
            </w:tcBorders>
            <w:noWrap/>
            <w:vAlign w:val="center"/>
            <w:hideMark/>
          </w:tcPr>
          <w:p w14:paraId="4C31928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w:t>
            </w:r>
          </w:p>
        </w:tc>
        <w:tc>
          <w:tcPr>
            <w:tcW w:w="1317" w:type="dxa"/>
            <w:tcBorders>
              <w:top w:val="nil"/>
              <w:left w:val="nil"/>
              <w:bottom w:val="nil"/>
              <w:right w:val="single" w:sz="4" w:space="0" w:color="auto"/>
            </w:tcBorders>
            <w:vAlign w:val="center"/>
            <w:hideMark/>
          </w:tcPr>
          <w:p w14:paraId="24CFEF2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1-966</w:t>
            </w:r>
          </w:p>
        </w:tc>
        <w:tc>
          <w:tcPr>
            <w:tcW w:w="2865" w:type="dxa"/>
            <w:tcBorders>
              <w:top w:val="nil"/>
              <w:left w:val="nil"/>
              <w:bottom w:val="nil"/>
              <w:right w:val="single" w:sz="4" w:space="0" w:color="auto"/>
            </w:tcBorders>
            <w:vAlign w:val="center"/>
            <w:hideMark/>
          </w:tcPr>
          <w:p w14:paraId="5817AE3F"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Մինչև</w:t>
            </w:r>
            <w:r w:rsidRPr="00101BCC">
              <w:rPr>
                <w:rFonts w:ascii="Arial Armenian" w:hAnsi="Arial Armenian" w:cs="Arial"/>
                <w:sz w:val="22"/>
                <w:szCs w:val="22"/>
              </w:rPr>
              <w:t xml:space="preserve"> 0.7 </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խորությամբ</w:t>
            </w:r>
            <w:r w:rsidRPr="00101BCC">
              <w:rPr>
                <w:rFonts w:ascii="Arial Armenian" w:hAnsi="Arial Armenian" w:cs="Arial"/>
                <w:sz w:val="22"/>
                <w:szCs w:val="22"/>
              </w:rPr>
              <w:t xml:space="preserve"> </w:t>
            </w:r>
            <w:r w:rsidRPr="00101BCC">
              <w:rPr>
                <w:rFonts w:ascii="Sylfaen" w:hAnsi="Sylfaen" w:cs="Sylfaen"/>
                <w:sz w:val="22"/>
                <w:szCs w:val="22"/>
              </w:rPr>
              <w:t>փոսերի</w:t>
            </w:r>
            <w:r w:rsidRPr="00101BCC">
              <w:rPr>
                <w:rFonts w:ascii="Arial Armenian" w:hAnsi="Arial Armenian" w:cs="Arial"/>
                <w:sz w:val="22"/>
                <w:szCs w:val="22"/>
              </w:rPr>
              <w:t xml:space="preserve"> </w:t>
            </w:r>
            <w:r w:rsidRPr="00101BCC">
              <w:rPr>
                <w:rFonts w:ascii="Sylfaen" w:hAnsi="Sylfaen" w:cs="Sylfaen"/>
                <w:sz w:val="22"/>
                <w:szCs w:val="22"/>
              </w:rPr>
              <w:t>ձեռքով</w:t>
            </w:r>
            <w:r w:rsidRPr="00101BCC">
              <w:rPr>
                <w:rFonts w:ascii="Arial Armenian" w:hAnsi="Arial Armenian" w:cs="Arial"/>
                <w:sz w:val="22"/>
                <w:szCs w:val="22"/>
              </w:rPr>
              <w:t xml:space="preserve"> </w:t>
            </w:r>
            <w:r w:rsidRPr="00101BCC">
              <w:rPr>
                <w:rFonts w:ascii="Sylfaen" w:hAnsi="Sylfaen" w:cs="Sylfaen"/>
                <w:sz w:val="22"/>
                <w:szCs w:val="22"/>
              </w:rPr>
              <w:t>փորում՝</w:t>
            </w:r>
            <w:r w:rsidRPr="00101BCC">
              <w:rPr>
                <w:rFonts w:ascii="Arial Armenian" w:hAnsi="Arial Armenian" w:cs="Arial"/>
                <w:sz w:val="22"/>
                <w:szCs w:val="22"/>
              </w:rPr>
              <w:t xml:space="preserve"> </w:t>
            </w:r>
            <w:r w:rsidRPr="00101BCC">
              <w:rPr>
                <w:rFonts w:ascii="Sylfaen" w:hAnsi="Sylfaen" w:cs="Sylfaen"/>
                <w:sz w:val="22"/>
                <w:szCs w:val="22"/>
              </w:rPr>
              <w:t>սյուների</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ձողերի</w:t>
            </w:r>
            <w:r w:rsidRPr="00101BCC">
              <w:rPr>
                <w:rFonts w:ascii="Arial Armenian" w:hAnsi="Arial Armenian" w:cs="Arial"/>
                <w:sz w:val="22"/>
                <w:szCs w:val="22"/>
              </w:rPr>
              <w:t xml:space="preserve"> </w:t>
            </w:r>
            <w:r w:rsidRPr="00101BCC">
              <w:rPr>
                <w:rFonts w:ascii="Sylfaen" w:hAnsi="Sylfaen" w:cs="Sylfaen"/>
                <w:sz w:val="22"/>
                <w:szCs w:val="22"/>
              </w:rPr>
              <w:t>համար</w:t>
            </w:r>
            <w:r w:rsidRPr="00101BCC">
              <w:rPr>
                <w:rFonts w:ascii="Arial Armenian" w:hAnsi="Arial Armenian" w:cs="Arial"/>
                <w:sz w:val="22"/>
                <w:szCs w:val="22"/>
              </w:rPr>
              <w:t>, 4-</w:t>
            </w:r>
            <w:r w:rsidRPr="00101BCC">
              <w:rPr>
                <w:rFonts w:ascii="Sylfaen" w:hAnsi="Sylfaen" w:cs="Sylfaen"/>
                <w:sz w:val="22"/>
                <w:szCs w:val="22"/>
              </w:rPr>
              <w:t>րդ</w:t>
            </w:r>
            <w:r w:rsidRPr="00101BCC">
              <w:rPr>
                <w:rFonts w:ascii="Arial Armenian" w:hAnsi="Arial Armenian" w:cs="Arial"/>
                <w:sz w:val="22"/>
                <w:szCs w:val="22"/>
              </w:rPr>
              <w:t xml:space="preserve"> </w:t>
            </w:r>
            <w:r w:rsidRPr="00101BCC">
              <w:rPr>
                <w:rFonts w:ascii="Sylfaen" w:hAnsi="Sylfaen" w:cs="Sylfaen"/>
                <w:sz w:val="22"/>
                <w:szCs w:val="22"/>
              </w:rPr>
              <w:t>խմբի</w:t>
            </w:r>
            <w:r w:rsidRPr="00101BCC">
              <w:rPr>
                <w:rFonts w:ascii="Arial Armenian" w:hAnsi="Arial Armenian" w:cs="Arial"/>
                <w:sz w:val="22"/>
                <w:szCs w:val="22"/>
              </w:rPr>
              <w:t xml:space="preserve"> </w:t>
            </w:r>
            <w:r w:rsidRPr="00101BCC">
              <w:rPr>
                <w:rFonts w:ascii="Sylfaen" w:hAnsi="Sylfaen" w:cs="Sylfaen"/>
                <w:sz w:val="22"/>
                <w:szCs w:val="22"/>
              </w:rPr>
              <w:t>հող</w:t>
            </w:r>
            <w:r w:rsidRPr="00101BCC">
              <w:rPr>
                <w:rFonts w:ascii="Arial Armenian" w:hAnsi="Arial Armenian" w:cs="Arial"/>
                <w:sz w:val="22"/>
                <w:szCs w:val="22"/>
              </w:rPr>
              <w:br/>
            </w:r>
            <w:r w:rsidRPr="00101BCC">
              <w:rPr>
                <w:rFonts w:ascii="Calibri" w:hAnsi="Calibri" w:cs="Calibri"/>
                <w:sz w:val="22"/>
                <w:szCs w:val="22"/>
              </w:rPr>
              <w:t>КОПАНИЕ</w:t>
            </w:r>
            <w:r w:rsidRPr="00101BCC">
              <w:rPr>
                <w:rFonts w:ascii="Arial Armenian" w:hAnsi="Arial Armenian" w:cs="Arial"/>
                <w:sz w:val="22"/>
                <w:szCs w:val="22"/>
              </w:rPr>
              <w:t xml:space="preserve"> </w:t>
            </w:r>
            <w:r w:rsidRPr="00101BCC">
              <w:rPr>
                <w:rFonts w:ascii="Calibri" w:hAnsi="Calibri" w:cs="Calibri"/>
                <w:sz w:val="22"/>
                <w:szCs w:val="22"/>
              </w:rPr>
              <w:t>ЯМ</w:t>
            </w:r>
            <w:r w:rsidRPr="00101BCC">
              <w:rPr>
                <w:rFonts w:ascii="Arial Armenian" w:hAnsi="Arial Armenian" w:cs="Arial"/>
                <w:sz w:val="22"/>
                <w:szCs w:val="22"/>
              </w:rPr>
              <w:t xml:space="preserve"> </w:t>
            </w:r>
            <w:r w:rsidRPr="00101BCC">
              <w:rPr>
                <w:rFonts w:ascii="Calibri" w:hAnsi="Calibri" w:cs="Calibri"/>
                <w:sz w:val="22"/>
                <w:szCs w:val="22"/>
              </w:rPr>
              <w:t>ВРУЧНУЮ</w:t>
            </w:r>
            <w:r w:rsidRPr="00101BCC">
              <w:rPr>
                <w:rFonts w:ascii="Arial Armenian" w:hAnsi="Arial Armenian" w:cs="Arial"/>
                <w:sz w:val="22"/>
                <w:szCs w:val="22"/>
              </w:rPr>
              <w:t xml:space="preserve"> </w:t>
            </w:r>
            <w:r w:rsidRPr="00101BCC">
              <w:rPr>
                <w:rFonts w:ascii="Calibri" w:hAnsi="Calibri" w:cs="Calibri"/>
                <w:sz w:val="22"/>
                <w:szCs w:val="22"/>
              </w:rPr>
              <w:t>ДЛЯ</w:t>
            </w:r>
            <w:r w:rsidRPr="00101BCC">
              <w:rPr>
                <w:rFonts w:ascii="Arial Armenian" w:hAnsi="Arial Armenian" w:cs="Arial"/>
                <w:sz w:val="22"/>
                <w:szCs w:val="22"/>
              </w:rPr>
              <w:t xml:space="preserve"> </w:t>
            </w:r>
            <w:r w:rsidRPr="00101BCC">
              <w:rPr>
                <w:rFonts w:ascii="Calibri" w:hAnsi="Calibri" w:cs="Calibri"/>
                <w:sz w:val="22"/>
                <w:szCs w:val="22"/>
              </w:rPr>
              <w:t>СТОЕК</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СТОЛБОВ</w:t>
            </w:r>
            <w:r w:rsidRPr="00101BCC">
              <w:rPr>
                <w:rFonts w:ascii="Arial Armenian" w:hAnsi="Arial Armenian" w:cs="Arial"/>
                <w:sz w:val="22"/>
                <w:szCs w:val="22"/>
              </w:rPr>
              <w:t xml:space="preserve"> </w:t>
            </w:r>
            <w:r w:rsidRPr="00101BCC">
              <w:rPr>
                <w:rFonts w:ascii="Calibri" w:hAnsi="Calibri" w:cs="Calibri"/>
                <w:sz w:val="22"/>
                <w:szCs w:val="22"/>
              </w:rPr>
              <w:t>ГЛУБИНОЙ</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0,7 </w:t>
            </w:r>
            <w:r w:rsidRPr="00101BCC">
              <w:rPr>
                <w:rFonts w:ascii="Calibri" w:hAnsi="Calibri" w:cs="Calibri"/>
                <w:sz w:val="22"/>
                <w:szCs w:val="22"/>
              </w:rPr>
              <w:t>М</w:t>
            </w:r>
            <w:r w:rsidRPr="00101BCC">
              <w:rPr>
                <w:rFonts w:ascii="Arial Armenian" w:hAnsi="Arial Armenian" w:cs="Arial"/>
                <w:sz w:val="22"/>
                <w:szCs w:val="22"/>
              </w:rPr>
              <w:t xml:space="preserve"> </w:t>
            </w:r>
            <w:r w:rsidRPr="00101BCC">
              <w:rPr>
                <w:rFonts w:ascii="Calibri" w:hAnsi="Calibri" w:cs="Calibri"/>
                <w:sz w:val="22"/>
                <w:szCs w:val="22"/>
              </w:rPr>
              <w:t>ГРУНТ</w:t>
            </w:r>
            <w:r w:rsidRPr="00101BCC">
              <w:rPr>
                <w:rFonts w:ascii="Arial Armenian" w:hAnsi="Arial Armenian" w:cs="Arial"/>
                <w:sz w:val="22"/>
                <w:szCs w:val="22"/>
              </w:rPr>
              <w:t xml:space="preserve"> 4 </w:t>
            </w:r>
            <w:r w:rsidRPr="00101BCC">
              <w:rPr>
                <w:rFonts w:ascii="Calibri" w:hAnsi="Calibri" w:cs="Calibri"/>
                <w:sz w:val="22"/>
                <w:szCs w:val="22"/>
              </w:rPr>
              <w:t>ГРУППЫ</w:t>
            </w:r>
          </w:p>
        </w:tc>
        <w:tc>
          <w:tcPr>
            <w:tcW w:w="1278" w:type="dxa"/>
            <w:tcBorders>
              <w:top w:val="nil"/>
              <w:left w:val="nil"/>
              <w:bottom w:val="single" w:sz="4" w:space="0" w:color="auto"/>
              <w:right w:val="single" w:sz="4" w:space="0" w:color="auto"/>
            </w:tcBorders>
            <w:vAlign w:val="center"/>
            <w:hideMark/>
          </w:tcPr>
          <w:p w14:paraId="1F848E5D"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3B5659B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4.5</w:t>
            </w:r>
          </w:p>
        </w:tc>
        <w:tc>
          <w:tcPr>
            <w:tcW w:w="1418" w:type="dxa"/>
            <w:tcBorders>
              <w:top w:val="nil"/>
              <w:left w:val="nil"/>
              <w:bottom w:val="single" w:sz="4" w:space="0" w:color="auto"/>
              <w:right w:val="single" w:sz="4" w:space="0" w:color="auto"/>
            </w:tcBorders>
            <w:noWrap/>
            <w:vAlign w:val="center"/>
            <w:hideMark/>
          </w:tcPr>
          <w:p w14:paraId="7ABC390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12.272</w:t>
            </w:r>
          </w:p>
        </w:tc>
        <w:tc>
          <w:tcPr>
            <w:tcW w:w="1847" w:type="dxa"/>
            <w:tcBorders>
              <w:top w:val="nil"/>
              <w:left w:val="nil"/>
              <w:bottom w:val="single" w:sz="4" w:space="0" w:color="auto"/>
              <w:right w:val="single" w:sz="4" w:space="0" w:color="auto"/>
            </w:tcBorders>
            <w:vAlign w:val="center"/>
            <w:hideMark/>
          </w:tcPr>
          <w:p w14:paraId="21E4142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55.224</w:t>
            </w:r>
          </w:p>
        </w:tc>
        <w:tc>
          <w:tcPr>
            <w:tcW w:w="222" w:type="dxa"/>
            <w:vAlign w:val="center"/>
            <w:hideMark/>
          </w:tcPr>
          <w:p w14:paraId="45E559DB" w14:textId="77777777" w:rsidR="00402A13" w:rsidRPr="00101BCC" w:rsidRDefault="00402A13" w:rsidP="00BF48F5">
            <w:pPr>
              <w:rPr>
                <w:sz w:val="20"/>
                <w:szCs w:val="20"/>
              </w:rPr>
            </w:pPr>
          </w:p>
        </w:tc>
      </w:tr>
      <w:tr w:rsidR="00402A13" w:rsidRPr="00101BCC" w14:paraId="31A886DC" w14:textId="77777777" w:rsidTr="00BF48F5">
        <w:trPr>
          <w:trHeight w:val="570"/>
        </w:trPr>
        <w:tc>
          <w:tcPr>
            <w:tcW w:w="738" w:type="dxa"/>
            <w:tcBorders>
              <w:top w:val="single" w:sz="4" w:space="0" w:color="auto"/>
              <w:left w:val="single" w:sz="4" w:space="0" w:color="auto"/>
              <w:bottom w:val="nil"/>
              <w:right w:val="single" w:sz="4" w:space="0" w:color="auto"/>
            </w:tcBorders>
            <w:noWrap/>
            <w:vAlign w:val="center"/>
            <w:hideMark/>
          </w:tcPr>
          <w:p w14:paraId="5E4A2A4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w:t>
            </w:r>
          </w:p>
        </w:tc>
        <w:tc>
          <w:tcPr>
            <w:tcW w:w="1317" w:type="dxa"/>
            <w:tcBorders>
              <w:top w:val="single" w:sz="4" w:space="0" w:color="auto"/>
              <w:left w:val="nil"/>
              <w:bottom w:val="single" w:sz="4" w:space="0" w:color="auto"/>
              <w:right w:val="single" w:sz="4" w:space="0" w:color="auto"/>
            </w:tcBorders>
            <w:vAlign w:val="center"/>
            <w:hideMark/>
          </w:tcPr>
          <w:p w14:paraId="5E45B31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1-1593</w:t>
            </w:r>
          </w:p>
        </w:tc>
        <w:tc>
          <w:tcPr>
            <w:tcW w:w="2865" w:type="dxa"/>
            <w:tcBorders>
              <w:top w:val="single" w:sz="4" w:space="0" w:color="auto"/>
              <w:left w:val="nil"/>
              <w:bottom w:val="single" w:sz="4" w:space="0" w:color="auto"/>
              <w:right w:val="single" w:sz="4" w:space="0" w:color="auto"/>
            </w:tcBorders>
            <w:vAlign w:val="center"/>
            <w:hideMark/>
          </w:tcPr>
          <w:p w14:paraId="32F3B758"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Շինարարական</w:t>
            </w:r>
            <w:r w:rsidRPr="00101BCC">
              <w:rPr>
                <w:rFonts w:ascii="Arial Armenian" w:hAnsi="Arial Armenian" w:cs="Arial"/>
                <w:sz w:val="22"/>
                <w:szCs w:val="22"/>
              </w:rPr>
              <w:t xml:space="preserve"> </w:t>
            </w:r>
            <w:r w:rsidRPr="00101BCC">
              <w:rPr>
                <w:rFonts w:ascii="Sylfaen" w:hAnsi="Sylfaen" w:cs="Sylfaen"/>
                <w:sz w:val="22"/>
                <w:szCs w:val="22"/>
              </w:rPr>
              <w:t>աղբի</w:t>
            </w:r>
            <w:r w:rsidRPr="00101BCC">
              <w:rPr>
                <w:rFonts w:ascii="Arial Armenian" w:hAnsi="Arial Armenian" w:cs="Arial"/>
                <w:sz w:val="22"/>
                <w:szCs w:val="22"/>
              </w:rPr>
              <w:t xml:space="preserve"> </w:t>
            </w:r>
            <w:r w:rsidRPr="00101BCC">
              <w:rPr>
                <w:rFonts w:ascii="Sylfaen" w:hAnsi="Sylfaen" w:cs="Sylfaen"/>
                <w:sz w:val="22"/>
                <w:szCs w:val="22"/>
              </w:rPr>
              <w:t>բեռնավորում</w:t>
            </w:r>
            <w:r w:rsidRPr="00101BCC">
              <w:rPr>
                <w:rFonts w:ascii="Arial Armenian" w:hAnsi="Arial Armenian" w:cs="Arial"/>
                <w:sz w:val="22"/>
                <w:szCs w:val="22"/>
              </w:rPr>
              <w:br/>
            </w:r>
            <w:r w:rsidRPr="00101BCC">
              <w:rPr>
                <w:rFonts w:ascii="Calibri" w:hAnsi="Calibri" w:cs="Calibri"/>
                <w:sz w:val="22"/>
                <w:szCs w:val="22"/>
              </w:rPr>
              <w:t>Погрузка</w:t>
            </w:r>
            <w:r w:rsidRPr="00101BCC">
              <w:rPr>
                <w:rFonts w:ascii="Arial Armenian" w:hAnsi="Arial Armenian" w:cs="Arial"/>
                <w:sz w:val="22"/>
                <w:szCs w:val="22"/>
              </w:rPr>
              <w:t xml:space="preserve"> </w:t>
            </w:r>
            <w:r w:rsidRPr="00101BCC">
              <w:rPr>
                <w:rFonts w:ascii="Calibri" w:hAnsi="Calibri" w:cs="Calibri"/>
                <w:sz w:val="22"/>
                <w:szCs w:val="22"/>
              </w:rPr>
              <w:t>строительного</w:t>
            </w:r>
            <w:r w:rsidRPr="00101BCC">
              <w:rPr>
                <w:rFonts w:ascii="Arial Armenian" w:hAnsi="Arial Armenian" w:cs="Arial"/>
                <w:sz w:val="22"/>
                <w:szCs w:val="22"/>
              </w:rPr>
              <w:t xml:space="preserve"> </w:t>
            </w:r>
            <w:r w:rsidRPr="00101BCC">
              <w:rPr>
                <w:rFonts w:ascii="Calibri" w:hAnsi="Calibri" w:cs="Calibri"/>
                <w:sz w:val="22"/>
                <w:szCs w:val="22"/>
              </w:rPr>
              <w:t>мусора</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4ACD83D5"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49476C8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9.5</w:t>
            </w:r>
          </w:p>
        </w:tc>
        <w:tc>
          <w:tcPr>
            <w:tcW w:w="1418" w:type="dxa"/>
            <w:tcBorders>
              <w:top w:val="nil"/>
              <w:left w:val="nil"/>
              <w:bottom w:val="single" w:sz="4" w:space="0" w:color="auto"/>
              <w:right w:val="single" w:sz="4" w:space="0" w:color="auto"/>
            </w:tcBorders>
            <w:noWrap/>
            <w:vAlign w:val="center"/>
            <w:hideMark/>
          </w:tcPr>
          <w:p w14:paraId="541C45D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0.873</w:t>
            </w:r>
          </w:p>
        </w:tc>
        <w:tc>
          <w:tcPr>
            <w:tcW w:w="1847" w:type="dxa"/>
            <w:tcBorders>
              <w:top w:val="nil"/>
              <w:left w:val="nil"/>
              <w:bottom w:val="single" w:sz="4" w:space="0" w:color="auto"/>
              <w:right w:val="single" w:sz="4" w:space="0" w:color="auto"/>
            </w:tcBorders>
            <w:vAlign w:val="center"/>
            <w:hideMark/>
          </w:tcPr>
          <w:p w14:paraId="5BAF790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8.294</w:t>
            </w:r>
          </w:p>
        </w:tc>
        <w:tc>
          <w:tcPr>
            <w:tcW w:w="222" w:type="dxa"/>
            <w:vAlign w:val="center"/>
            <w:hideMark/>
          </w:tcPr>
          <w:p w14:paraId="75C214E5" w14:textId="77777777" w:rsidR="00402A13" w:rsidRPr="00101BCC" w:rsidRDefault="00402A13" w:rsidP="00BF48F5">
            <w:pPr>
              <w:rPr>
                <w:sz w:val="20"/>
                <w:szCs w:val="20"/>
              </w:rPr>
            </w:pPr>
          </w:p>
        </w:tc>
      </w:tr>
      <w:tr w:rsidR="00402A13" w:rsidRPr="00101BCC" w14:paraId="660630B5" w14:textId="77777777" w:rsidTr="00BF48F5">
        <w:trPr>
          <w:trHeight w:val="570"/>
        </w:trPr>
        <w:tc>
          <w:tcPr>
            <w:tcW w:w="738" w:type="dxa"/>
            <w:tcBorders>
              <w:top w:val="single" w:sz="4" w:space="0" w:color="auto"/>
              <w:left w:val="single" w:sz="4" w:space="0" w:color="auto"/>
              <w:bottom w:val="nil"/>
              <w:right w:val="single" w:sz="4" w:space="0" w:color="auto"/>
            </w:tcBorders>
            <w:noWrap/>
            <w:vAlign w:val="center"/>
            <w:hideMark/>
          </w:tcPr>
          <w:p w14:paraId="294A6E8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w:t>
            </w:r>
          </w:p>
        </w:tc>
        <w:tc>
          <w:tcPr>
            <w:tcW w:w="1317" w:type="dxa"/>
            <w:tcBorders>
              <w:top w:val="nil"/>
              <w:left w:val="nil"/>
              <w:bottom w:val="single" w:sz="4" w:space="0" w:color="auto"/>
              <w:right w:val="single" w:sz="4" w:space="0" w:color="auto"/>
            </w:tcBorders>
            <w:vAlign w:val="center"/>
            <w:hideMark/>
          </w:tcPr>
          <w:p w14:paraId="277F0B4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310-13</w:t>
            </w:r>
          </w:p>
        </w:tc>
        <w:tc>
          <w:tcPr>
            <w:tcW w:w="2865" w:type="dxa"/>
            <w:tcBorders>
              <w:top w:val="nil"/>
              <w:left w:val="nil"/>
              <w:bottom w:val="single" w:sz="4" w:space="0" w:color="auto"/>
              <w:right w:val="single" w:sz="4" w:space="0" w:color="auto"/>
            </w:tcBorders>
            <w:vAlign w:val="center"/>
            <w:hideMark/>
          </w:tcPr>
          <w:p w14:paraId="4FDFB120"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Տեղափոխում</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13 </w:t>
            </w:r>
            <w:r w:rsidRPr="00101BCC">
              <w:rPr>
                <w:rFonts w:ascii="Sylfaen" w:hAnsi="Sylfaen" w:cs="Sylfaen"/>
                <w:sz w:val="22"/>
                <w:szCs w:val="22"/>
              </w:rPr>
              <w:t>կմ</w:t>
            </w:r>
            <w:r w:rsidRPr="00101BCC">
              <w:rPr>
                <w:rFonts w:ascii="Arial Armenian" w:hAnsi="Arial Armenian" w:cs="Arial"/>
                <w:sz w:val="22"/>
                <w:szCs w:val="22"/>
              </w:rPr>
              <w:br/>
            </w:r>
            <w:r w:rsidRPr="00101BCC">
              <w:rPr>
                <w:rFonts w:ascii="Calibri" w:hAnsi="Calibri" w:cs="Calibri"/>
                <w:sz w:val="22"/>
                <w:szCs w:val="22"/>
              </w:rPr>
              <w:t>Перевозка</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13 </w:t>
            </w:r>
            <w:r w:rsidRPr="00101BCC">
              <w:rPr>
                <w:rFonts w:ascii="Calibri" w:hAnsi="Calibri" w:cs="Calibri"/>
                <w:sz w:val="22"/>
                <w:szCs w:val="22"/>
              </w:rPr>
              <w:t>км</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539B03C6"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տոննա</w:t>
            </w:r>
          </w:p>
        </w:tc>
        <w:tc>
          <w:tcPr>
            <w:tcW w:w="1517" w:type="dxa"/>
            <w:tcBorders>
              <w:top w:val="nil"/>
              <w:left w:val="nil"/>
              <w:bottom w:val="single" w:sz="4" w:space="0" w:color="auto"/>
              <w:right w:val="single" w:sz="4" w:space="0" w:color="auto"/>
            </w:tcBorders>
            <w:noWrap/>
            <w:vAlign w:val="center"/>
            <w:hideMark/>
          </w:tcPr>
          <w:p w14:paraId="7CEC930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9</w:t>
            </w:r>
          </w:p>
        </w:tc>
        <w:tc>
          <w:tcPr>
            <w:tcW w:w="1418" w:type="dxa"/>
            <w:tcBorders>
              <w:top w:val="nil"/>
              <w:left w:val="nil"/>
              <w:bottom w:val="single" w:sz="4" w:space="0" w:color="auto"/>
              <w:right w:val="single" w:sz="4" w:space="0" w:color="auto"/>
            </w:tcBorders>
            <w:noWrap/>
            <w:vAlign w:val="center"/>
            <w:hideMark/>
          </w:tcPr>
          <w:p w14:paraId="1AD1540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3.71</w:t>
            </w:r>
          </w:p>
        </w:tc>
        <w:tc>
          <w:tcPr>
            <w:tcW w:w="1847" w:type="dxa"/>
            <w:tcBorders>
              <w:top w:val="nil"/>
              <w:left w:val="nil"/>
              <w:bottom w:val="single" w:sz="4" w:space="0" w:color="auto"/>
              <w:right w:val="single" w:sz="4" w:space="0" w:color="auto"/>
            </w:tcBorders>
            <w:vAlign w:val="center"/>
            <w:hideMark/>
          </w:tcPr>
          <w:p w14:paraId="6B924EC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33.390</w:t>
            </w:r>
          </w:p>
        </w:tc>
        <w:tc>
          <w:tcPr>
            <w:tcW w:w="222" w:type="dxa"/>
            <w:vAlign w:val="center"/>
            <w:hideMark/>
          </w:tcPr>
          <w:p w14:paraId="66E47916" w14:textId="77777777" w:rsidR="00402A13" w:rsidRPr="00101BCC" w:rsidRDefault="00402A13" w:rsidP="00BF48F5">
            <w:pPr>
              <w:rPr>
                <w:sz w:val="20"/>
                <w:szCs w:val="20"/>
              </w:rPr>
            </w:pPr>
          </w:p>
        </w:tc>
      </w:tr>
      <w:tr w:rsidR="00402A13" w:rsidRPr="00101BCC" w14:paraId="4044F8DE" w14:textId="77777777" w:rsidTr="00BF48F5">
        <w:trPr>
          <w:trHeight w:val="570"/>
        </w:trPr>
        <w:tc>
          <w:tcPr>
            <w:tcW w:w="738" w:type="dxa"/>
            <w:tcBorders>
              <w:top w:val="single" w:sz="4" w:space="0" w:color="auto"/>
              <w:left w:val="single" w:sz="4" w:space="0" w:color="auto"/>
              <w:bottom w:val="nil"/>
              <w:right w:val="single" w:sz="4" w:space="0" w:color="auto"/>
            </w:tcBorders>
            <w:noWrap/>
            <w:vAlign w:val="center"/>
            <w:hideMark/>
          </w:tcPr>
          <w:p w14:paraId="1687894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w:t>
            </w:r>
          </w:p>
        </w:tc>
        <w:tc>
          <w:tcPr>
            <w:tcW w:w="1317" w:type="dxa"/>
            <w:tcBorders>
              <w:top w:val="nil"/>
              <w:left w:val="nil"/>
              <w:bottom w:val="nil"/>
              <w:right w:val="single" w:sz="4" w:space="0" w:color="auto"/>
            </w:tcBorders>
            <w:vAlign w:val="center"/>
            <w:hideMark/>
          </w:tcPr>
          <w:p w14:paraId="68AAA72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44-</w:t>
            </w:r>
            <w:r w:rsidRPr="00101BCC">
              <w:rPr>
                <w:rFonts w:ascii="Calibri" w:hAnsi="Calibri" w:cs="Calibri"/>
                <w:sz w:val="22"/>
                <w:szCs w:val="22"/>
              </w:rPr>
              <w:t>М</w:t>
            </w:r>
            <w:r w:rsidRPr="00101BCC">
              <w:rPr>
                <w:rFonts w:ascii="Arial Armenian" w:hAnsi="Arial Armenian" w:cs="Arial"/>
                <w:sz w:val="22"/>
                <w:szCs w:val="22"/>
              </w:rPr>
              <w:t>284</w:t>
            </w:r>
          </w:p>
        </w:tc>
        <w:tc>
          <w:tcPr>
            <w:tcW w:w="2865" w:type="dxa"/>
            <w:tcBorders>
              <w:top w:val="nil"/>
              <w:left w:val="nil"/>
              <w:bottom w:val="nil"/>
              <w:right w:val="single" w:sz="4" w:space="0" w:color="auto"/>
            </w:tcBorders>
            <w:vAlign w:val="center"/>
            <w:hideMark/>
          </w:tcPr>
          <w:p w14:paraId="75DCA4F7"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Ցանցապատ</w:t>
            </w:r>
            <w:r w:rsidRPr="00101BCC">
              <w:rPr>
                <w:rFonts w:ascii="Arial Armenian" w:hAnsi="Arial Armenian" w:cs="Arial"/>
                <w:sz w:val="22"/>
                <w:szCs w:val="22"/>
              </w:rPr>
              <w:t xml:space="preserve"> </w:t>
            </w:r>
            <w:r w:rsidRPr="00101BCC">
              <w:rPr>
                <w:rFonts w:ascii="Sylfaen" w:hAnsi="Sylfaen" w:cs="Sylfaen"/>
                <w:sz w:val="22"/>
                <w:szCs w:val="22"/>
              </w:rPr>
              <w:t>պատնեշների</w:t>
            </w:r>
            <w:r w:rsidRPr="00101BCC">
              <w:rPr>
                <w:rFonts w:ascii="Arial Armenian" w:hAnsi="Arial Armenian" w:cs="Arial"/>
                <w:sz w:val="22"/>
                <w:szCs w:val="22"/>
              </w:rPr>
              <w:t xml:space="preserve"> </w:t>
            </w:r>
            <w:r w:rsidRPr="00101BCC">
              <w:rPr>
                <w:rFonts w:ascii="Sylfaen" w:hAnsi="Sylfaen" w:cs="Sylfaen"/>
                <w:sz w:val="22"/>
                <w:szCs w:val="22"/>
              </w:rPr>
              <w:t>կառուցում</w:t>
            </w:r>
            <w:r w:rsidRPr="00101BCC">
              <w:rPr>
                <w:rFonts w:ascii="Arial Armenian" w:hAnsi="Arial Armenian" w:cs="Arial"/>
                <w:sz w:val="22"/>
                <w:szCs w:val="22"/>
              </w:rPr>
              <w:br w:type="page"/>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ОГРАЖДЕНИЙ</w:t>
            </w:r>
            <w:r w:rsidRPr="00101BCC">
              <w:rPr>
                <w:rFonts w:ascii="Arial Armenian" w:hAnsi="Arial Armenian" w:cs="Arial"/>
                <w:sz w:val="22"/>
                <w:szCs w:val="22"/>
              </w:rPr>
              <w:t xml:space="preserve"> </w:t>
            </w:r>
            <w:r w:rsidRPr="00101BCC">
              <w:rPr>
                <w:rFonts w:ascii="Calibri" w:hAnsi="Calibri" w:cs="Calibri"/>
                <w:sz w:val="22"/>
                <w:szCs w:val="22"/>
              </w:rPr>
              <w:t>ИЗ</w:t>
            </w:r>
            <w:r w:rsidRPr="00101BCC">
              <w:rPr>
                <w:rFonts w:ascii="Arial Armenian" w:hAnsi="Arial Armenian" w:cs="Arial"/>
                <w:sz w:val="22"/>
                <w:szCs w:val="22"/>
              </w:rPr>
              <w:t xml:space="preserve"> </w:t>
            </w:r>
            <w:r w:rsidRPr="00101BCC">
              <w:rPr>
                <w:rFonts w:ascii="Calibri" w:hAnsi="Calibri" w:cs="Calibri"/>
                <w:sz w:val="22"/>
                <w:szCs w:val="22"/>
              </w:rPr>
              <w:t>СЕТКИ</w:t>
            </w:r>
          </w:p>
        </w:tc>
        <w:tc>
          <w:tcPr>
            <w:tcW w:w="1278" w:type="dxa"/>
            <w:tcBorders>
              <w:top w:val="nil"/>
              <w:left w:val="nil"/>
              <w:bottom w:val="single" w:sz="4" w:space="0" w:color="auto"/>
              <w:right w:val="single" w:sz="4" w:space="0" w:color="auto"/>
            </w:tcBorders>
            <w:vAlign w:val="center"/>
            <w:hideMark/>
          </w:tcPr>
          <w:p w14:paraId="2CB19157"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Calibri" w:hAnsi="Calibri" w:cs="Calibri"/>
                <w:sz w:val="22"/>
                <w:szCs w:val="22"/>
              </w:rPr>
              <w:t>м</w:t>
            </w:r>
          </w:p>
        </w:tc>
        <w:tc>
          <w:tcPr>
            <w:tcW w:w="1517" w:type="dxa"/>
            <w:tcBorders>
              <w:top w:val="nil"/>
              <w:left w:val="nil"/>
              <w:bottom w:val="single" w:sz="4" w:space="0" w:color="auto"/>
              <w:right w:val="single" w:sz="4" w:space="0" w:color="auto"/>
            </w:tcBorders>
            <w:noWrap/>
            <w:vAlign w:val="center"/>
            <w:hideMark/>
          </w:tcPr>
          <w:p w14:paraId="332188F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35</w:t>
            </w:r>
          </w:p>
        </w:tc>
        <w:tc>
          <w:tcPr>
            <w:tcW w:w="1418" w:type="dxa"/>
            <w:tcBorders>
              <w:top w:val="nil"/>
              <w:left w:val="nil"/>
              <w:bottom w:val="single" w:sz="4" w:space="0" w:color="auto"/>
              <w:right w:val="single" w:sz="4" w:space="0" w:color="auto"/>
            </w:tcBorders>
            <w:noWrap/>
            <w:vAlign w:val="center"/>
            <w:hideMark/>
          </w:tcPr>
          <w:p w14:paraId="288FC40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18.31</w:t>
            </w:r>
          </w:p>
        </w:tc>
        <w:tc>
          <w:tcPr>
            <w:tcW w:w="1847" w:type="dxa"/>
            <w:tcBorders>
              <w:top w:val="nil"/>
              <w:left w:val="nil"/>
              <w:bottom w:val="single" w:sz="4" w:space="0" w:color="auto"/>
              <w:right w:val="single" w:sz="4" w:space="0" w:color="auto"/>
            </w:tcBorders>
            <w:vAlign w:val="center"/>
            <w:hideMark/>
          </w:tcPr>
          <w:p w14:paraId="2E5FC35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640.850</w:t>
            </w:r>
          </w:p>
        </w:tc>
        <w:tc>
          <w:tcPr>
            <w:tcW w:w="222" w:type="dxa"/>
            <w:vAlign w:val="center"/>
            <w:hideMark/>
          </w:tcPr>
          <w:p w14:paraId="2AD4C98D" w14:textId="77777777" w:rsidR="00402A13" w:rsidRPr="00101BCC" w:rsidRDefault="00402A13" w:rsidP="00BF48F5">
            <w:pPr>
              <w:rPr>
                <w:sz w:val="20"/>
                <w:szCs w:val="20"/>
              </w:rPr>
            </w:pPr>
          </w:p>
        </w:tc>
      </w:tr>
      <w:tr w:rsidR="00402A13" w:rsidRPr="00101BCC" w14:paraId="206298BE" w14:textId="77777777" w:rsidTr="00BF48F5">
        <w:trPr>
          <w:trHeight w:val="300"/>
        </w:trPr>
        <w:tc>
          <w:tcPr>
            <w:tcW w:w="738" w:type="dxa"/>
            <w:tcBorders>
              <w:top w:val="single" w:sz="4" w:space="0" w:color="auto"/>
              <w:left w:val="single" w:sz="4" w:space="0" w:color="auto"/>
              <w:bottom w:val="single" w:sz="4" w:space="0" w:color="auto"/>
              <w:right w:val="single" w:sz="4" w:space="0" w:color="auto"/>
            </w:tcBorders>
            <w:vAlign w:val="center"/>
            <w:hideMark/>
          </w:tcPr>
          <w:p w14:paraId="310C43E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317" w:type="dxa"/>
            <w:tcBorders>
              <w:top w:val="single" w:sz="4" w:space="0" w:color="auto"/>
              <w:left w:val="nil"/>
              <w:bottom w:val="single" w:sz="4" w:space="0" w:color="auto"/>
              <w:right w:val="single" w:sz="4" w:space="0" w:color="auto"/>
            </w:tcBorders>
            <w:vAlign w:val="center"/>
            <w:hideMark/>
          </w:tcPr>
          <w:p w14:paraId="3E95B3E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2865" w:type="dxa"/>
            <w:tcBorders>
              <w:top w:val="single" w:sz="4" w:space="0" w:color="auto"/>
              <w:left w:val="nil"/>
              <w:bottom w:val="single" w:sz="4" w:space="0" w:color="auto"/>
              <w:right w:val="single" w:sz="4" w:space="0" w:color="auto"/>
            </w:tcBorders>
            <w:vAlign w:val="center"/>
            <w:hideMark/>
          </w:tcPr>
          <w:p w14:paraId="1024A873" w14:textId="77777777" w:rsidR="00402A13" w:rsidRPr="00101BCC" w:rsidRDefault="00402A13" w:rsidP="00BF48F5">
            <w:pPr>
              <w:jc w:val="center"/>
              <w:rPr>
                <w:rFonts w:ascii="Arial Armenian" w:hAnsi="Arial Armenian" w:cs="Arial"/>
                <w:b/>
                <w:bCs/>
              </w:rPr>
            </w:pPr>
            <w:r w:rsidRPr="00101BCC">
              <w:rPr>
                <w:rFonts w:ascii="Sylfaen" w:hAnsi="Sylfaen" w:cs="Sylfaen"/>
                <w:b/>
                <w:bCs/>
              </w:rPr>
              <w:t>Սպորտային</w:t>
            </w:r>
            <w:r w:rsidRPr="00101BCC">
              <w:rPr>
                <w:rFonts w:ascii="Arial Armenian" w:hAnsi="Arial Armenian" w:cs="Arial"/>
                <w:b/>
                <w:bCs/>
              </w:rPr>
              <w:t xml:space="preserve"> </w:t>
            </w:r>
            <w:r w:rsidRPr="00101BCC">
              <w:rPr>
                <w:rFonts w:ascii="Sylfaen" w:hAnsi="Sylfaen" w:cs="Sylfaen"/>
                <w:b/>
                <w:bCs/>
              </w:rPr>
              <w:t>գոտու</w:t>
            </w:r>
            <w:r w:rsidRPr="00101BCC">
              <w:rPr>
                <w:rFonts w:ascii="Arial Armenian" w:hAnsi="Arial Armenian" w:cs="Arial"/>
                <w:b/>
                <w:bCs/>
              </w:rPr>
              <w:t xml:space="preserve"> </w:t>
            </w:r>
            <w:r w:rsidRPr="00101BCC">
              <w:rPr>
                <w:rFonts w:ascii="Sylfaen" w:hAnsi="Sylfaen" w:cs="Sylfaen"/>
                <w:b/>
                <w:bCs/>
              </w:rPr>
              <w:t>ցանկապատ</w:t>
            </w:r>
          </w:p>
        </w:tc>
        <w:tc>
          <w:tcPr>
            <w:tcW w:w="1278" w:type="dxa"/>
            <w:tcBorders>
              <w:top w:val="nil"/>
              <w:left w:val="nil"/>
              <w:bottom w:val="single" w:sz="4" w:space="0" w:color="auto"/>
              <w:right w:val="single" w:sz="4" w:space="0" w:color="auto"/>
            </w:tcBorders>
            <w:vAlign w:val="center"/>
            <w:hideMark/>
          </w:tcPr>
          <w:p w14:paraId="695F085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517" w:type="dxa"/>
            <w:tcBorders>
              <w:top w:val="nil"/>
              <w:left w:val="nil"/>
              <w:bottom w:val="single" w:sz="4" w:space="0" w:color="auto"/>
              <w:right w:val="single" w:sz="4" w:space="0" w:color="auto"/>
            </w:tcBorders>
            <w:noWrap/>
            <w:vAlign w:val="center"/>
            <w:hideMark/>
          </w:tcPr>
          <w:p w14:paraId="7DCFACCC"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418" w:type="dxa"/>
            <w:tcBorders>
              <w:top w:val="nil"/>
              <w:left w:val="nil"/>
              <w:bottom w:val="single" w:sz="4" w:space="0" w:color="auto"/>
              <w:right w:val="single" w:sz="4" w:space="0" w:color="auto"/>
            </w:tcBorders>
            <w:noWrap/>
            <w:vAlign w:val="center"/>
            <w:hideMark/>
          </w:tcPr>
          <w:p w14:paraId="2324FAF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 </w:t>
            </w:r>
          </w:p>
        </w:tc>
        <w:tc>
          <w:tcPr>
            <w:tcW w:w="1847" w:type="dxa"/>
            <w:tcBorders>
              <w:top w:val="nil"/>
              <w:left w:val="nil"/>
              <w:bottom w:val="single" w:sz="4" w:space="0" w:color="auto"/>
              <w:right w:val="single" w:sz="4" w:space="0" w:color="auto"/>
            </w:tcBorders>
            <w:vAlign w:val="center"/>
            <w:hideMark/>
          </w:tcPr>
          <w:p w14:paraId="5CBD462D"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0.000</w:t>
            </w:r>
          </w:p>
        </w:tc>
        <w:tc>
          <w:tcPr>
            <w:tcW w:w="222" w:type="dxa"/>
            <w:vAlign w:val="center"/>
            <w:hideMark/>
          </w:tcPr>
          <w:p w14:paraId="643A01C4" w14:textId="77777777" w:rsidR="00402A13" w:rsidRPr="00101BCC" w:rsidRDefault="00402A13" w:rsidP="00BF48F5">
            <w:pPr>
              <w:rPr>
                <w:sz w:val="20"/>
                <w:szCs w:val="20"/>
              </w:rPr>
            </w:pPr>
          </w:p>
        </w:tc>
      </w:tr>
      <w:tr w:rsidR="00402A13" w:rsidRPr="00101BCC" w14:paraId="48642E0D" w14:textId="77777777" w:rsidTr="00BF48F5">
        <w:trPr>
          <w:trHeight w:val="1140"/>
        </w:trPr>
        <w:tc>
          <w:tcPr>
            <w:tcW w:w="738" w:type="dxa"/>
            <w:tcBorders>
              <w:top w:val="nil"/>
              <w:left w:val="single" w:sz="4" w:space="0" w:color="auto"/>
              <w:bottom w:val="nil"/>
              <w:right w:val="single" w:sz="4" w:space="0" w:color="auto"/>
            </w:tcBorders>
            <w:noWrap/>
            <w:vAlign w:val="center"/>
            <w:hideMark/>
          </w:tcPr>
          <w:p w14:paraId="018A7104"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lastRenderedPageBreak/>
              <w:t>1</w:t>
            </w:r>
          </w:p>
        </w:tc>
        <w:tc>
          <w:tcPr>
            <w:tcW w:w="1317" w:type="dxa"/>
            <w:tcBorders>
              <w:top w:val="nil"/>
              <w:left w:val="nil"/>
              <w:bottom w:val="nil"/>
              <w:right w:val="single" w:sz="4" w:space="0" w:color="auto"/>
            </w:tcBorders>
            <w:vAlign w:val="center"/>
            <w:hideMark/>
          </w:tcPr>
          <w:p w14:paraId="371E5E93"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1-966</w:t>
            </w:r>
          </w:p>
        </w:tc>
        <w:tc>
          <w:tcPr>
            <w:tcW w:w="2865" w:type="dxa"/>
            <w:tcBorders>
              <w:top w:val="nil"/>
              <w:left w:val="nil"/>
              <w:bottom w:val="nil"/>
              <w:right w:val="single" w:sz="4" w:space="0" w:color="auto"/>
            </w:tcBorders>
            <w:vAlign w:val="center"/>
            <w:hideMark/>
          </w:tcPr>
          <w:p w14:paraId="231F091E"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Մինչև</w:t>
            </w:r>
            <w:r w:rsidRPr="00101BCC">
              <w:rPr>
                <w:rFonts w:ascii="Arial Armenian" w:hAnsi="Arial Armenian" w:cs="Arial"/>
                <w:sz w:val="22"/>
                <w:szCs w:val="22"/>
              </w:rPr>
              <w:t xml:space="preserve"> 0.7 </w:t>
            </w: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Sylfaen" w:hAnsi="Sylfaen" w:cs="Sylfaen"/>
                <w:sz w:val="22"/>
                <w:szCs w:val="22"/>
              </w:rPr>
              <w:t>խորությամբ</w:t>
            </w:r>
            <w:r w:rsidRPr="00101BCC">
              <w:rPr>
                <w:rFonts w:ascii="Arial Armenian" w:hAnsi="Arial Armenian" w:cs="Arial"/>
                <w:sz w:val="22"/>
                <w:szCs w:val="22"/>
              </w:rPr>
              <w:t xml:space="preserve"> </w:t>
            </w:r>
            <w:r w:rsidRPr="00101BCC">
              <w:rPr>
                <w:rFonts w:ascii="Sylfaen" w:hAnsi="Sylfaen" w:cs="Sylfaen"/>
                <w:sz w:val="22"/>
                <w:szCs w:val="22"/>
              </w:rPr>
              <w:t>փոսերի</w:t>
            </w:r>
            <w:r w:rsidRPr="00101BCC">
              <w:rPr>
                <w:rFonts w:ascii="Arial Armenian" w:hAnsi="Arial Armenian" w:cs="Arial"/>
                <w:sz w:val="22"/>
                <w:szCs w:val="22"/>
              </w:rPr>
              <w:t xml:space="preserve"> </w:t>
            </w:r>
            <w:r w:rsidRPr="00101BCC">
              <w:rPr>
                <w:rFonts w:ascii="Sylfaen" w:hAnsi="Sylfaen" w:cs="Sylfaen"/>
                <w:sz w:val="22"/>
                <w:szCs w:val="22"/>
              </w:rPr>
              <w:t>ձեռքով</w:t>
            </w:r>
            <w:r w:rsidRPr="00101BCC">
              <w:rPr>
                <w:rFonts w:ascii="Arial Armenian" w:hAnsi="Arial Armenian" w:cs="Arial"/>
                <w:sz w:val="22"/>
                <w:szCs w:val="22"/>
              </w:rPr>
              <w:t xml:space="preserve"> </w:t>
            </w:r>
            <w:r w:rsidRPr="00101BCC">
              <w:rPr>
                <w:rFonts w:ascii="Sylfaen" w:hAnsi="Sylfaen" w:cs="Sylfaen"/>
                <w:sz w:val="22"/>
                <w:szCs w:val="22"/>
              </w:rPr>
              <w:t>փորում՝</w:t>
            </w:r>
            <w:r w:rsidRPr="00101BCC">
              <w:rPr>
                <w:rFonts w:ascii="Arial Armenian" w:hAnsi="Arial Armenian" w:cs="Arial"/>
                <w:sz w:val="22"/>
                <w:szCs w:val="22"/>
              </w:rPr>
              <w:t xml:space="preserve"> </w:t>
            </w:r>
            <w:r w:rsidRPr="00101BCC">
              <w:rPr>
                <w:rFonts w:ascii="Sylfaen" w:hAnsi="Sylfaen" w:cs="Sylfaen"/>
                <w:sz w:val="22"/>
                <w:szCs w:val="22"/>
              </w:rPr>
              <w:t>սյուների</w:t>
            </w:r>
            <w:r w:rsidRPr="00101BCC">
              <w:rPr>
                <w:rFonts w:ascii="Arial Armenian" w:hAnsi="Arial Armenian" w:cs="Arial"/>
                <w:sz w:val="22"/>
                <w:szCs w:val="22"/>
              </w:rPr>
              <w:t xml:space="preserve"> </w:t>
            </w:r>
            <w:r w:rsidRPr="00101BCC">
              <w:rPr>
                <w:rFonts w:ascii="Sylfaen" w:hAnsi="Sylfaen" w:cs="Sylfaen"/>
                <w:sz w:val="22"/>
                <w:szCs w:val="22"/>
              </w:rPr>
              <w:t>և</w:t>
            </w:r>
            <w:r w:rsidRPr="00101BCC">
              <w:rPr>
                <w:rFonts w:ascii="Arial Armenian" w:hAnsi="Arial Armenian" w:cs="Arial"/>
                <w:sz w:val="22"/>
                <w:szCs w:val="22"/>
              </w:rPr>
              <w:t xml:space="preserve"> </w:t>
            </w:r>
            <w:r w:rsidRPr="00101BCC">
              <w:rPr>
                <w:rFonts w:ascii="Sylfaen" w:hAnsi="Sylfaen" w:cs="Sylfaen"/>
                <w:sz w:val="22"/>
                <w:szCs w:val="22"/>
              </w:rPr>
              <w:t>ձողերի</w:t>
            </w:r>
            <w:r w:rsidRPr="00101BCC">
              <w:rPr>
                <w:rFonts w:ascii="Arial Armenian" w:hAnsi="Arial Armenian" w:cs="Arial"/>
                <w:sz w:val="22"/>
                <w:szCs w:val="22"/>
              </w:rPr>
              <w:t xml:space="preserve"> </w:t>
            </w:r>
            <w:r w:rsidRPr="00101BCC">
              <w:rPr>
                <w:rFonts w:ascii="Sylfaen" w:hAnsi="Sylfaen" w:cs="Sylfaen"/>
                <w:sz w:val="22"/>
                <w:szCs w:val="22"/>
              </w:rPr>
              <w:t>համար</w:t>
            </w:r>
            <w:r w:rsidRPr="00101BCC">
              <w:rPr>
                <w:rFonts w:ascii="Arial Armenian" w:hAnsi="Arial Armenian" w:cs="Arial"/>
                <w:sz w:val="22"/>
                <w:szCs w:val="22"/>
              </w:rPr>
              <w:t>, 4-</w:t>
            </w:r>
            <w:r w:rsidRPr="00101BCC">
              <w:rPr>
                <w:rFonts w:ascii="Sylfaen" w:hAnsi="Sylfaen" w:cs="Sylfaen"/>
                <w:sz w:val="22"/>
                <w:szCs w:val="22"/>
              </w:rPr>
              <w:t>րդ</w:t>
            </w:r>
            <w:r w:rsidRPr="00101BCC">
              <w:rPr>
                <w:rFonts w:ascii="Arial Armenian" w:hAnsi="Arial Armenian" w:cs="Arial"/>
                <w:sz w:val="22"/>
                <w:szCs w:val="22"/>
              </w:rPr>
              <w:t xml:space="preserve"> </w:t>
            </w:r>
            <w:r w:rsidRPr="00101BCC">
              <w:rPr>
                <w:rFonts w:ascii="Sylfaen" w:hAnsi="Sylfaen" w:cs="Sylfaen"/>
                <w:sz w:val="22"/>
                <w:szCs w:val="22"/>
              </w:rPr>
              <w:t>խմբի</w:t>
            </w:r>
            <w:r w:rsidRPr="00101BCC">
              <w:rPr>
                <w:rFonts w:ascii="Arial Armenian" w:hAnsi="Arial Armenian" w:cs="Arial"/>
                <w:sz w:val="22"/>
                <w:szCs w:val="22"/>
              </w:rPr>
              <w:t xml:space="preserve"> </w:t>
            </w:r>
            <w:r w:rsidRPr="00101BCC">
              <w:rPr>
                <w:rFonts w:ascii="Sylfaen" w:hAnsi="Sylfaen" w:cs="Sylfaen"/>
                <w:sz w:val="22"/>
                <w:szCs w:val="22"/>
              </w:rPr>
              <w:t>հող</w:t>
            </w:r>
            <w:r w:rsidRPr="00101BCC">
              <w:rPr>
                <w:rFonts w:ascii="Arial Armenian" w:hAnsi="Arial Armenian" w:cs="Arial"/>
                <w:sz w:val="22"/>
                <w:szCs w:val="22"/>
              </w:rPr>
              <w:br/>
            </w:r>
            <w:r w:rsidRPr="00101BCC">
              <w:rPr>
                <w:rFonts w:ascii="Calibri" w:hAnsi="Calibri" w:cs="Calibri"/>
                <w:sz w:val="22"/>
                <w:szCs w:val="22"/>
              </w:rPr>
              <w:t>КОПАНИЕ</w:t>
            </w:r>
            <w:r w:rsidRPr="00101BCC">
              <w:rPr>
                <w:rFonts w:ascii="Arial Armenian" w:hAnsi="Arial Armenian" w:cs="Arial"/>
                <w:sz w:val="22"/>
                <w:szCs w:val="22"/>
              </w:rPr>
              <w:t xml:space="preserve"> </w:t>
            </w:r>
            <w:r w:rsidRPr="00101BCC">
              <w:rPr>
                <w:rFonts w:ascii="Calibri" w:hAnsi="Calibri" w:cs="Calibri"/>
                <w:sz w:val="22"/>
                <w:szCs w:val="22"/>
              </w:rPr>
              <w:t>ЯМ</w:t>
            </w:r>
            <w:r w:rsidRPr="00101BCC">
              <w:rPr>
                <w:rFonts w:ascii="Arial Armenian" w:hAnsi="Arial Armenian" w:cs="Arial"/>
                <w:sz w:val="22"/>
                <w:szCs w:val="22"/>
              </w:rPr>
              <w:t xml:space="preserve"> </w:t>
            </w:r>
            <w:r w:rsidRPr="00101BCC">
              <w:rPr>
                <w:rFonts w:ascii="Calibri" w:hAnsi="Calibri" w:cs="Calibri"/>
                <w:sz w:val="22"/>
                <w:szCs w:val="22"/>
              </w:rPr>
              <w:t>ВРУЧНУЮ</w:t>
            </w:r>
            <w:r w:rsidRPr="00101BCC">
              <w:rPr>
                <w:rFonts w:ascii="Arial Armenian" w:hAnsi="Arial Armenian" w:cs="Arial"/>
                <w:sz w:val="22"/>
                <w:szCs w:val="22"/>
              </w:rPr>
              <w:t xml:space="preserve"> </w:t>
            </w:r>
            <w:r w:rsidRPr="00101BCC">
              <w:rPr>
                <w:rFonts w:ascii="Calibri" w:hAnsi="Calibri" w:cs="Calibri"/>
                <w:sz w:val="22"/>
                <w:szCs w:val="22"/>
              </w:rPr>
              <w:t>ДЛЯ</w:t>
            </w:r>
            <w:r w:rsidRPr="00101BCC">
              <w:rPr>
                <w:rFonts w:ascii="Arial Armenian" w:hAnsi="Arial Armenian" w:cs="Arial"/>
                <w:sz w:val="22"/>
                <w:szCs w:val="22"/>
              </w:rPr>
              <w:t xml:space="preserve"> </w:t>
            </w:r>
            <w:r w:rsidRPr="00101BCC">
              <w:rPr>
                <w:rFonts w:ascii="Calibri" w:hAnsi="Calibri" w:cs="Calibri"/>
                <w:sz w:val="22"/>
                <w:szCs w:val="22"/>
              </w:rPr>
              <w:t>СТОЕК</w:t>
            </w:r>
            <w:r w:rsidRPr="00101BCC">
              <w:rPr>
                <w:rFonts w:ascii="Arial Armenian" w:hAnsi="Arial Armenian" w:cs="Arial"/>
                <w:sz w:val="22"/>
                <w:szCs w:val="22"/>
              </w:rPr>
              <w:t xml:space="preserve"> </w:t>
            </w:r>
            <w:r w:rsidRPr="00101BCC">
              <w:rPr>
                <w:rFonts w:ascii="Calibri" w:hAnsi="Calibri" w:cs="Calibri"/>
                <w:sz w:val="22"/>
                <w:szCs w:val="22"/>
              </w:rPr>
              <w:t>И</w:t>
            </w:r>
            <w:r w:rsidRPr="00101BCC">
              <w:rPr>
                <w:rFonts w:ascii="Arial Armenian" w:hAnsi="Arial Armenian" w:cs="Arial"/>
                <w:sz w:val="22"/>
                <w:szCs w:val="22"/>
              </w:rPr>
              <w:t xml:space="preserve"> </w:t>
            </w:r>
            <w:r w:rsidRPr="00101BCC">
              <w:rPr>
                <w:rFonts w:ascii="Calibri" w:hAnsi="Calibri" w:cs="Calibri"/>
                <w:sz w:val="22"/>
                <w:szCs w:val="22"/>
              </w:rPr>
              <w:t>СТОЛБОВ</w:t>
            </w:r>
            <w:r w:rsidRPr="00101BCC">
              <w:rPr>
                <w:rFonts w:ascii="Arial Armenian" w:hAnsi="Arial Armenian" w:cs="Arial"/>
                <w:sz w:val="22"/>
                <w:szCs w:val="22"/>
              </w:rPr>
              <w:t xml:space="preserve"> </w:t>
            </w:r>
            <w:r w:rsidRPr="00101BCC">
              <w:rPr>
                <w:rFonts w:ascii="Calibri" w:hAnsi="Calibri" w:cs="Calibri"/>
                <w:sz w:val="22"/>
                <w:szCs w:val="22"/>
              </w:rPr>
              <w:t>ГЛУБИНОЙ</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0,7 </w:t>
            </w:r>
            <w:r w:rsidRPr="00101BCC">
              <w:rPr>
                <w:rFonts w:ascii="Calibri" w:hAnsi="Calibri" w:cs="Calibri"/>
                <w:sz w:val="22"/>
                <w:szCs w:val="22"/>
              </w:rPr>
              <w:t>М</w:t>
            </w:r>
            <w:r w:rsidRPr="00101BCC">
              <w:rPr>
                <w:rFonts w:ascii="Arial Armenian" w:hAnsi="Arial Armenian" w:cs="Arial"/>
                <w:sz w:val="22"/>
                <w:szCs w:val="22"/>
              </w:rPr>
              <w:t xml:space="preserve"> </w:t>
            </w:r>
            <w:r w:rsidRPr="00101BCC">
              <w:rPr>
                <w:rFonts w:ascii="Calibri" w:hAnsi="Calibri" w:cs="Calibri"/>
                <w:sz w:val="22"/>
                <w:szCs w:val="22"/>
              </w:rPr>
              <w:t>ГРУНТ</w:t>
            </w:r>
            <w:r w:rsidRPr="00101BCC">
              <w:rPr>
                <w:rFonts w:ascii="Arial Armenian" w:hAnsi="Arial Armenian" w:cs="Arial"/>
                <w:sz w:val="22"/>
                <w:szCs w:val="22"/>
              </w:rPr>
              <w:t xml:space="preserve"> 4 </w:t>
            </w:r>
            <w:r w:rsidRPr="00101BCC">
              <w:rPr>
                <w:rFonts w:ascii="Calibri" w:hAnsi="Calibri" w:cs="Calibri"/>
                <w:sz w:val="22"/>
                <w:szCs w:val="22"/>
              </w:rPr>
              <w:t>ГРУППЫ</w:t>
            </w:r>
          </w:p>
        </w:tc>
        <w:tc>
          <w:tcPr>
            <w:tcW w:w="1278" w:type="dxa"/>
            <w:tcBorders>
              <w:top w:val="nil"/>
              <w:left w:val="nil"/>
              <w:bottom w:val="single" w:sz="4" w:space="0" w:color="auto"/>
              <w:right w:val="single" w:sz="4" w:space="0" w:color="auto"/>
            </w:tcBorders>
            <w:vAlign w:val="center"/>
            <w:hideMark/>
          </w:tcPr>
          <w:p w14:paraId="78AD8F6C"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3564260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8.5</w:t>
            </w:r>
          </w:p>
        </w:tc>
        <w:tc>
          <w:tcPr>
            <w:tcW w:w="1418" w:type="dxa"/>
            <w:tcBorders>
              <w:top w:val="nil"/>
              <w:left w:val="nil"/>
              <w:bottom w:val="single" w:sz="4" w:space="0" w:color="auto"/>
              <w:right w:val="single" w:sz="4" w:space="0" w:color="auto"/>
            </w:tcBorders>
            <w:noWrap/>
            <w:vAlign w:val="center"/>
            <w:hideMark/>
          </w:tcPr>
          <w:p w14:paraId="5E13EE3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12.272</w:t>
            </w:r>
          </w:p>
        </w:tc>
        <w:tc>
          <w:tcPr>
            <w:tcW w:w="1847" w:type="dxa"/>
            <w:tcBorders>
              <w:top w:val="nil"/>
              <w:left w:val="nil"/>
              <w:bottom w:val="single" w:sz="4" w:space="0" w:color="auto"/>
              <w:right w:val="single" w:sz="4" w:space="0" w:color="auto"/>
            </w:tcBorders>
            <w:vAlign w:val="center"/>
            <w:hideMark/>
          </w:tcPr>
          <w:p w14:paraId="3DA7016F"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104.312</w:t>
            </w:r>
          </w:p>
        </w:tc>
        <w:tc>
          <w:tcPr>
            <w:tcW w:w="222" w:type="dxa"/>
            <w:vAlign w:val="center"/>
            <w:hideMark/>
          </w:tcPr>
          <w:p w14:paraId="4AEEDB69" w14:textId="77777777" w:rsidR="00402A13" w:rsidRPr="00101BCC" w:rsidRDefault="00402A13" w:rsidP="00BF48F5">
            <w:pPr>
              <w:rPr>
                <w:sz w:val="20"/>
                <w:szCs w:val="20"/>
              </w:rPr>
            </w:pPr>
          </w:p>
        </w:tc>
      </w:tr>
      <w:tr w:rsidR="00402A13" w:rsidRPr="00101BCC" w14:paraId="5FB1A93F" w14:textId="77777777" w:rsidTr="00BF48F5">
        <w:trPr>
          <w:trHeight w:val="570"/>
        </w:trPr>
        <w:tc>
          <w:tcPr>
            <w:tcW w:w="738" w:type="dxa"/>
            <w:tcBorders>
              <w:top w:val="single" w:sz="4" w:space="0" w:color="auto"/>
              <w:left w:val="single" w:sz="4" w:space="0" w:color="auto"/>
              <w:bottom w:val="nil"/>
              <w:right w:val="single" w:sz="4" w:space="0" w:color="auto"/>
            </w:tcBorders>
            <w:noWrap/>
            <w:vAlign w:val="center"/>
            <w:hideMark/>
          </w:tcPr>
          <w:p w14:paraId="4647799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w:t>
            </w:r>
          </w:p>
        </w:tc>
        <w:tc>
          <w:tcPr>
            <w:tcW w:w="1317" w:type="dxa"/>
            <w:tcBorders>
              <w:top w:val="single" w:sz="4" w:space="0" w:color="auto"/>
              <w:left w:val="nil"/>
              <w:bottom w:val="single" w:sz="4" w:space="0" w:color="auto"/>
              <w:right w:val="single" w:sz="4" w:space="0" w:color="auto"/>
            </w:tcBorders>
            <w:vAlign w:val="center"/>
            <w:hideMark/>
          </w:tcPr>
          <w:p w14:paraId="3F0FAF8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1-1593</w:t>
            </w:r>
          </w:p>
        </w:tc>
        <w:tc>
          <w:tcPr>
            <w:tcW w:w="2865" w:type="dxa"/>
            <w:tcBorders>
              <w:top w:val="single" w:sz="4" w:space="0" w:color="auto"/>
              <w:left w:val="nil"/>
              <w:bottom w:val="single" w:sz="4" w:space="0" w:color="auto"/>
              <w:right w:val="single" w:sz="4" w:space="0" w:color="auto"/>
            </w:tcBorders>
            <w:vAlign w:val="center"/>
            <w:hideMark/>
          </w:tcPr>
          <w:p w14:paraId="57CCBD0E"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Շինարարական</w:t>
            </w:r>
            <w:r w:rsidRPr="00101BCC">
              <w:rPr>
                <w:rFonts w:ascii="Arial Armenian" w:hAnsi="Arial Armenian" w:cs="Arial"/>
                <w:sz w:val="22"/>
                <w:szCs w:val="22"/>
              </w:rPr>
              <w:t xml:space="preserve"> </w:t>
            </w:r>
            <w:r w:rsidRPr="00101BCC">
              <w:rPr>
                <w:rFonts w:ascii="Sylfaen" w:hAnsi="Sylfaen" w:cs="Sylfaen"/>
                <w:sz w:val="22"/>
                <w:szCs w:val="22"/>
              </w:rPr>
              <w:t>աղբի</w:t>
            </w:r>
            <w:r w:rsidRPr="00101BCC">
              <w:rPr>
                <w:rFonts w:ascii="Arial Armenian" w:hAnsi="Arial Armenian" w:cs="Arial"/>
                <w:sz w:val="22"/>
                <w:szCs w:val="22"/>
              </w:rPr>
              <w:t xml:space="preserve"> </w:t>
            </w:r>
            <w:r w:rsidRPr="00101BCC">
              <w:rPr>
                <w:rFonts w:ascii="Sylfaen" w:hAnsi="Sylfaen" w:cs="Sylfaen"/>
                <w:sz w:val="22"/>
                <w:szCs w:val="22"/>
              </w:rPr>
              <w:t>բեռնավորում</w:t>
            </w:r>
            <w:r w:rsidRPr="00101BCC">
              <w:rPr>
                <w:rFonts w:ascii="Arial Armenian" w:hAnsi="Arial Armenian" w:cs="Arial"/>
                <w:sz w:val="22"/>
                <w:szCs w:val="22"/>
              </w:rPr>
              <w:br/>
            </w:r>
            <w:r w:rsidRPr="00101BCC">
              <w:rPr>
                <w:rFonts w:ascii="Calibri" w:hAnsi="Calibri" w:cs="Calibri"/>
                <w:sz w:val="22"/>
                <w:szCs w:val="22"/>
              </w:rPr>
              <w:t>Погрузка</w:t>
            </w:r>
            <w:r w:rsidRPr="00101BCC">
              <w:rPr>
                <w:rFonts w:ascii="Arial Armenian" w:hAnsi="Arial Armenian" w:cs="Arial"/>
                <w:sz w:val="22"/>
                <w:szCs w:val="22"/>
              </w:rPr>
              <w:t xml:space="preserve"> </w:t>
            </w:r>
            <w:r w:rsidRPr="00101BCC">
              <w:rPr>
                <w:rFonts w:ascii="Calibri" w:hAnsi="Calibri" w:cs="Calibri"/>
                <w:sz w:val="22"/>
                <w:szCs w:val="22"/>
              </w:rPr>
              <w:t>строительного</w:t>
            </w:r>
            <w:r w:rsidRPr="00101BCC">
              <w:rPr>
                <w:rFonts w:ascii="Arial Armenian" w:hAnsi="Arial Armenian" w:cs="Arial"/>
                <w:sz w:val="22"/>
                <w:szCs w:val="22"/>
              </w:rPr>
              <w:t xml:space="preserve"> </w:t>
            </w:r>
            <w:r w:rsidRPr="00101BCC">
              <w:rPr>
                <w:rFonts w:ascii="Calibri" w:hAnsi="Calibri" w:cs="Calibri"/>
                <w:sz w:val="22"/>
                <w:szCs w:val="22"/>
              </w:rPr>
              <w:t>мусора</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647DB014"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3 </w:t>
            </w:r>
            <w:r w:rsidRPr="00101BCC">
              <w:rPr>
                <w:rFonts w:ascii="Calibri" w:hAnsi="Calibri" w:cs="Calibri"/>
                <w:sz w:val="22"/>
                <w:szCs w:val="22"/>
              </w:rPr>
              <w:t>м</w:t>
            </w:r>
            <w:r w:rsidRPr="00101BCC">
              <w:rPr>
                <w:rFonts w:ascii="Arial Armenian" w:hAnsi="Arial Armenian" w:cs="Arial"/>
                <w:sz w:val="22"/>
                <w:szCs w:val="22"/>
              </w:rPr>
              <w:t>3</w:t>
            </w:r>
          </w:p>
        </w:tc>
        <w:tc>
          <w:tcPr>
            <w:tcW w:w="1517" w:type="dxa"/>
            <w:tcBorders>
              <w:top w:val="nil"/>
              <w:left w:val="nil"/>
              <w:bottom w:val="single" w:sz="4" w:space="0" w:color="auto"/>
              <w:right w:val="single" w:sz="4" w:space="0" w:color="auto"/>
            </w:tcBorders>
            <w:noWrap/>
            <w:vAlign w:val="center"/>
            <w:hideMark/>
          </w:tcPr>
          <w:p w14:paraId="44D8E1F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7.5</w:t>
            </w:r>
          </w:p>
        </w:tc>
        <w:tc>
          <w:tcPr>
            <w:tcW w:w="1418" w:type="dxa"/>
            <w:tcBorders>
              <w:top w:val="nil"/>
              <w:left w:val="nil"/>
              <w:bottom w:val="single" w:sz="4" w:space="0" w:color="auto"/>
              <w:right w:val="single" w:sz="4" w:space="0" w:color="auto"/>
            </w:tcBorders>
            <w:noWrap/>
            <w:vAlign w:val="center"/>
            <w:hideMark/>
          </w:tcPr>
          <w:p w14:paraId="4F62378B"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0.873</w:t>
            </w:r>
          </w:p>
        </w:tc>
        <w:tc>
          <w:tcPr>
            <w:tcW w:w="1847" w:type="dxa"/>
            <w:tcBorders>
              <w:top w:val="nil"/>
              <w:left w:val="nil"/>
              <w:bottom w:val="single" w:sz="4" w:space="0" w:color="auto"/>
              <w:right w:val="single" w:sz="4" w:space="0" w:color="auto"/>
            </w:tcBorders>
            <w:vAlign w:val="center"/>
            <w:hideMark/>
          </w:tcPr>
          <w:p w14:paraId="05F9B5C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6.5475</w:t>
            </w:r>
          </w:p>
        </w:tc>
        <w:tc>
          <w:tcPr>
            <w:tcW w:w="222" w:type="dxa"/>
            <w:vAlign w:val="center"/>
            <w:hideMark/>
          </w:tcPr>
          <w:p w14:paraId="57BF4472" w14:textId="77777777" w:rsidR="00402A13" w:rsidRPr="00101BCC" w:rsidRDefault="00402A13" w:rsidP="00BF48F5">
            <w:pPr>
              <w:rPr>
                <w:sz w:val="20"/>
                <w:szCs w:val="20"/>
              </w:rPr>
            </w:pPr>
          </w:p>
        </w:tc>
      </w:tr>
      <w:tr w:rsidR="00402A13" w:rsidRPr="00101BCC" w14:paraId="77E6739D" w14:textId="77777777" w:rsidTr="00BF48F5">
        <w:trPr>
          <w:trHeight w:val="570"/>
        </w:trPr>
        <w:tc>
          <w:tcPr>
            <w:tcW w:w="738" w:type="dxa"/>
            <w:tcBorders>
              <w:top w:val="single" w:sz="4" w:space="0" w:color="auto"/>
              <w:left w:val="single" w:sz="4" w:space="0" w:color="auto"/>
              <w:bottom w:val="nil"/>
              <w:right w:val="single" w:sz="4" w:space="0" w:color="auto"/>
            </w:tcBorders>
            <w:noWrap/>
            <w:vAlign w:val="center"/>
            <w:hideMark/>
          </w:tcPr>
          <w:p w14:paraId="3DB6BBF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w:t>
            </w:r>
          </w:p>
        </w:tc>
        <w:tc>
          <w:tcPr>
            <w:tcW w:w="1317" w:type="dxa"/>
            <w:tcBorders>
              <w:top w:val="nil"/>
              <w:left w:val="nil"/>
              <w:bottom w:val="single" w:sz="4" w:space="0" w:color="auto"/>
              <w:right w:val="single" w:sz="4" w:space="0" w:color="auto"/>
            </w:tcBorders>
            <w:vAlign w:val="center"/>
            <w:hideMark/>
          </w:tcPr>
          <w:p w14:paraId="2654CF2A"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310-13</w:t>
            </w:r>
          </w:p>
        </w:tc>
        <w:tc>
          <w:tcPr>
            <w:tcW w:w="2865" w:type="dxa"/>
            <w:tcBorders>
              <w:top w:val="nil"/>
              <w:left w:val="nil"/>
              <w:bottom w:val="single" w:sz="4" w:space="0" w:color="auto"/>
              <w:right w:val="single" w:sz="4" w:space="0" w:color="auto"/>
            </w:tcBorders>
            <w:vAlign w:val="center"/>
            <w:hideMark/>
          </w:tcPr>
          <w:p w14:paraId="1E9C4418"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Տեղափոխում</w:t>
            </w:r>
            <w:r w:rsidRPr="00101BCC">
              <w:rPr>
                <w:rFonts w:ascii="Arial Armenian" w:hAnsi="Arial Armenian" w:cs="Arial"/>
                <w:sz w:val="22"/>
                <w:szCs w:val="22"/>
              </w:rPr>
              <w:t xml:space="preserve"> </w:t>
            </w:r>
            <w:r w:rsidRPr="00101BCC">
              <w:rPr>
                <w:rFonts w:ascii="Sylfaen" w:hAnsi="Sylfaen" w:cs="Sylfaen"/>
                <w:sz w:val="22"/>
                <w:szCs w:val="22"/>
              </w:rPr>
              <w:t>մինչև</w:t>
            </w:r>
            <w:r w:rsidRPr="00101BCC">
              <w:rPr>
                <w:rFonts w:ascii="Arial Armenian" w:hAnsi="Arial Armenian" w:cs="Arial"/>
                <w:sz w:val="22"/>
                <w:szCs w:val="22"/>
              </w:rPr>
              <w:t xml:space="preserve"> 13 </w:t>
            </w:r>
            <w:r w:rsidRPr="00101BCC">
              <w:rPr>
                <w:rFonts w:ascii="Sylfaen" w:hAnsi="Sylfaen" w:cs="Sylfaen"/>
                <w:sz w:val="22"/>
                <w:szCs w:val="22"/>
              </w:rPr>
              <w:t>կմ</w:t>
            </w:r>
            <w:r w:rsidRPr="00101BCC">
              <w:rPr>
                <w:rFonts w:ascii="Arial Armenian" w:hAnsi="Arial Armenian" w:cs="Arial"/>
                <w:sz w:val="22"/>
                <w:szCs w:val="22"/>
              </w:rPr>
              <w:br/>
            </w:r>
            <w:r w:rsidRPr="00101BCC">
              <w:rPr>
                <w:rFonts w:ascii="Calibri" w:hAnsi="Calibri" w:cs="Calibri"/>
                <w:sz w:val="22"/>
                <w:szCs w:val="22"/>
              </w:rPr>
              <w:t>Перевозка</w:t>
            </w:r>
            <w:r w:rsidRPr="00101BCC">
              <w:rPr>
                <w:rFonts w:ascii="Arial Armenian" w:hAnsi="Arial Armenian" w:cs="Arial"/>
                <w:sz w:val="22"/>
                <w:szCs w:val="22"/>
              </w:rPr>
              <w:t xml:space="preserve"> </w:t>
            </w:r>
            <w:r w:rsidRPr="00101BCC">
              <w:rPr>
                <w:rFonts w:ascii="Calibri" w:hAnsi="Calibri" w:cs="Calibri"/>
                <w:sz w:val="22"/>
                <w:szCs w:val="22"/>
              </w:rPr>
              <w:t>до</w:t>
            </w:r>
            <w:r w:rsidRPr="00101BCC">
              <w:rPr>
                <w:rFonts w:ascii="Arial Armenian" w:hAnsi="Arial Armenian" w:cs="Arial"/>
                <w:sz w:val="22"/>
                <w:szCs w:val="22"/>
              </w:rPr>
              <w:t xml:space="preserve"> 13 </w:t>
            </w:r>
            <w:r w:rsidRPr="00101BCC">
              <w:rPr>
                <w:rFonts w:ascii="Calibri" w:hAnsi="Calibri" w:cs="Calibri"/>
                <w:sz w:val="22"/>
                <w:szCs w:val="22"/>
              </w:rPr>
              <w:t>км</w:t>
            </w:r>
            <w:r w:rsidRPr="00101BCC">
              <w:rPr>
                <w:rFonts w:ascii="Arial Armenian" w:hAnsi="Arial Armenian" w:cs="Arial"/>
                <w:sz w:val="22"/>
                <w:szCs w:val="22"/>
              </w:rPr>
              <w:t>.</w:t>
            </w:r>
          </w:p>
        </w:tc>
        <w:tc>
          <w:tcPr>
            <w:tcW w:w="1278" w:type="dxa"/>
            <w:tcBorders>
              <w:top w:val="nil"/>
              <w:left w:val="nil"/>
              <w:bottom w:val="single" w:sz="4" w:space="0" w:color="auto"/>
              <w:right w:val="single" w:sz="4" w:space="0" w:color="auto"/>
            </w:tcBorders>
            <w:vAlign w:val="center"/>
            <w:hideMark/>
          </w:tcPr>
          <w:p w14:paraId="6BED0B48"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տոննա</w:t>
            </w:r>
            <w:r w:rsidRPr="00101BCC">
              <w:rPr>
                <w:rFonts w:ascii="Arial Armenian" w:hAnsi="Arial Armenian" w:cs="Arial"/>
                <w:sz w:val="22"/>
                <w:szCs w:val="22"/>
              </w:rPr>
              <w:t xml:space="preserve"> </w:t>
            </w:r>
            <w:r w:rsidRPr="00101BCC">
              <w:rPr>
                <w:rFonts w:ascii="Calibri" w:hAnsi="Calibri" w:cs="Calibri"/>
                <w:sz w:val="22"/>
                <w:szCs w:val="22"/>
              </w:rPr>
              <w:t>тонна</w:t>
            </w:r>
          </w:p>
        </w:tc>
        <w:tc>
          <w:tcPr>
            <w:tcW w:w="1517" w:type="dxa"/>
            <w:tcBorders>
              <w:top w:val="nil"/>
              <w:left w:val="nil"/>
              <w:bottom w:val="single" w:sz="4" w:space="0" w:color="auto"/>
              <w:right w:val="single" w:sz="4" w:space="0" w:color="auto"/>
            </w:tcBorders>
            <w:noWrap/>
            <w:vAlign w:val="center"/>
            <w:hideMark/>
          </w:tcPr>
          <w:p w14:paraId="7FD6BCB1"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18.5</w:t>
            </w:r>
          </w:p>
        </w:tc>
        <w:tc>
          <w:tcPr>
            <w:tcW w:w="1418" w:type="dxa"/>
            <w:tcBorders>
              <w:top w:val="nil"/>
              <w:left w:val="nil"/>
              <w:bottom w:val="single" w:sz="4" w:space="0" w:color="auto"/>
              <w:right w:val="single" w:sz="4" w:space="0" w:color="auto"/>
            </w:tcBorders>
            <w:noWrap/>
            <w:vAlign w:val="center"/>
            <w:hideMark/>
          </w:tcPr>
          <w:p w14:paraId="6C11D619"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3.71</w:t>
            </w:r>
          </w:p>
        </w:tc>
        <w:tc>
          <w:tcPr>
            <w:tcW w:w="1847" w:type="dxa"/>
            <w:tcBorders>
              <w:top w:val="nil"/>
              <w:left w:val="nil"/>
              <w:bottom w:val="single" w:sz="4" w:space="0" w:color="auto"/>
              <w:right w:val="single" w:sz="4" w:space="0" w:color="auto"/>
            </w:tcBorders>
            <w:vAlign w:val="center"/>
            <w:hideMark/>
          </w:tcPr>
          <w:p w14:paraId="034F6A68"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68.635</w:t>
            </w:r>
          </w:p>
        </w:tc>
        <w:tc>
          <w:tcPr>
            <w:tcW w:w="222" w:type="dxa"/>
            <w:vAlign w:val="center"/>
            <w:hideMark/>
          </w:tcPr>
          <w:p w14:paraId="18B1CBDC" w14:textId="77777777" w:rsidR="00402A13" w:rsidRPr="00101BCC" w:rsidRDefault="00402A13" w:rsidP="00BF48F5">
            <w:pPr>
              <w:rPr>
                <w:sz w:val="20"/>
                <w:szCs w:val="20"/>
              </w:rPr>
            </w:pPr>
          </w:p>
        </w:tc>
      </w:tr>
      <w:tr w:rsidR="00402A13" w:rsidRPr="00101BCC" w14:paraId="2A711818" w14:textId="77777777" w:rsidTr="00BF48F5">
        <w:trPr>
          <w:trHeight w:val="570"/>
        </w:trPr>
        <w:tc>
          <w:tcPr>
            <w:tcW w:w="738" w:type="dxa"/>
            <w:tcBorders>
              <w:top w:val="single" w:sz="4" w:space="0" w:color="auto"/>
              <w:left w:val="single" w:sz="4" w:space="0" w:color="auto"/>
              <w:bottom w:val="nil"/>
              <w:right w:val="single" w:sz="4" w:space="0" w:color="auto"/>
            </w:tcBorders>
            <w:noWrap/>
            <w:vAlign w:val="center"/>
            <w:hideMark/>
          </w:tcPr>
          <w:p w14:paraId="5EEE43D2"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w:t>
            </w:r>
          </w:p>
        </w:tc>
        <w:tc>
          <w:tcPr>
            <w:tcW w:w="1317" w:type="dxa"/>
            <w:tcBorders>
              <w:top w:val="nil"/>
              <w:left w:val="nil"/>
              <w:bottom w:val="nil"/>
              <w:right w:val="single" w:sz="4" w:space="0" w:color="auto"/>
            </w:tcBorders>
            <w:vAlign w:val="center"/>
            <w:hideMark/>
          </w:tcPr>
          <w:p w14:paraId="75ACBDCE"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44-</w:t>
            </w:r>
            <w:r w:rsidRPr="00101BCC">
              <w:rPr>
                <w:rFonts w:ascii="Calibri" w:hAnsi="Calibri" w:cs="Calibri"/>
                <w:sz w:val="22"/>
                <w:szCs w:val="22"/>
              </w:rPr>
              <w:t>М</w:t>
            </w:r>
            <w:r w:rsidRPr="00101BCC">
              <w:rPr>
                <w:rFonts w:ascii="Arial Armenian" w:hAnsi="Arial Armenian" w:cs="Arial"/>
                <w:sz w:val="22"/>
                <w:szCs w:val="22"/>
              </w:rPr>
              <w:t>284</w:t>
            </w:r>
          </w:p>
        </w:tc>
        <w:tc>
          <w:tcPr>
            <w:tcW w:w="2865" w:type="dxa"/>
            <w:tcBorders>
              <w:top w:val="nil"/>
              <w:left w:val="nil"/>
              <w:bottom w:val="nil"/>
              <w:right w:val="single" w:sz="4" w:space="0" w:color="auto"/>
            </w:tcBorders>
            <w:vAlign w:val="center"/>
            <w:hideMark/>
          </w:tcPr>
          <w:p w14:paraId="7EFA84F6" w14:textId="77777777" w:rsidR="00402A13" w:rsidRPr="00101BCC" w:rsidRDefault="00402A13" w:rsidP="00BF48F5">
            <w:pPr>
              <w:rPr>
                <w:rFonts w:ascii="Arial Armenian" w:hAnsi="Arial Armenian" w:cs="Arial"/>
                <w:sz w:val="22"/>
                <w:szCs w:val="22"/>
              </w:rPr>
            </w:pPr>
            <w:r w:rsidRPr="00101BCC">
              <w:rPr>
                <w:rFonts w:ascii="Sylfaen" w:hAnsi="Sylfaen" w:cs="Sylfaen"/>
                <w:sz w:val="22"/>
                <w:szCs w:val="22"/>
              </w:rPr>
              <w:t>Ցանցապատ</w:t>
            </w:r>
            <w:r w:rsidRPr="00101BCC">
              <w:rPr>
                <w:rFonts w:ascii="Arial Armenian" w:hAnsi="Arial Armenian" w:cs="Arial"/>
                <w:sz w:val="22"/>
                <w:szCs w:val="22"/>
              </w:rPr>
              <w:t xml:space="preserve"> </w:t>
            </w:r>
            <w:r w:rsidRPr="00101BCC">
              <w:rPr>
                <w:rFonts w:ascii="Sylfaen" w:hAnsi="Sylfaen" w:cs="Sylfaen"/>
                <w:sz w:val="22"/>
                <w:szCs w:val="22"/>
              </w:rPr>
              <w:t>պատնեշների</w:t>
            </w:r>
            <w:r w:rsidRPr="00101BCC">
              <w:rPr>
                <w:rFonts w:ascii="Arial Armenian" w:hAnsi="Arial Armenian" w:cs="Arial"/>
                <w:sz w:val="22"/>
                <w:szCs w:val="22"/>
              </w:rPr>
              <w:t xml:space="preserve"> </w:t>
            </w:r>
            <w:r w:rsidRPr="00101BCC">
              <w:rPr>
                <w:rFonts w:ascii="Sylfaen" w:hAnsi="Sylfaen" w:cs="Sylfaen"/>
                <w:sz w:val="22"/>
                <w:szCs w:val="22"/>
              </w:rPr>
              <w:t>կառուցում</w:t>
            </w:r>
            <w:r w:rsidRPr="00101BCC">
              <w:rPr>
                <w:rFonts w:ascii="Arial Armenian" w:hAnsi="Arial Armenian" w:cs="Arial"/>
                <w:sz w:val="22"/>
                <w:szCs w:val="22"/>
              </w:rPr>
              <w:br/>
            </w:r>
            <w:r w:rsidRPr="00101BCC">
              <w:rPr>
                <w:rFonts w:ascii="Calibri" w:hAnsi="Calibri" w:cs="Calibri"/>
                <w:sz w:val="22"/>
                <w:szCs w:val="22"/>
              </w:rPr>
              <w:t>УСТРОЙСТВО</w:t>
            </w:r>
            <w:r w:rsidRPr="00101BCC">
              <w:rPr>
                <w:rFonts w:ascii="Arial Armenian" w:hAnsi="Arial Armenian" w:cs="Arial"/>
                <w:sz w:val="22"/>
                <w:szCs w:val="22"/>
              </w:rPr>
              <w:t xml:space="preserve"> </w:t>
            </w:r>
            <w:r w:rsidRPr="00101BCC">
              <w:rPr>
                <w:rFonts w:ascii="Calibri" w:hAnsi="Calibri" w:cs="Calibri"/>
                <w:sz w:val="22"/>
                <w:szCs w:val="22"/>
              </w:rPr>
              <w:t>ОГРАЖДЕНИЙ</w:t>
            </w:r>
            <w:r w:rsidRPr="00101BCC">
              <w:rPr>
                <w:rFonts w:ascii="Arial Armenian" w:hAnsi="Arial Armenian" w:cs="Arial"/>
                <w:sz w:val="22"/>
                <w:szCs w:val="22"/>
              </w:rPr>
              <w:t xml:space="preserve"> </w:t>
            </w:r>
            <w:r w:rsidRPr="00101BCC">
              <w:rPr>
                <w:rFonts w:ascii="Calibri" w:hAnsi="Calibri" w:cs="Calibri"/>
                <w:sz w:val="22"/>
                <w:szCs w:val="22"/>
              </w:rPr>
              <w:t>ИЗ</w:t>
            </w:r>
            <w:r w:rsidRPr="00101BCC">
              <w:rPr>
                <w:rFonts w:ascii="Arial Armenian" w:hAnsi="Arial Armenian" w:cs="Arial"/>
                <w:sz w:val="22"/>
                <w:szCs w:val="22"/>
              </w:rPr>
              <w:t xml:space="preserve"> </w:t>
            </w:r>
            <w:r w:rsidRPr="00101BCC">
              <w:rPr>
                <w:rFonts w:ascii="Calibri" w:hAnsi="Calibri" w:cs="Calibri"/>
                <w:sz w:val="22"/>
                <w:szCs w:val="22"/>
              </w:rPr>
              <w:t>СЕТКИ</w:t>
            </w:r>
          </w:p>
        </w:tc>
        <w:tc>
          <w:tcPr>
            <w:tcW w:w="1278" w:type="dxa"/>
            <w:tcBorders>
              <w:top w:val="nil"/>
              <w:left w:val="nil"/>
              <w:bottom w:val="single" w:sz="4" w:space="0" w:color="auto"/>
              <w:right w:val="single" w:sz="4" w:space="0" w:color="auto"/>
            </w:tcBorders>
            <w:vAlign w:val="center"/>
            <w:hideMark/>
          </w:tcPr>
          <w:p w14:paraId="6BCBDEC1" w14:textId="77777777" w:rsidR="00402A13" w:rsidRPr="00101BCC" w:rsidRDefault="00402A13" w:rsidP="00BF48F5">
            <w:pPr>
              <w:jc w:val="center"/>
              <w:rPr>
                <w:rFonts w:ascii="Arial Armenian" w:hAnsi="Arial Armenian" w:cs="Arial"/>
                <w:sz w:val="22"/>
                <w:szCs w:val="22"/>
              </w:rPr>
            </w:pPr>
            <w:r w:rsidRPr="00101BCC">
              <w:rPr>
                <w:rFonts w:ascii="Sylfaen" w:hAnsi="Sylfaen" w:cs="Sylfaen"/>
                <w:sz w:val="22"/>
                <w:szCs w:val="22"/>
              </w:rPr>
              <w:t>մ</w:t>
            </w:r>
            <w:r w:rsidRPr="00101BCC">
              <w:rPr>
                <w:rFonts w:ascii="Arial Armenian" w:hAnsi="Arial Armenian" w:cs="Arial"/>
                <w:sz w:val="22"/>
                <w:szCs w:val="22"/>
              </w:rPr>
              <w:t xml:space="preserve"> </w:t>
            </w:r>
            <w:r w:rsidRPr="00101BCC">
              <w:rPr>
                <w:rFonts w:ascii="Calibri" w:hAnsi="Calibri" w:cs="Calibri"/>
                <w:sz w:val="22"/>
                <w:szCs w:val="22"/>
              </w:rPr>
              <w:t>м</w:t>
            </w:r>
          </w:p>
        </w:tc>
        <w:tc>
          <w:tcPr>
            <w:tcW w:w="1517" w:type="dxa"/>
            <w:tcBorders>
              <w:top w:val="nil"/>
              <w:left w:val="nil"/>
              <w:bottom w:val="single" w:sz="4" w:space="0" w:color="auto"/>
              <w:right w:val="single" w:sz="4" w:space="0" w:color="auto"/>
            </w:tcBorders>
            <w:noWrap/>
            <w:vAlign w:val="center"/>
            <w:hideMark/>
          </w:tcPr>
          <w:p w14:paraId="072D8907"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46.6</w:t>
            </w:r>
          </w:p>
        </w:tc>
        <w:tc>
          <w:tcPr>
            <w:tcW w:w="1418" w:type="dxa"/>
            <w:tcBorders>
              <w:top w:val="nil"/>
              <w:left w:val="nil"/>
              <w:bottom w:val="single" w:sz="4" w:space="0" w:color="auto"/>
              <w:right w:val="single" w:sz="4" w:space="0" w:color="auto"/>
            </w:tcBorders>
            <w:noWrap/>
            <w:vAlign w:val="center"/>
            <w:hideMark/>
          </w:tcPr>
          <w:p w14:paraId="78EE8F35"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50.03</w:t>
            </w:r>
          </w:p>
        </w:tc>
        <w:tc>
          <w:tcPr>
            <w:tcW w:w="1847" w:type="dxa"/>
            <w:tcBorders>
              <w:top w:val="nil"/>
              <w:left w:val="nil"/>
              <w:bottom w:val="single" w:sz="4" w:space="0" w:color="auto"/>
              <w:right w:val="single" w:sz="4" w:space="0" w:color="auto"/>
            </w:tcBorders>
            <w:vAlign w:val="center"/>
            <w:hideMark/>
          </w:tcPr>
          <w:p w14:paraId="72F8D0E6" w14:textId="77777777" w:rsidR="00402A13" w:rsidRPr="00101BCC" w:rsidRDefault="00402A13" w:rsidP="00BF48F5">
            <w:pPr>
              <w:jc w:val="center"/>
              <w:rPr>
                <w:rFonts w:ascii="Arial Armenian" w:hAnsi="Arial Armenian" w:cs="Arial"/>
                <w:sz w:val="22"/>
                <w:szCs w:val="22"/>
              </w:rPr>
            </w:pPr>
            <w:r w:rsidRPr="00101BCC">
              <w:rPr>
                <w:rFonts w:ascii="Arial Armenian" w:hAnsi="Arial Armenian" w:cs="Arial"/>
                <w:sz w:val="22"/>
                <w:szCs w:val="22"/>
              </w:rPr>
              <w:t>2331.398</w:t>
            </w:r>
          </w:p>
        </w:tc>
        <w:tc>
          <w:tcPr>
            <w:tcW w:w="222" w:type="dxa"/>
            <w:vAlign w:val="center"/>
            <w:hideMark/>
          </w:tcPr>
          <w:p w14:paraId="4E72F014" w14:textId="77777777" w:rsidR="00402A13" w:rsidRPr="00101BCC" w:rsidRDefault="00402A13" w:rsidP="00BF48F5">
            <w:pPr>
              <w:rPr>
                <w:sz w:val="20"/>
                <w:szCs w:val="20"/>
              </w:rPr>
            </w:pPr>
          </w:p>
        </w:tc>
      </w:tr>
      <w:tr w:rsidR="00402A13" w:rsidRPr="00101BCC" w14:paraId="76C6CDF8" w14:textId="77777777" w:rsidTr="00BF48F5">
        <w:trPr>
          <w:trHeight w:val="300"/>
        </w:trPr>
        <w:tc>
          <w:tcPr>
            <w:tcW w:w="738" w:type="dxa"/>
            <w:tcBorders>
              <w:top w:val="single" w:sz="4" w:space="0" w:color="auto"/>
              <w:left w:val="single" w:sz="4" w:space="0" w:color="auto"/>
              <w:bottom w:val="single" w:sz="4" w:space="0" w:color="auto"/>
              <w:right w:val="single" w:sz="4" w:space="0" w:color="auto"/>
            </w:tcBorders>
            <w:vAlign w:val="center"/>
            <w:hideMark/>
          </w:tcPr>
          <w:p w14:paraId="4FB6089D" w14:textId="77777777" w:rsidR="00402A13" w:rsidRPr="00101BCC" w:rsidRDefault="00402A13" w:rsidP="00BF48F5">
            <w:pPr>
              <w:rPr>
                <w:rFonts w:ascii="Arial Armenian" w:hAnsi="Arial Armenian" w:cs="Arial"/>
                <w:i/>
                <w:iCs/>
                <w:color w:val="000000"/>
                <w:sz w:val="22"/>
                <w:szCs w:val="22"/>
              </w:rPr>
            </w:pPr>
            <w:r w:rsidRPr="00101BCC">
              <w:rPr>
                <w:rFonts w:ascii="Arial Armenian" w:hAnsi="Arial Armenian" w:cs="Arial"/>
                <w:i/>
                <w:iCs/>
                <w:color w:val="000000"/>
                <w:sz w:val="22"/>
                <w:szCs w:val="22"/>
              </w:rPr>
              <w:t> </w:t>
            </w:r>
          </w:p>
        </w:tc>
        <w:tc>
          <w:tcPr>
            <w:tcW w:w="4182" w:type="dxa"/>
            <w:gridSpan w:val="2"/>
            <w:tcBorders>
              <w:top w:val="single" w:sz="4" w:space="0" w:color="auto"/>
              <w:left w:val="nil"/>
              <w:bottom w:val="single" w:sz="4" w:space="0" w:color="auto"/>
              <w:right w:val="single" w:sz="4" w:space="0" w:color="000000"/>
            </w:tcBorders>
            <w:noWrap/>
            <w:vAlign w:val="center"/>
            <w:hideMark/>
          </w:tcPr>
          <w:p w14:paraId="15755C35" w14:textId="77777777" w:rsidR="00402A13" w:rsidRPr="00101BCC" w:rsidRDefault="00402A13" w:rsidP="00BF48F5">
            <w:pPr>
              <w:rPr>
                <w:rFonts w:ascii="Arial Armenian" w:hAnsi="Arial Armenian" w:cs="Arial"/>
                <w:b/>
                <w:bCs/>
              </w:rPr>
            </w:pPr>
            <w:r w:rsidRPr="00101BCC">
              <w:rPr>
                <w:rFonts w:ascii="Arial Armenian" w:hAnsi="Arial Armenian" w:cs="Arial"/>
                <w:b/>
                <w:bCs/>
              </w:rPr>
              <w:t>ÀÝ¹³Ù»ÝÁ</w:t>
            </w:r>
          </w:p>
        </w:tc>
        <w:tc>
          <w:tcPr>
            <w:tcW w:w="1278" w:type="dxa"/>
            <w:tcBorders>
              <w:top w:val="nil"/>
              <w:left w:val="nil"/>
              <w:bottom w:val="single" w:sz="4" w:space="0" w:color="auto"/>
              <w:right w:val="single" w:sz="4" w:space="0" w:color="auto"/>
            </w:tcBorders>
            <w:noWrap/>
            <w:vAlign w:val="center"/>
            <w:hideMark/>
          </w:tcPr>
          <w:p w14:paraId="525F29AE" w14:textId="77777777" w:rsidR="00402A13" w:rsidRPr="00101BCC" w:rsidRDefault="00402A13" w:rsidP="00BF48F5">
            <w:pPr>
              <w:rPr>
                <w:rFonts w:ascii="Arial Armenian" w:hAnsi="Arial Armenian" w:cs="Arial"/>
                <w:b/>
                <w:bCs/>
              </w:rPr>
            </w:pPr>
            <w:r w:rsidRPr="00101BCC">
              <w:rPr>
                <w:rFonts w:ascii="Arial Armenian" w:hAnsi="Arial Armenian" w:cs="Arial"/>
                <w:b/>
                <w:bCs/>
              </w:rPr>
              <w:t> </w:t>
            </w:r>
          </w:p>
        </w:tc>
        <w:tc>
          <w:tcPr>
            <w:tcW w:w="1517" w:type="dxa"/>
            <w:tcBorders>
              <w:top w:val="nil"/>
              <w:left w:val="nil"/>
              <w:bottom w:val="nil"/>
              <w:right w:val="single" w:sz="4" w:space="0" w:color="auto"/>
            </w:tcBorders>
            <w:vAlign w:val="center"/>
            <w:hideMark/>
          </w:tcPr>
          <w:p w14:paraId="27CEDC8B" w14:textId="77777777" w:rsidR="00402A13" w:rsidRPr="00101BCC" w:rsidRDefault="00402A13" w:rsidP="00BF48F5">
            <w:pPr>
              <w:rPr>
                <w:rFonts w:ascii="Arial Armenian" w:hAnsi="Arial Armenian" w:cs="Arial"/>
                <w:i/>
                <w:iCs/>
                <w:color w:val="000000"/>
                <w:sz w:val="22"/>
                <w:szCs w:val="22"/>
              </w:rPr>
            </w:pPr>
            <w:r w:rsidRPr="00101BCC">
              <w:rPr>
                <w:rFonts w:ascii="Arial Armenian" w:hAnsi="Arial Armenian" w:cs="Arial"/>
                <w:i/>
                <w:iCs/>
                <w:color w:val="000000"/>
                <w:sz w:val="22"/>
                <w:szCs w:val="22"/>
              </w:rPr>
              <w:t> </w:t>
            </w:r>
          </w:p>
        </w:tc>
        <w:tc>
          <w:tcPr>
            <w:tcW w:w="1418" w:type="dxa"/>
            <w:tcBorders>
              <w:top w:val="nil"/>
              <w:left w:val="nil"/>
              <w:bottom w:val="nil"/>
              <w:right w:val="single" w:sz="4" w:space="0" w:color="auto"/>
            </w:tcBorders>
            <w:vAlign w:val="center"/>
            <w:hideMark/>
          </w:tcPr>
          <w:p w14:paraId="45EF7C4A" w14:textId="77777777" w:rsidR="00402A13" w:rsidRPr="00101BCC" w:rsidRDefault="00402A13" w:rsidP="00BF48F5">
            <w:pPr>
              <w:rPr>
                <w:rFonts w:ascii="Arial Armenian" w:hAnsi="Arial Armenian" w:cs="Arial"/>
                <w:i/>
                <w:iCs/>
                <w:color w:val="000000"/>
                <w:sz w:val="22"/>
                <w:szCs w:val="22"/>
              </w:rPr>
            </w:pPr>
            <w:r w:rsidRPr="00101BCC">
              <w:rPr>
                <w:rFonts w:ascii="Arial Armenian" w:hAnsi="Arial Armenian" w:cs="Arial"/>
                <w:i/>
                <w:iCs/>
                <w:color w:val="000000"/>
                <w:sz w:val="22"/>
                <w:szCs w:val="22"/>
              </w:rPr>
              <w:t> </w:t>
            </w:r>
          </w:p>
        </w:tc>
        <w:tc>
          <w:tcPr>
            <w:tcW w:w="1847" w:type="dxa"/>
            <w:tcBorders>
              <w:top w:val="nil"/>
              <w:left w:val="nil"/>
              <w:bottom w:val="single" w:sz="4" w:space="0" w:color="auto"/>
              <w:right w:val="single" w:sz="4" w:space="0" w:color="auto"/>
            </w:tcBorders>
            <w:noWrap/>
            <w:vAlign w:val="center"/>
            <w:hideMark/>
          </w:tcPr>
          <w:p w14:paraId="0F7FFAC7" w14:textId="77777777" w:rsidR="00402A13" w:rsidRPr="00101BCC" w:rsidRDefault="00402A13" w:rsidP="00BF48F5">
            <w:pPr>
              <w:jc w:val="right"/>
              <w:rPr>
                <w:rFonts w:ascii="Arial Armenian" w:hAnsi="Arial Armenian" w:cs="Arial"/>
                <w:b/>
                <w:bCs/>
                <w:i/>
                <w:iCs/>
              </w:rPr>
            </w:pPr>
            <w:r w:rsidRPr="00101BCC">
              <w:rPr>
                <w:rFonts w:ascii="Arial Armenian" w:hAnsi="Arial Armenian" w:cs="Arial"/>
                <w:b/>
                <w:bCs/>
                <w:i/>
                <w:iCs/>
              </w:rPr>
              <w:t>53,083.33</w:t>
            </w:r>
          </w:p>
        </w:tc>
        <w:tc>
          <w:tcPr>
            <w:tcW w:w="222" w:type="dxa"/>
            <w:vAlign w:val="center"/>
            <w:hideMark/>
          </w:tcPr>
          <w:p w14:paraId="3BC45A3E" w14:textId="77777777" w:rsidR="00402A13" w:rsidRPr="00101BCC" w:rsidRDefault="00402A13" w:rsidP="00BF48F5">
            <w:pPr>
              <w:rPr>
                <w:sz w:val="20"/>
                <w:szCs w:val="20"/>
              </w:rPr>
            </w:pPr>
          </w:p>
        </w:tc>
      </w:tr>
      <w:tr w:rsidR="00402A13" w:rsidRPr="00101BCC" w14:paraId="7CD01ADC" w14:textId="77777777" w:rsidTr="00BF48F5">
        <w:trPr>
          <w:trHeight w:val="300"/>
        </w:trPr>
        <w:tc>
          <w:tcPr>
            <w:tcW w:w="738" w:type="dxa"/>
            <w:tcBorders>
              <w:top w:val="nil"/>
              <w:left w:val="single" w:sz="4" w:space="0" w:color="auto"/>
              <w:bottom w:val="single" w:sz="4" w:space="0" w:color="auto"/>
              <w:right w:val="single" w:sz="4" w:space="0" w:color="auto"/>
            </w:tcBorders>
            <w:vAlign w:val="center"/>
            <w:hideMark/>
          </w:tcPr>
          <w:p w14:paraId="43D88DF1" w14:textId="77777777" w:rsidR="00402A13" w:rsidRPr="00101BCC" w:rsidRDefault="00402A13" w:rsidP="00BF48F5">
            <w:pPr>
              <w:rPr>
                <w:rFonts w:ascii="Arial Armenian" w:hAnsi="Arial Armenian" w:cs="Arial"/>
                <w:i/>
                <w:iCs/>
                <w:color w:val="000000"/>
                <w:sz w:val="22"/>
                <w:szCs w:val="22"/>
              </w:rPr>
            </w:pPr>
            <w:r w:rsidRPr="00101BCC">
              <w:rPr>
                <w:rFonts w:ascii="Arial Armenian" w:hAnsi="Arial Armenian" w:cs="Arial"/>
                <w:i/>
                <w:iCs/>
                <w:color w:val="000000"/>
                <w:sz w:val="22"/>
                <w:szCs w:val="22"/>
              </w:rPr>
              <w:t> </w:t>
            </w:r>
          </w:p>
        </w:tc>
        <w:tc>
          <w:tcPr>
            <w:tcW w:w="4182" w:type="dxa"/>
            <w:gridSpan w:val="2"/>
            <w:tcBorders>
              <w:top w:val="single" w:sz="4" w:space="0" w:color="auto"/>
              <w:left w:val="nil"/>
              <w:bottom w:val="single" w:sz="4" w:space="0" w:color="auto"/>
              <w:right w:val="single" w:sz="4" w:space="0" w:color="000000"/>
            </w:tcBorders>
            <w:noWrap/>
            <w:vAlign w:val="center"/>
            <w:hideMark/>
          </w:tcPr>
          <w:p w14:paraId="65CA3149" w14:textId="77777777" w:rsidR="00402A13" w:rsidRPr="00101BCC" w:rsidRDefault="00402A13" w:rsidP="00BF48F5">
            <w:pPr>
              <w:rPr>
                <w:rFonts w:ascii="Arial Armenian" w:hAnsi="Arial Armenian" w:cs="Arial"/>
                <w:b/>
                <w:bCs/>
              </w:rPr>
            </w:pPr>
            <w:r w:rsidRPr="00101BCC">
              <w:rPr>
                <w:rFonts w:ascii="Sylfaen" w:hAnsi="Sylfaen" w:cs="Sylfaen"/>
                <w:b/>
                <w:bCs/>
              </w:rPr>
              <w:t>ԱԱՀ</w:t>
            </w:r>
            <w:r>
              <w:rPr>
                <w:rFonts w:ascii="Sylfaen" w:hAnsi="Sylfaen" w:cs="Sylfaen"/>
                <w:b/>
                <w:bCs/>
              </w:rPr>
              <w:t xml:space="preserve"> </w:t>
            </w:r>
            <w:r w:rsidRPr="00101BCC">
              <w:rPr>
                <w:rFonts w:ascii="Arial Armenian" w:hAnsi="Arial Armenian" w:cs="Arial"/>
                <w:b/>
                <w:bCs/>
              </w:rPr>
              <w:t>20 %</w:t>
            </w:r>
          </w:p>
        </w:tc>
        <w:tc>
          <w:tcPr>
            <w:tcW w:w="1278" w:type="dxa"/>
            <w:tcBorders>
              <w:top w:val="nil"/>
              <w:left w:val="nil"/>
              <w:bottom w:val="single" w:sz="4" w:space="0" w:color="auto"/>
              <w:right w:val="single" w:sz="4" w:space="0" w:color="auto"/>
            </w:tcBorders>
            <w:noWrap/>
            <w:vAlign w:val="center"/>
            <w:hideMark/>
          </w:tcPr>
          <w:p w14:paraId="18D1BC73" w14:textId="77777777" w:rsidR="00402A13" w:rsidRPr="00101BCC" w:rsidRDefault="00402A13" w:rsidP="00BF48F5">
            <w:pPr>
              <w:rPr>
                <w:rFonts w:ascii="Arial Armenian" w:hAnsi="Arial Armenian" w:cs="Arial"/>
                <w:b/>
                <w:bCs/>
              </w:rPr>
            </w:pPr>
            <w:r w:rsidRPr="00101BCC">
              <w:rPr>
                <w:rFonts w:ascii="Arial Armenian" w:hAnsi="Arial Armenian" w:cs="Arial"/>
                <w:b/>
                <w:bCs/>
              </w:rPr>
              <w:t> </w:t>
            </w:r>
          </w:p>
        </w:tc>
        <w:tc>
          <w:tcPr>
            <w:tcW w:w="1517" w:type="dxa"/>
            <w:tcBorders>
              <w:top w:val="single" w:sz="4" w:space="0" w:color="auto"/>
              <w:left w:val="nil"/>
              <w:bottom w:val="single" w:sz="4" w:space="0" w:color="auto"/>
              <w:right w:val="single" w:sz="4" w:space="0" w:color="auto"/>
            </w:tcBorders>
            <w:vAlign w:val="center"/>
            <w:hideMark/>
          </w:tcPr>
          <w:p w14:paraId="41375614" w14:textId="77777777" w:rsidR="00402A13" w:rsidRPr="00101BCC" w:rsidRDefault="00402A13" w:rsidP="00BF48F5">
            <w:pPr>
              <w:rPr>
                <w:rFonts w:ascii="Arial Armenian" w:hAnsi="Arial Armenian" w:cs="Arial"/>
                <w:i/>
                <w:iCs/>
                <w:color w:val="000000"/>
                <w:sz w:val="22"/>
                <w:szCs w:val="22"/>
              </w:rPr>
            </w:pPr>
            <w:r w:rsidRPr="00101BCC">
              <w:rPr>
                <w:rFonts w:ascii="Arial Armenian" w:hAnsi="Arial Armenian" w:cs="Arial"/>
                <w:i/>
                <w:iCs/>
                <w:color w:val="000000"/>
                <w:sz w:val="22"/>
                <w:szCs w:val="22"/>
              </w:rPr>
              <w:t> </w:t>
            </w:r>
          </w:p>
        </w:tc>
        <w:tc>
          <w:tcPr>
            <w:tcW w:w="1418" w:type="dxa"/>
            <w:tcBorders>
              <w:top w:val="single" w:sz="4" w:space="0" w:color="auto"/>
              <w:left w:val="nil"/>
              <w:bottom w:val="single" w:sz="4" w:space="0" w:color="auto"/>
              <w:right w:val="single" w:sz="4" w:space="0" w:color="auto"/>
            </w:tcBorders>
            <w:vAlign w:val="center"/>
            <w:hideMark/>
          </w:tcPr>
          <w:p w14:paraId="02EE0FFE" w14:textId="77777777" w:rsidR="00402A13" w:rsidRPr="00101BCC" w:rsidRDefault="00402A13" w:rsidP="00BF48F5">
            <w:pPr>
              <w:rPr>
                <w:rFonts w:ascii="Arial Armenian" w:hAnsi="Arial Armenian" w:cs="Arial"/>
                <w:i/>
                <w:iCs/>
                <w:color w:val="000000"/>
                <w:sz w:val="22"/>
                <w:szCs w:val="22"/>
              </w:rPr>
            </w:pPr>
            <w:r w:rsidRPr="00101BCC">
              <w:rPr>
                <w:rFonts w:ascii="Arial Armenian" w:hAnsi="Arial Armenian" w:cs="Arial"/>
                <w:i/>
                <w:iCs/>
                <w:color w:val="000000"/>
                <w:sz w:val="22"/>
                <w:szCs w:val="22"/>
              </w:rPr>
              <w:t> </w:t>
            </w:r>
          </w:p>
        </w:tc>
        <w:tc>
          <w:tcPr>
            <w:tcW w:w="1847" w:type="dxa"/>
            <w:tcBorders>
              <w:top w:val="nil"/>
              <w:left w:val="nil"/>
              <w:bottom w:val="single" w:sz="4" w:space="0" w:color="auto"/>
              <w:right w:val="single" w:sz="4" w:space="0" w:color="auto"/>
            </w:tcBorders>
            <w:noWrap/>
            <w:vAlign w:val="center"/>
            <w:hideMark/>
          </w:tcPr>
          <w:p w14:paraId="01E824C5" w14:textId="77777777" w:rsidR="00402A13" w:rsidRPr="00101BCC" w:rsidRDefault="00402A13" w:rsidP="00BF48F5">
            <w:pPr>
              <w:jc w:val="right"/>
              <w:rPr>
                <w:rFonts w:ascii="Arial Armenian" w:hAnsi="Arial Armenian" w:cs="Arial"/>
                <w:b/>
                <w:bCs/>
                <w:i/>
                <w:iCs/>
              </w:rPr>
            </w:pPr>
            <w:r w:rsidRPr="00101BCC">
              <w:rPr>
                <w:rFonts w:ascii="Arial Armenian" w:hAnsi="Arial Armenian" w:cs="Arial"/>
                <w:b/>
                <w:bCs/>
                <w:i/>
                <w:iCs/>
              </w:rPr>
              <w:t>10,616.666</w:t>
            </w:r>
          </w:p>
        </w:tc>
        <w:tc>
          <w:tcPr>
            <w:tcW w:w="222" w:type="dxa"/>
            <w:vAlign w:val="center"/>
            <w:hideMark/>
          </w:tcPr>
          <w:p w14:paraId="41D75476" w14:textId="77777777" w:rsidR="00402A13" w:rsidRPr="00101BCC" w:rsidRDefault="00402A13" w:rsidP="00BF48F5">
            <w:pPr>
              <w:rPr>
                <w:sz w:val="20"/>
                <w:szCs w:val="20"/>
              </w:rPr>
            </w:pPr>
          </w:p>
        </w:tc>
      </w:tr>
      <w:tr w:rsidR="00402A13" w:rsidRPr="00101BCC" w14:paraId="3D9A236A" w14:textId="77777777" w:rsidTr="00BF48F5">
        <w:trPr>
          <w:trHeight w:val="300"/>
        </w:trPr>
        <w:tc>
          <w:tcPr>
            <w:tcW w:w="738" w:type="dxa"/>
            <w:tcBorders>
              <w:top w:val="nil"/>
              <w:left w:val="single" w:sz="4" w:space="0" w:color="auto"/>
              <w:bottom w:val="single" w:sz="4" w:space="0" w:color="auto"/>
              <w:right w:val="single" w:sz="4" w:space="0" w:color="auto"/>
            </w:tcBorders>
            <w:vAlign w:val="center"/>
            <w:hideMark/>
          </w:tcPr>
          <w:p w14:paraId="56A366FA" w14:textId="77777777" w:rsidR="00402A13" w:rsidRPr="00101BCC" w:rsidRDefault="00402A13" w:rsidP="00BF48F5">
            <w:pPr>
              <w:rPr>
                <w:rFonts w:ascii="Arial Armenian" w:hAnsi="Arial Armenian" w:cs="Arial"/>
                <w:i/>
                <w:iCs/>
                <w:color w:val="000000"/>
                <w:sz w:val="22"/>
                <w:szCs w:val="22"/>
              </w:rPr>
            </w:pPr>
            <w:r w:rsidRPr="00101BCC">
              <w:rPr>
                <w:rFonts w:ascii="Arial Armenian" w:hAnsi="Arial Armenian" w:cs="Arial"/>
                <w:i/>
                <w:iCs/>
                <w:color w:val="000000"/>
                <w:sz w:val="22"/>
                <w:szCs w:val="22"/>
              </w:rPr>
              <w:t> </w:t>
            </w:r>
          </w:p>
        </w:tc>
        <w:tc>
          <w:tcPr>
            <w:tcW w:w="4182" w:type="dxa"/>
            <w:gridSpan w:val="2"/>
            <w:tcBorders>
              <w:top w:val="single" w:sz="4" w:space="0" w:color="auto"/>
              <w:left w:val="nil"/>
              <w:bottom w:val="single" w:sz="4" w:space="0" w:color="auto"/>
              <w:right w:val="single" w:sz="4" w:space="0" w:color="000000"/>
            </w:tcBorders>
            <w:noWrap/>
            <w:vAlign w:val="center"/>
            <w:hideMark/>
          </w:tcPr>
          <w:p w14:paraId="55B264CD" w14:textId="77777777" w:rsidR="00402A13" w:rsidRPr="00101BCC" w:rsidRDefault="00402A13" w:rsidP="00BF48F5">
            <w:pPr>
              <w:rPr>
                <w:rFonts w:ascii="Arial Armenian" w:hAnsi="Arial Armenian" w:cs="Arial"/>
                <w:b/>
                <w:bCs/>
              </w:rPr>
            </w:pPr>
            <w:r w:rsidRPr="00101BCC">
              <w:rPr>
                <w:rFonts w:ascii="Sylfaen" w:hAnsi="Sylfaen" w:cs="Sylfaen"/>
                <w:b/>
                <w:bCs/>
              </w:rPr>
              <w:t>Ընդամնեը</w:t>
            </w:r>
          </w:p>
        </w:tc>
        <w:tc>
          <w:tcPr>
            <w:tcW w:w="1278" w:type="dxa"/>
            <w:tcBorders>
              <w:top w:val="nil"/>
              <w:left w:val="nil"/>
              <w:bottom w:val="single" w:sz="4" w:space="0" w:color="auto"/>
              <w:right w:val="single" w:sz="4" w:space="0" w:color="auto"/>
            </w:tcBorders>
            <w:noWrap/>
            <w:vAlign w:val="center"/>
            <w:hideMark/>
          </w:tcPr>
          <w:p w14:paraId="37D20076" w14:textId="77777777" w:rsidR="00402A13" w:rsidRPr="00101BCC" w:rsidRDefault="00402A13" w:rsidP="00BF48F5">
            <w:pPr>
              <w:rPr>
                <w:rFonts w:ascii="Arial Armenian" w:hAnsi="Arial Armenian" w:cs="Arial"/>
                <w:b/>
                <w:bCs/>
              </w:rPr>
            </w:pPr>
            <w:r w:rsidRPr="00101BCC">
              <w:rPr>
                <w:rFonts w:ascii="Arial Armenian" w:hAnsi="Arial Armenian" w:cs="Arial"/>
                <w:b/>
                <w:bCs/>
              </w:rPr>
              <w:t> </w:t>
            </w:r>
          </w:p>
        </w:tc>
        <w:tc>
          <w:tcPr>
            <w:tcW w:w="1517" w:type="dxa"/>
            <w:tcBorders>
              <w:top w:val="nil"/>
              <w:left w:val="nil"/>
              <w:bottom w:val="single" w:sz="4" w:space="0" w:color="auto"/>
              <w:right w:val="single" w:sz="4" w:space="0" w:color="auto"/>
            </w:tcBorders>
            <w:vAlign w:val="center"/>
            <w:hideMark/>
          </w:tcPr>
          <w:p w14:paraId="0E688F9A" w14:textId="77777777" w:rsidR="00402A13" w:rsidRPr="00101BCC" w:rsidRDefault="00402A13" w:rsidP="00BF48F5">
            <w:pPr>
              <w:rPr>
                <w:rFonts w:ascii="Arial Armenian" w:hAnsi="Arial Armenian" w:cs="Arial"/>
                <w:i/>
                <w:iCs/>
                <w:color w:val="000000"/>
                <w:sz w:val="22"/>
                <w:szCs w:val="22"/>
              </w:rPr>
            </w:pPr>
            <w:r w:rsidRPr="00101BCC">
              <w:rPr>
                <w:rFonts w:ascii="Arial Armenian" w:hAnsi="Arial Armenian" w:cs="Arial"/>
                <w:i/>
                <w:iCs/>
                <w:color w:val="000000"/>
                <w:sz w:val="22"/>
                <w:szCs w:val="22"/>
              </w:rPr>
              <w:t> </w:t>
            </w:r>
          </w:p>
        </w:tc>
        <w:tc>
          <w:tcPr>
            <w:tcW w:w="1418" w:type="dxa"/>
            <w:tcBorders>
              <w:top w:val="nil"/>
              <w:left w:val="nil"/>
              <w:bottom w:val="single" w:sz="4" w:space="0" w:color="auto"/>
              <w:right w:val="single" w:sz="4" w:space="0" w:color="auto"/>
            </w:tcBorders>
            <w:vAlign w:val="center"/>
            <w:hideMark/>
          </w:tcPr>
          <w:p w14:paraId="5C59CD87" w14:textId="77777777" w:rsidR="00402A13" w:rsidRPr="00101BCC" w:rsidRDefault="00402A13" w:rsidP="00BF48F5">
            <w:pPr>
              <w:rPr>
                <w:rFonts w:ascii="Arial Armenian" w:hAnsi="Arial Armenian" w:cs="Arial"/>
                <w:i/>
                <w:iCs/>
                <w:color w:val="000000"/>
                <w:sz w:val="22"/>
                <w:szCs w:val="22"/>
              </w:rPr>
            </w:pPr>
            <w:r w:rsidRPr="00101BCC">
              <w:rPr>
                <w:rFonts w:ascii="Arial Armenian" w:hAnsi="Arial Armenian" w:cs="Arial"/>
                <w:i/>
                <w:iCs/>
                <w:color w:val="000000"/>
                <w:sz w:val="22"/>
                <w:szCs w:val="22"/>
              </w:rPr>
              <w:t> </w:t>
            </w:r>
          </w:p>
        </w:tc>
        <w:tc>
          <w:tcPr>
            <w:tcW w:w="1847" w:type="dxa"/>
            <w:tcBorders>
              <w:top w:val="nil"/>
              <w:left w:val="nil"/>
              <w:bottom w:val="single" w:sz="4" w:space="0" w:color="auto"/>
              <w:right w:val="single" w:sz="4" w:space="0" w:color="auto"/>
            </w:tcBorders>
            <w:noWrap/>
            <w:vAlign w:val="center"/>
            <w:hideMark/>
          </w:tcPr>
          <w:p w14:paraId="7C2E91ED" w14:textId="77777777" w:rsidR="00402A13" w:rsidRPr="00101BCC" w:rsidRDefault="00402A13" w:rsidP="00BF48F5">
            <w:pPr>
              <w:jc w:val="right"/>
              <w:rPr>
                <w:rFonts w:ascii="Arial Armenian" w:hAnsi="Arial Armenian" w:cs="Arial"/>
                <w:b/>
                <w:bCs/>
                <w:i/>
                <w:iCs/>
              </w:rPr>
            </w:pPr>
            <w:r w:rsidRPr="00101BCC">
              <w:rPr>
                <w:rFonts w:ascii="Arial Armenian" w:hAnsi="Arial Armenian" w:cs="Arial"/>
                <w:b/>
                <w:bCs/>
                <w:i/>
                <w:iCs/>
              </w:rPr>
              <w:t>63,700.00</w:t>
            </w:r>
          </w:p>
        </w:tc>
        <w:tc>
          <w:tcPr>
            <w:tcW w:w="222" w:type="dxa"/>
            <w:vAlign w:val="center"/>
            <w:hideMark/>
          </w:tcPr>
          <w:p w14:paraId="21A121CB" w14:textId="77777777" w:rsidR="00402A13" w:rsidRPr="00101BCC" w:rsidRDefault="00402A13" w:rsidP="00BF48F5">
            <w:pPr>
              <w:rPr>
                <w:sz w:val="20"/>
                <w:szCs w:val="20"/>
              </w:rPr>
            </w:pPr>
          </w:p>
        </w:tc>
      </w:tr>
    </w:tbl>
    <w:p w14:paraId="2DC12A2E" w14:textId="77777777" w:rsidR="0064415D" w:rsidRDefault="0064415D" w:rsidP="00032D5D">
      <w:pPr>
        <w:jc w:val="center"/>
        <w:rPr>
          <w:rFonts w:ascii="GHEA Grapalat" w:hAnsi="GHEA Grapalat" w:cs="Sylfaen"/>
          <w:b/>
          <w:bCs/>
          <w:color w:val="000000"/>
        </w:rPr>
      </w:pPr>
    </w:p>
    <w:p w14:paraId="13350671" w14:textId="77777777" w:rsidR="00A67C15" w:rsidRDefault="00A67C15" w:rsidP="00032D5D">
      <w:pPr>
        <w:jc w:val="center"/>
        <w:rPr>
          <w:rFonts w:ascii="GHEA Grapalat" w:hAnsi="GHEA Grapalat" w:cs="Sylfaen"/>
          <w:b/>
          <w:bCs/>
          <w:color w:val="000000"/>
        </w:rPr>
      </w:pPr>
    </w:p>
    <w:p w14:paraId="0E14E753" w14:textId="77777777" w:rsidR="00A67C15" w:rsidRDefault="00A67C15" w:rsidP="00032D5D">
      <w:pPr>
        <w:jc w:val="center"/>
        <w:rPr>
          <w:rFonts w:ascii="GHEA Grapalat" w:hAnsi="GHEA Grapalat" w:cs="Sylfaen"/>
          <w:b/>
          <w:bCs/>
          <w:color w:val="000000"/>
        </w:rPr>
      </w:pPr>
    </w:p>
    <w:p w14:paraId="0342159D" w14:textId="77777777" w:rsidR="00A67C15" w:rsidRDefault="00A67C15" w:rsidP="00032D5D">
      <w:pPr>
        <w:jc w:val="center"/>
        <w:rPr>
          <w:rFonts w:ascii="GHEA Grapalat" w:hAnsi="GHEA Grapalat" w:cs="Sylfaen"/>
          <w:b/>
          <w:bCs/>
          <w:color w:val="000000"/>
        </w:rPr>
      </w:pPr>
    </w:p>
    <w:p w14:paraId="5C34B7A8" w14:textId="77777777" w:rsidR="00A67C15" w:rsidRDefault="00A67C15" w:rsidP="00032D5D">
      <w:pPr>
        <w:jc w:val="center"/>
        <w:rPr>
          <w:rFonts w:ascii="GHEA Grapalat" w:hAnsi="GHEA Grapalat" w:cs="Sylfaen"/>
          <w:b/>
          <w:bCs/>
          <w:color w:val="000000"/>
        </w:rPr>
      </w:pPr>
    </w:p>
    <w:p w14:paraId="7ADC0614" w14:textId="77777777" w:rsidR="00A67C15" w:rsidRDefault="00A67C15" w:rsidP="00032D5D">
      <w:pPr>
        <w:jc w:val="center"/>
        <w:rPr>
          <w:rFonts w:ascii="GHEA Grapalat" w:hAnsi="GHEA Grapalat" w:cs="Sylfaen"/>
          <w:b/>
          <w:bCs/>
          <w:color w:val="000000"/>
        </w:rPr>
      </w:pPr>
    </w:p>
    <w:p w14:paraId="31B4DDCE" w14:textId="77777777" w:rsidR="00A67C15" w:rsidRDefault="00A67C15" w:rsidP="00032D5D">
      <w:pPr>
        <w:jc w:val="center"/>
        <w:rPr>
          <w:rFonts w:ascii="GHEA Grapalat" w:hAnsi="GHEA Grapalat" w:cs="Sylfaen"/>
          <w:b/>
          <w:bCs/>
          <w:color w:val="000000"/>
        </w:rPr>
      </w:pPr>
    </w:p>
    <w:p w14:paraId="68F8F637" w14:textId="77777777" w:rsidR="00A67C15" w:rsidRPr="00D86A06" w:rsidRDefault="00A67C15" w:rsidP="00032D5D">
      <w:pPr>
        <w:jc w:val="center"/>
        <w:rPr>
          <w:rFonts w:ascii="GHEA Grapalat" w:hAnsi="GHEA Grapalat" w:cs="Sylfaen"/>
          <w:b/>
          <w:bCs/>
          <w:color w:val="000000"/>
        </w:rPr>
      </w:pPr>
    </w:p>
    <w:p w14:paraId="76BDDE43" w14:textId="348428CE" w:rsidR="00D86A06" w:rsidRPr="00D86A06" w:rsidRDefault="00D86A06" w:rsidP="00032D5D">
      <w:pPr>
        <w:widowControl w:val="0"/>
        <w:ind w:firstLine="567"/>
        <w:jc w:val="center"/>
        <w:rPr>
          <w:rFonts w:ascii="GHEA Grapalat" w:hAnsi="GHEA Grapalat" w:cs="Sylfaen"/>
          <w:b/>
          <w:bCs/>
          <w:color w:val="000000"/>
        </w:rPr>
      </w:pPr>
    </w:p>
    <w:tbl>
      <w:tblPr>
        <w:tblW w:w="9639" w:type="dxa"/>
        <w:jc w:val="center"/>
        <w:tblLook w:val="0000" w:firstRow="0" w:lastRow="0" w:firstColumn="0" w:lastColumn="0" w:noHBand="0" w:noVBand="0"/>
      </w:tblPr>
      <w:tblGrid>
        <w:gridCol w:w="4536"/>
        <w:gridCol w:w="760"/>
        <w:gridCol w:w="4343"/>
      </w:tblGrid>
      <w:tr w:rsidR="00BB28C8" w:rsidRPr="00D86A06" w14:paraId="42AE0D35" w14:textId="77777777" w:rsidTr="00FA2C2D">
        <w:trPr>
          <w:jc w:val="center"/>
        </w:trPr>
        <w:tc>
          <w:tcPr>
            <w:tcW w:w="4536" w:type="dxa"/>
          </w:tcPr>
          <w:p w14:paraId="44F0832E" w14:textId="77777777" w:rsidR="00BB28C8" w:rsidRPr="00D86A06" w:rsidRDefault="00BB28C8" w:rsidP="00032D5D">
            <w:pPr>
              <w:widowControl w:val="0"/>
              <w:ind w:firstLine="34"/>
              <w:jc w:val="center"/>
              <w:rPr>
                <w:rFonts w:ascii="GHEA Grapalat" w:hAnsi="GHEA Grapalat" w:cs="Sylfaen"/>
                <w:b/>
                <w:bCs/>
              </w:rPr>
            </w:pPr>
            <w:r w:rsidRPr="00D86A06">
              <w:rPr>
                <w:rFonts w:ascii="GHEA Grapalat" w:hAnsi="GHEA Grapalat"/>
                <w:b/>
              </w:rPr>
              <w:lastRenderedPageBreak/>
              <w:t>ЗАКАЗЧИК</w:t>
            </w:r>
          </w:p>
          <w:p w14:paraId="59E5545A" w14:textId="77777777" w:rsidR="00BB28C8" w:rsidRPr="00D86A06" w:rsidRDefault="00BB28C8" w:rsidP="00032D5D">
            <w:pPr>
              <w:widowControl w:val="0"/>
              <w:ind w:firstLine="34"/>
              <w:jc w:val="center"/>
              <w:rPr>
                <w:rFonts w:ascii="GHEA Grapalat" w:hAnsi="GHEA Grapalat"/>
                <w:lang w:val="en-US"/>
              </w:rPr>
            </w:pPr>
            <w:r w:rsidRPr="00D86A06">
              <w:rPr>
                <w:rFonts w:ascii="GHEA Grapalat" w:hAnsi="GHEA Grapalat"/>
                <w:lang w:val="en-US"/>
              </w:rPr>
              <w:t>_______________________</w:t>
            </w:r>
          </w:p>
          <w:p w14:paraId="4DE1D5F7" w14:textId="77777777" w:rsidR="00BB28C8" w:rsidRPr="00D86A06" w:rsidRDefault="00BB28C8" w:rsidP="00032D5D">
            <w:pPr>
              <w:widowControl w:val="0"/>
              <w:ind w:firstLine="34"/>
              <w:jc w:val="center"/>
              <w:rPr>
                <w:rFonts w:ascii="GHEA Grapalat" w:hAnsi="GHEA Grapalat"/>
                <w:vertAlign w:val="superscript"/>
              </w:rPr>
            </w:pPr>
            <w:r w:rsidRPr="00D86A06">
              <w:rPr>
                <w:rFonts w:ascii="GHEA Grapalat" w:hAnsi="GHEA Grapalat"/>
                <w:vertAlign w:val="superscript"/>
              </w:rPr>
              <w:t>/подпись/</w:t>
            </w:r>
          </w:p>
          <w:p w14:paraId="6BDA3354" w14:textId="77777777" w:rsidR="00BB28C8" w:rsidRPr="00D86A06" w:rsidRDefault="00BB28C8" w:rsidP="00032D5D">
            <w:pPr>
              <w:widowControl w:val="0"/>
              <w:ind w:firstLine="34"/>
              <w:jc w:val="center"/>
              <w:rPr>
                <w:rFonts w:ascii="GHEA Grapalat" w:hAnsi="GHEA Grapalat"/>
              </w:rPr>
            </w:pPr>
            <w:r w:rsidRPr="00D86A06">
              <w:rPr>
                <w:rFonts w:ascii="GHEA Grapalat" w:hAnsi="GHEA Grapalat"/>
              </w:rPr>
              <w:t>М. П.</w:t>
            </w:r>
          </w:p>
        </w:tc>
        <w:tc>
          <w:tcPr>
            <w:tcW w:w="760" w:type="dxa"/>
          </w:tcPr>
          <w:p w14:paraId="2CF00C1C" w14:textId="77777777" w:rsidR="00BB28C8" w:rsidRPr="00D86A06" w:rsidRDefault="00BB28C8" w:rsidP="00032D5D">
            <w:pPr>
              <w:widowControl w:val="0"/>
              <w:ind w:firstLine="34"/>
              <w:jc w:val="center"/>
              <w:rPr>
                <w:rFonts w:ascii="GHEA Grapalat" w:hAnsi="GHEA Grapalat"/>
              </w:rPr>
            </w:pPr>
          </w:p>
        </w:tc>
        <w:tc>
          <w:tcPr>
            <w:tcW w:w="4343" w:type="dxa"/>
          </w:tcPr>
          <w:p w14:paraId="100D6BE9" w14:textId="77777777" w:rsidR="00BB28C8" w:rsidRPr="00D86A06" w:rsidRDefault="00BB28C8" w:rsidP="00032D5D">
            <w:pPr>
              <w:widowControl w:val="0"/>
              <w:ind w:firstLine="34"/>
              <w:jc w:val="center"/>
              <w:rPr>
                <w:rFonts w:ascii="GHEA Grapalat" w:hAnsi="GHEA Grapalat" w:cs="Sylfaen"/>
                <w:b/>
                <w:bCs/>
              </w:rPr>
            </w:pPr>
            <w:r w:rsidRPr="00D86A06">
              <w:rPr>
                <w:rFonts w:ascii="GHEA Grapalat" w:hAnsi="GHEA Grapalat"/>
                <w:b/>
              </w:rPr>
              <w:t>ПОДРЯДЧИК</w:t>
            </w:r>
          </w:p>
          <w:p w14:paraId="6DF18609" w14:textId="77777777" w:rsidR="00BB28C8" w:rsidRPr="00D86A06" w:rsidRDefault="00BB28C8" w:rsidP="00032D5D">
            <w:pPr>
              <w:widowControl w:val="0"/>
              <w:ind w:firstLine="34"/>
              <w:jc w:val="center"/>
              <w:rPr>
                <w:rFonts w:ascii="GHEA Grapalat" w:hAnsi="GHEA Grapalat"/>
                <w:lang w:val="en-US"/>
              </w:rPr>
            </w:pPr>
            <w:r w:rsidRPr="00D86A06">
              <w:rPr>
                <w:rFonts w:ascii="GHEA Grapalat" w:hAnsi="GHEA Grapalat"/>
                <w:lang w:val="en-US"/>
              </w:rPr>
              <w:t>___________________</w:t>
            </w:r>
          </w:p>
          <w:p w14:paraId="65AFF08B" w14:textId="77777777" w:rsidR="00BB28C8" w:rsidRPr="00D86A06" w:rsidRDefault="00BB28C8" w:rsidP="00032D5D">
            <w:pPr>
              <w:widowControl w:val="0"/>
              <w:ind w:firstLine="34"/>
              <w:jc w:val="center"/>
              <w:rPr>
                <w:rFonts w:ascii="GHEA Grapalat" w:hAnsi="GHEA Grapalat"/>
                <w:vertAlign w:val="superscript"/>
              </w:rPr>
            </w:pPr>
            <w:r w:rsidRPr="00D86A06">
              <w:rPr>
                <w:rFonts w:ascii="GHEA Grapalat" w:hAnsi="GHEA Grapalat"/>
                <w:vertAlign w:val="superscript"/>
              </w:rPr>
              <w:t>/подпись/</w:t>
            </w:r>
          </w:p>
          <w:p w14:paraId="29ABE647" w14:textId="77777777" w:rsidR="00BB28C8" w:rsidRPr="00D86A06" w:rsidRDefault="00BB28C8" w:rsidP="00032D5D">
            <w:pPr>
              <w:widowControl w:val="0"/>
              <w:ind w:firstLine="34"/>
              <w:jc w:val="center"/>
              <w:rPr>
                <w:rFonts w:ascii="GHEA Grapalat" w:hAnsi="GHEA Grapalat"/>
              </w:rPr>
            </w:pPr>
            <w:r w:rsidRPr="00D86A06">
              <w:rPr>
                <w:rFonts w:ascii="GHEA Grapalat" w:hAnsi="GHEA Grapalat"/>
              </w:rPr>
              <w:t>М. П.</w:t>
            </w:r>
          </w:p>
        </w:tc>
      </w:tr>
    </w:tbl>
    <w:p w14:paraId="122EE7E6" w14:textId="77777777" w:rsidR="00A67C15" w:rsidRDefault="00A67C15" w:rsidP="00032D5D">
      <w:pPr>
        <w:widowControl w:val="0"/>
        <w:ind w:firstLine="567"/>
        <w:jc w:val="right"/>
        <w:rPr>
          <w:rFonts w:ascii="GHEA Grapalat" w:hAnsi="GHEA Grapalat"/>
          <w:i/>
        </w:rPr>
        <w:sectPr w:rsidR="00A67C15" w:rsidSect="00A67C15">
          <w:footnotePr>
            <w:pos w:val="beneathText"/>
          </w:footnotePr>
          <w:type w:val="nextColumn"/>
          <w:pgSz w:w="16840" w:h="11907" w:orient="landscape" w:code="9"/>
          <w:pgMar w:top="1411" w:right="907" w:bottom="1411" w:left="634" w:header="562" w:footer="562" w:gutter="0"/>
          <w:cols w:space="720"/>
          <w:docGrid w:linePitch="326"/>
        </w:sectPr>
      </w:pPr>
    </w:p>
    <w:p w14:paraId="2A3D74CF" w14:textId="77777777" w:rsidR="00BB28C8" w:rsidRDefault="00BB28C8" w:rsidP="00032D5D">
      <w:pPr>
        <w:widowControl w:val="0"/>
        <w:ind w:firstLine="567"/>
        <w:jc w:val="right"/>
        <w:rPr>
          <w:rFonts w:ascii="GHEA Grapalat" w:hAnsi="GHEA Grapalat"/>
          <w:i/>
        </w:rPr>
      </w:pPr>
    </w:p>
    <w:p w14:paraId="12B6F8C7" w14:textId="77777777" w:rsidR="00BB28C8" w:rsidRDefault="00BB28C8" w:rsidP="00032D5D">
      <w:pPr>
        <w:rPr>
          <w:rFonts w:ascii="GHEA Grapalat" w:hAnsi="GHEA Grapalat"/>
          <w:i/>
        </w:rPr>
      </w:pPr>
      <w:r>
        <w:rPr>
          <w:rFonts w:ascii="GHEA Grapalat" w:hAnsi="GHEA Grapalat"/>
          <w:i/>
        </w:rPr>
        <w:br w:type="page"/>
      </w:r>
    </w:p>
    <w:p w14:paraId="10729A07"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032D5D">
      <w:pPr>
        <w:widowControl w:val="0"/>
        <w:ind w:firstLine="567"/>
        <w:jc w:val="center"/>
        <w:rPr>
          <w:rFonts w:ascii="GHEA Grapalat" w:hAnsi="GHEA Grapalat" w:cs="Sylfaen"/>
          <w:b/>
        </w:rPr>
      </w:pPr>
    </w:p>
    <w:p w14:paraId="54238E4F" w14:textId="77777777" w:rsidR="00BB28C8" w:rsidRPr="009F3DC7" w:rsidRDefault="00BB28C8" w:rsidP="00032D5D">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032D5D">
      <w:pPr>
        <w:widowControl w:val="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11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
        <w:gridCol w:w="2623"/>
        <w:gridCol w:w="1356"/>
        <w:gridCol w:w="236"/>
        <w:gridCol w:w="3596"/>
        <w:gridCol w:w="1925"/>
        <w:gridCol w:w="7"/>
        <w:gridCol w:w="895"/>
      </w:tblGrid>
      <w:tr w:rsidR="00BB28C8" w:rsidRPr="009F3DC7" w14:paraId="3B0B6619" w14:textId="77777777" w:rsidTr="00F80C6A">
        <w:trPr>
          <w:gridAfter w:val="1"/>
          <w:wAfter w:w="895" w:type="dxa"/>
          <w:cantSplit/>
          <w:jc w:val="center"/>
        </w:trPr>
        <w:tc>
          <w:tcPr>
            <w:tcW w:w="747" w:type="dxa"/>
            <w:vMerge w:val="restart"/>
            <w:vAlign w:val="center"/>
          </w:tcPr>
          <w:p w14:paraId="60419F0F"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 п/п</w:t>
            </w:r>
          </w:p>
        </w:tc>
        <w:tc>
          <w:tcPr>
            <w:tcW w:w="2623" w:type="dxa"/>
            <w:vMerge w:val="restart"/>
            <w:vAlign w:val="center"/>
          </w:tcPr>
          <w:p w14:paraId="507FF8C3"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7120" w:type="dxa"/>
            <w:gridSpan w:val="5"/>
            <w:vAlign w:val="center"/>
          </w:tcPr>
          <w:p w14:paraId="6D96536D" w14:textId="77777777" w:rsidR="00BB28C8" w:rsidRPr="00517562" w:rsidRDefault="00BB28C8" w:rsidP="00032D5D">
            <w:pPr>
              <w:widowControl w:val="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31"/>
              <w:t>**</w:t>
            </w:r>
          </w:p>
        </w:tc>
      </w:tr>
      <w:tr w:rsidR="00BB28C8" w:rsidRPr="009F3DC7" w14:paraId="25F1DA24" w14:textId="77777777" w:rsidTr="00F80C6A">
        <w:trPr>
          <w:gridAfter w:val="1"/>
          <w:wAfter w:w="895" w:type="dxa"/>
          <w:cantSplit/>
          <w:trHeight w:val="586"/>
          <w:jc w:val="center"/>
        </w:trPr>
        <w:tc>
          <w:tcPr>
            <w:tcW w:w="747" w:type="dxa"/>
            <w:vMerge/>
            <w:vAlign w:val="center"/>
          </w:tcPr>
          <w:p w14:paraId="3F589D55" w14:textId="77777777" w:rsidR="00BB28C8" w:rsidRPr="00517562" w:rsidRDefault="00BB28C8" w:rsidP="00032D5D">
            <w:pPr>
              <w:widowControl w:val="0"/>
              <w:jc w:val="both"/>
              <w:rPr>
                <w:rFonts w:ascii="GHEA Grapalat" w:hAnsi="GHEA Grapalat"/>
                <w:sz w:val="20"/>
                <w:szCs w:val="20"/>
              </w:rPr>
            </w:pPr>
          </w:p>
        </w:tc>
        <w:tc>
          <w:tcPr>
            <w:tcW w:w="2623" w:type="dxa"/>
            <w:vMerge/>
          </w:tcPr>
          <w:p w14:paraId="45988DF6" w14:textId="77777777" w:rsidR="00BB28C8" w:rsidRPr="00517562" w:rsidRDefault="00BB28C8" w:rsidP="00032D5D">
            <w:pPr>
              <w:widowControl w:val="0"/>
              <w:rPr>
                <w:rFonts w:ascii="GHEA Grapalat" w:hAnsi="GHEA Grapalat"/>
                <w:sz w:val="20"/>
                <w:szCs w:val="20"/>
              </w:rPr>
            </w:pPr>
          </w:p>
        </w:tc>
        <w:tc>
          <w:tcPr>
            <w:tcW w:w="5188" w:type="dxa"/>
            <w:gridSpan w:val="3"/>
            <w:vAlign w:val="center"/>
          </w:tcPr>
          <w:p w14:paraId="088AE62B"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Начало</w:t>
            </w:r>
          </w:p>
        </w:tc>
        <w:tc>
          <w:tcPr>
            <w:tcW w:w="1932" w:type="dxa"/>
            <w:gridSpan w:val="2"/>
            <w:vAlign w:val="center"/>
          </w:tcPr>
          <w:p w14:paraId="53ACC441"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Конец</w:t>
            </w:r>
          </w:p>
        </w:tc>
      </w:tr>
      <w:tr w:rsidR="00F80C6A" w:rsidRPr="009F3DC7" w14:paraId="3AC1B90F" w14:textId="77777777" w:rsidTr="005601FE">
        <w:trPr>
          <w:gridAfter w:val="2"/>
          <w:wAfter w:w="902" w:type="dxa"/>
          <w:trHeight w:val="586"/>
          <w:jc w:val="center"/>
        </w:trPr>
        <w:tc>
          <w:tcPr>
            <w:tcW w:w="747" w:type="dxa"/>
            <w:vAlign w:val="center"/>
          </w:tcPr>
          <w:p w14:paraId="4A4A5977" w14:textId="725A3E43" w:rsidR="00F80C6A" w:rsidRPr="00EA4A71" w:rsidRDefault="00F80C6A" w:rsidP="00032D5D">
            <w:pPr>
              <w:widowControl w:val="0"/>
              <w:rPr>
                <w:rFonts w:ascii="GHEA Grapalat" w:hAnsi="GHEA Grapalat" w:cs="Calibri"/>
                <w:color w:val="000000"/>
                <w:sz w:val="20"/>
                <w:szCs w:val="20"/>
                <w:lang w:val="hy-AM"/>
              </w:rPr>
            </w:pPr>
          </w:p>
        </w:tc>
        <w:tc>
          <w:tcPr>
            <w:tcW w:w="2623" w:type="dxa"/>
            <w:vAlign w:val="center"/>
          </w:tcPr>
          <w:p w14:paraId="21570186" w14:textId="56D1A663" w:rsidR="00F80C6A" w:rsidRPr="005601FE" w:rsidRDefault="0064415D" w:rsidP="005601FE">
            <w:pPr>
              <w:widowControl w:val="0"/>
              <w:jc w:val="center"/>
              <w:rPr>
                <w:rFonts w:ascii="GHEA Grapalat" w:hAnsi="GHEA Grapalat" w:cs="Calibri"/>
                <w:color w:val="000000"/>
                <w:sz w:val="20"/>
                <w:szCs w:val="20"/>
              </w:rPr>
            </w:pPr>
            <w:r w:rsidRPr="005601FE">
              <w:rPr>
                <w:rFonts w:ascii="GHEA Grapalat" w:hAnsi="GHEA Grapalat" w:cs="Calibri"/>
                <w:color w:val="000000"/>
                <w:sz w:val="20"/>
                <w:szCs w:val="20"/>
              </w:rPr>
              <w:t>приобретение строительных работ по капитальному ремонту и обслуживанию дворовых территорий и площадок на территории административного района Кентрон города Ереван</w:t>
            </w:r>
          </w:p>
        </w:tc>
        <w:tc>
          <w:tcPr>
            <w:tcW w:w="5188" w:type="dxa"/>
            <w:gridSpan w:val="3"/>
            <w:vAlign w:val="center"/>
          </w:tcPr>
          <w:p w14:paraId="21E23C9C" w14:textId="7CDBBB22" w:rsidR="00F80C6A" w:rsidRPr="005601FE" w:rsidRDefault="0059189E" w:rsidP="005601FE">
            <w:pPr>
              <w:widowControl w:val="0"/>
              <w:jc w:val="center"/>
              <w:rPr>
                <w:rFonts w:ascii="GHEA Grapalat" w:hAnsi="GHEA Grapalat" w:cs="Calibri"/>
                <w:color w:val="000000"/>
                <w:sz w:val="20"/>
                <w:szCs w:val="20"/>
              </w:rPr>
            </w:pPr>
            <w:r w:rsidRPr="0059189E">
              <w:rPr>
                <w:rFonts w:ascii="GHEA Grapalat" w:hAnsi="GHEA Grapalat" w:cs="Calibri"/>
                <w:color w:val="000000"/>
                <w:sz w:val="20"/>
                <w:szCs w:val="20"/>
              </w:rPr>
              <w:t>Работы, предусмотренные договором, начинаются со дня вступления в силу договоров на строительные работы и оказание услуг по техническому надзору</w:t>
            </w:r>
          </w:p>
        </w:tc>
        <w:tc>
          <w:tcPr>
            <w:tcW w:w="1925" w:type="dxa"/>
            <w:vAlign w:val="center"/>
          </w:tcPr>
          <w:p w14:paraId="7F3BF8B8" w14:textId="08858D3C" w:rsidR="00F80C6A" w:rsidRPr="005601FE" w:rsidRDefault="00707E0C" w:rsidP="005601FE">
            <w:pPr>
              <w:widowControl w:val="0"/>
              <w:jc w:val="center"/>
              <w:rPr>
                <w:rFonts w:ascii="GHEA Grapalat" w:hAnsi="GHEA Grapalat" w:cs="Calibri"/>
                <w:color w:val="000000"/>
                <w:sz w:val="20"/>
                <w:szCs w:val="20"/>
              </w:rPr>
            </w:pPr>
            <w:r w:rsidRPr="00707E0C">
              <w:rPr>
                <w:rFonts w:ascii="GHEA Grapalat" w:hAnsi="GHEA Grapalat"/>
                <w:iCs/>
                <w:sz w:val="20"/>
                <w:szCs w:val="20"/>
                <w:lang w:val="hy-AM"/>
              </w:rPr>
              <w:t>до 70 календарных дней включительно</w:t>
            </w:r>
          </w:p>
        </w:tc>
      </w:tr>
      <w:tr w:rsidR="00BB28C8" w:rsidRPr="009F3DC7" w14:paraId="5C371962" w14:textId="77777777" w:rsidTr="00F80C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726" w:type="dxa"/>
            <w:gridSpan w:val="3"/>
          </w:tcPr>
          <w:p w14:paraId="353CBF34"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032D5D">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032D5D">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c>
          <w:tcPr>
            <w:tcW w:w="236" w:type="dxa"/>
          </w:tcPr>
          <w:p w14:paraId="336CF81D" w14:textId="77777777" w:rsidR="00BB28C8" w:rsidRPr="009F3DC7" w:rsidRDefault="00BB28C8" w:rsidP="00032D5D">
            <w:pPr>
              <w:widowControl w:val="0"/>
              <w:jc w:val="center"/>
              <w:rPr>
                <w:rFonts w:ascii="GHEA Grapalat" w:hAnsi="GHEA Grapalat"/>
              </w:rPr>
            </w:pPr>
          </w:p>
        </w:tc>
        <w:tc>
          <w:tcPr>
            <w:tcW w:w="6423" w:type="dxa"/>
            <w:gridSpan w:val="4"/>
          </w:tcPr>
          <w:p w14:paraId="767751B7"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032D5D">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032D5D">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r>
    </w:tbl>
    <w:p w14:paraId="07360B24" w14:textId="4ABC4BC0" w:rsidR="00264532" w:rsidRDefault="00264532" w:rsidP="00032D5D">
      <w:pPr>
        <w:widowControl w:val="0"/>
        <w:ind w:firstLine="567"/>
        <w:jc w:val="right"/>
        <w:rPr>
          <w:rFonts w:ascii="GHEA Grapalat" w:hAnsi="GHEA Grapalat"/>
          <w:i/>
        </w:rPr>
      </w:pPr>
    </w:p>
    <w:p w14:paraId="34B2D30D" w14:textId="4B576C71" w:rsidR="006725DE" w:rsidRDefault="006725DE" w:rsidP="00032D5D">
      <w:pPr>
        <w:widowControl w:val="0"/>
        <w:ind w:firstLine="567"/>
        <w:jc w:val="right"/>
        <w:rPr>
          <w:rFonts w:ascii="GHEA Grapalat" w:hAnsi="GHEA Grapalat"/>
          <w:i/>
        </w:rPr>
      </w:pPr>
    </w:p>
    <w:p w14:paraId="73E81944" w14:textId="2A1E4D53" w:rsidR="006725DE" w:rsidRDefault="006725DE" w:rsidP="00032D5D">
      <w:pPr>
        <w:widowControl w:val="0"/>
        <w:ind w:firstLine="567"/>
        <w:jc w:val="right"/>
        <w:rPr>
          <w:rFonts w:ascii="GHEA Grapalat" w:hAnsi="GHEA Grapalat"/>
          <w:i/>
        </w:rPr>
      </w:pPr>
    </w:p>
    <w:p w14:paraId="67893A4C" w14:textId="4FC7B930" w:rsidR="006725DE" w:rsidRDefault="006725DE" w:rsidP="00032D5D">
      <w:pPr>
        <w:widowControl w:val="0"/>
        <w:ind w:firstLine="567"/>
        <w:jc w:val="right"/>
        <w:rPr>
          <w:rFonts w:ascii="GHEA Grapalat" w:hAnsi="GHEA Grapalat"/>
          <w:i/>
        </w:rPr>
      </w:pPr>
    </w:p>
    <w:p w14:paraId="3C183809" w14:textId="082A83B2" w:rsidR="009508DF" w:rsidRDefault="009508DF" w:rsidP="00032D5D">
      <w:pPr>
        <w:widowControl w:val="0"/>
        <w:ind w:firstLine="567"/>
        <w:jc w:val="right"/>
        <w:rPr>
          <w:rFonts w:ascii="GHEA Grapalat" w:hAnsi="GHEA Grapalat"/>
          <w:i/>
        </w:rPr>
      </w:pPr>
    </w:p>
    <w:p w14:paraId="620AEFA5" w14:textId="58987EAE" w:rsidR="009508DF" w:rsidRDefault="009508DF" w:rsidP="00032D5D">
      <w:pPr>
        <w:widowControl w:val="0"/>
        <w:ind w:firstLine="567"/>
        <w:jc w:val="right"/>
        <w:rPr>
          <w:rFonts w:ascii="GHEA Grapalat" w:hAnsi="GHEA Grapalat"/>
          <w:i/>
        </w:rPr>
      </w:pPr>
    </w:p>
    <w:p w14:paraId="6D40CF12" w14:textId="6A54DB06" w:rsidR="009508DF" w:rsidRDefault="009508DF" w:rsidP="00032D5D">
      <w:pPr>
        <w:widowControl w:val="0"/>
        <w:ind w:firstLine="567"/>
        <w:jc w:val="right"/>
        <w:rPr>
          <w:rFonts w:ascii="GHEA Grapalat" w:hAnsi="GHEA Grapalat"/>
          <w:i/>
        </w:rPr>
      </w:pPr>
    </w:p>
    <w:p w14:paraId="54636E30" w14:textId="05870EB1" w:rsidR="009508DF" w:rsidRDefault="009508DF" w:rsidP="00032D5D">
      <w:pPr>
        <w:widowControl w:val="0"/>
        <w:ind w:firstLine="567"/>
        <w:jc w:val="right"/>
        <w:rPr>
          <w:rFonts w:ascii="GHEA Grapalat" w:hAnsi="GHEA Grapalat"/>
          <w:i/>
        </w:rPr>
      </w:pPr>
    </w:p>
    <w:p w14:paraId="4E604855" w14:textId="77777777" w:rsidR="00A63968" w:rsidRDefault="00A63968" w:rsidP="00032D5D">
      <w:pPr>
        <w:widowControl w:val="0"/>
        <w:ind w:firstLine="567"/>
        <w:jc w:val="right"/>
        <w:rPr>
          <w:rFonts w:ascii="GHEA Grapalat" w:hAnsi="GHEA Grapalat"/>
          <w:i/>
        </w:rPr>
      </w:pPr>
    </w:p>
    <w:p w14:paraId="182A76FD" w14:textId="77777777" w:rsidR="00A63968" w:rsidRDefault="00A63968" w:rsidP="00032D5D">
      <w:pPr>
        <w:widowControl w:val="0"/>
        <w:ind w:firstLine="567"/>
        <w:jc w:val="right"/>
        <w:rPr>
          <w:rFonts w:ascii="GHEA Grapalat" w:hAnsi="GHEA Grapalat"/>
          <w:i/>
        </w:rPr>
      </w:pPr>
    </w:p>
    <w:p w14:paraId="091E505A" w14:textId="77777777" w:rsidR="0059189E" w:rsidRDefault="0059189E" w:rsidP="00032D5D">
      <w:pPr>
        <w:widowControl w:val="0"/>
        <w:ind w:firstLine="567"/>
        <w:jc w:val="right"/>
        <w:rPr>
          <w:rFonts w:ascii="GHEA Grapalat" w:hAnsi="GHEA Grapalat"/>
          <w:i/>
          <w:lang w:val="en-US"/>
        </w:rPr>
      </w:pPr>
    </w:p>
    <w:p w14:paraId="1176BF71" w14:textId="77777777" w:rsidR="0059189E" w:rsidRDefault="0059189E" w:rsidP="00032D5D">
      <w:pPr>
        <w:widowControl w:val="0"/>
        <w:ind w:firstLine="567"/>
        <w:jc w:val="right"/>
        <w:rPr>
          <w:rFonts w:ascii="GHEA Grapalat" w:hAnsi="GHEA Grapalat"/>
          <w:i/>
          <w:lang w:val="en-US"/>
        </w:rPr>
      </w:pPr>
    </w:p>
    <w:p w14:paraId="40157C59" w14:textId="77777777" w:rsidR="0059189E" w:rsidRDefault="0059189E" w:rsidP="00032D5D">
      <w:pPr>
        <w:widowControl w:val="0"/>
        <w:ind w:firstLine="567"/>
        <w:jc w:val="right"/>
        <w:rPr>
          <w:rFonts w:ascii="GHEA Grapalat" w:hAnsi="GHEA Grapalat"/>
          <w:i/>
          <w:lang w:val="en-US"/>
        </w:rPr>
      </w:pPr>
    </w:p>
    <w:p w14:paraId="09B3A38E" w14:textId="77777777" w:rsidR="0059189E" w:rsidRDefault="0059189E" w:rsidP="00032D5D">
      <w:pPr>
        <w:widowControl w:val="0"/>
        <w:ind w:firstLine="567"/>
        <w:jc w:val="right"/>
        <w:rPr>
          <w:rFonts w:ascii="GHEA Grapalat" w:hAnsi="GHEA Grapalat"/>
          <w:i/>
          <w:lang w:val="en-US"/>
        </w:rPr>
      </w:pPr>
    </w:p>
    <w:p w14:paraId="5BC0A4D8" w14:textId="77777777" w:rsidR="0059189E" w:rsidRDefault="0059189E" w:rsidP="00032D5D">
      <w:pPr>
        <w:widowControl w:val="0"/>
        <w:ind w:firstLine="567"/>
        <w:jc w:val="right"/>
        <w:rPr>
          <w:rFonts w:ascii="GHEA Grapalat" w:hAnsi="GHEA Grapalat"/>
          <w:i/>
          <w:lang w:val="en-US"/>
        </w:rPr>
      </w:pPr>
    </w:p>
    <w:p w14:paraId="54A890A4" w14:textId="77777777" w:rsidR="0059189E" w:rsidRDefault="0059189E" w:rsidP="00032D5D">
      <w:pPr>
        <w:widowControl w:val="0"/>
        <w:ind w:firstLine="567"/>
        <w:jc w:val="right"/>
        <w:rPr>
          <w:rFonts w:ascii="GHEA Grapalat" w:hAnsi="GHEA Grapalat"/>
          <w:i/>
          <w:lang w:val="en-US"/>
        </w:rPr>
      </w:pPr>
    </w:p>
    <w:p w14:paraId="60A9423F" w14:textId="77777777" w:rsidR="0059189E" w:rsidRDefault="0059189E" w:rsidP="00032D5D">
      <w:pPr>
        <w:widowControl w:val="0"/>
        <w:ind w:firstLine="567"/>
        <w:jc w:val="right"/>
        <w:rPr>
          <w:rFonts w:ascii="GHEA Grapalat" w:hAnsi="GHEA Grapalat"/>
          <w:i/>
          <w:lang w:val="en-US"/>
        </w:rPr>
      </w:pPr>
    </w:p>
    <w:p w14:paraId="5F1DA8B7" w14:textId="77777777" w:rsidR="0059189E" w:rsidRDefault="0059189E" w:rsidP="00032D5D">
      <w:pPr>
        <w:widowControl w:val="0"/>
        <w:ind w:firstLine="567"/>
        <w:jc w:val="right"/>
        <w:rPr>
          <w:rFonts w:ascii="GHEA Grapalat" w:hAnsi="GHEA Grapalat"/>
          <w:i/>
          <w:lang w:val="en-US"/>
        </w:rPr>
      </w:pPr>
    </w:p>
    <w:p w14:paraId="628B8220" w14:textId="77777777" w:rsidR="0059189E" w:rsidRDefault="0059189E" w:rsidP="00032D5D">
      <w:pPr>
        <w:widowControl w:val="0"/>
        <w:ind w:firstLine="567"/>
        <w:jc w:val="right"/>
        <w:rPr>
          <w:rFonts w:ascii="GHEA Grapalat" w:hAnsi="GHEA Grapalat"/>
          <w:i/>
          <w:lang w:val="en-US"/>
        </w:rPr>
      </w:pPr>
    </w:p>
    <w:p w14:paraId="6F657D69" w14:textId="77777777" w:rsidR="0059189E" w:rsidRDefault="0059189E" w:rsidP="00032D5D">
      <w:pPr>
        <w:widowControl w:val="0"/>
        <w:ind w:firstLine="567"/>
        <w:jc w:val="right"/>
        <w:rPr>
          <w:rFonts w:ascii="GHEA Grapalat" w:hAnsi="GHEA Grapalat"/>
          <w:i/>
          <w:lang w:val="en-US"/>
        </w:rPr>
      </w:pPr>
    </w:p>
    <w:p w14:paraId="5F9E56C0" w14:textId="77777777" w:rsidR="0059189E" w:rsidRDefault="0059189E" w:rsidP="00032D5D">
      <w:pPr>
        <w:widowControl w:val="0"/>
        <w:ind w:firstLine="567"/>
        <w:jc w:val="right"/>
        <w:rPr>
          <w:rFonts w:ascii="GHEA Grapalat" w:hAnsi="GHEA Grapalat"/>
          <w:i/>
          <w:lang w:val="en-US"/>
        </w:rPr>
      </w:pPr>
    </w:p>
    <w:p w14:paraId="4B078BE1" w14:textId="77777777" w:rsidR="0059189E" w:rsidRDefault="0059189E" w:rsidP="00032D5D">
      <w:pPr>
        <w:widowControl w:val="0"/>
        <w:ind w:firstLine="567"/>
        <w:jc w:val="right"/>
        <w:rPr>
          <w:rFonts w:ascii="GHEA Grapalat" w:hAnsi="GHEA Grapalat"/>
          <w:i/>
          <w:lang w:val="en-US"/>
        </w:rPr>
      </w:pPr>
    </w:p>
    <w:p w14:paraId="14107016" w14:textId="77777777" w:rsidR="0059189E" w:rsidRDefault="0059189E" w:rsidP="00032D5D">
      <w:pPr>
        <w:widowControl w:val="0"/>
        <w:ind w:firstLine="567"/>
        <w:jc w:val="right"/>
        <w:rPr>
          <w:rFonts w:ascii="GHEA Grapalat" w:hAnsi="GHEA Grapalat"/>
          <w:i/>
          <w:lang w:val="en-US"/>
        </w:rPr>
      </w:pPr>
    </w:p>
    <w:p w14:paraId="46687D59" w14:textId="77777777" w:rsidR="0059189E" w:rsidRDefault="0059189E" w:rsidP="00032D5D">
      <w:pPr>
        <w:widowControl w:val="0"/>
        <w:ind w:firstLine="567"/>
        <w:jc w:val="right"/>
        <w:rPr>
          <w:rFonts w:ascii="GHEA Grapalat" w:hAnsi="GHEA Grapalat"/>
          <w:i/>
          <w:lang w:val="en-US"/>
        </w:rPr>
      </w:pPr>
    </w:p>
    <w:p w14:paraId="05F2FFB2" w14:textId="77777777" w:rsidR="0059189E" w:rsidRDefault="0059189E" w:rsidP="00032D5D">
      <w:pPr>
        <w:widowControl w:val="0"/>
        <w:ind w:firstLine="567"/>
        <w:jc w:val="right"/>
        <w:rPr>
          <w:rFonts w:ascii="GHEA Grapalat" w:hAnsi="GHEA Grapalat"/>
          <w:i/>
          <w:lang w:val="en-US"/>
        </w:rPr>
      </w:pPr>
    </w:p>
    <w:p w14:paraId="3445BA27" w14:textId="319D9893" w:rsidR="00BB28C8" w:rsidRPr="009F3DC7" w:rsidRDefault="00BB28C8" w:rsidP="00032D5D">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032D5D">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032D5D">
      <w:pPr>
        <w:widowControl w:val="0"/>
        <w:tabs>
          <w:tab w:val="left" w:pos="9540"/>
        </w:tabs>
        <w:ind w:firstLine="567"/>
        <w:jc w:val="center"/>
        <w:rPr>
          <w:rFonts w:ascii="GHEA Grapalat" w:hAnsi="GHEA Grapalat"/>
        </w:rPr>
      </w:pPr>
    </w:p>
    <w:p w14:paraId="6FFB7F45" w14:textId="77777777" w:rsidR="00BB28C8" w:rsidRPr="00685FDC" w:rsidRDefault="00BB28C8" w:rsidP="00032D5D">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2"/>
        <w:t>*</w:t>
      </w:r>
    </w:p>
    <w:p w14:paraId="1E4E6DFC" w14:textId="77777777" w:rsidR="00BB28C8" w:rsidRPr="009F3DC7" w:rsidRDefault="00BB28C8" w:rsidP="00032D5D">
      <w:pPr>
        <w:widowControl w:val="0"/>
        <w:ind w:firstLine="567"/>
        <w:jc w:val="right"/>
        <w:rPr>
          <w:rFonts w:ascii="GHEA Grapalat" w:hAnsi="GHEA Grapalat"/>
        </w:rPr>
      </w:pPr>
      <w:r w:rsidRPr="009F3DC7">
        <w:rPr>
          <w:rFonts w:ascii="GHEA Grapalat" w:hAnsi="GHEA Grapalat"/>
        </w:rPr>
        <w:t>драмов РА</w:t>
      </w:r>
    </w:p>
    <w:tbl>
      <w:tblPr>
        <w:tblW w:w="11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393"/>
        <w:gridCol w:w="1019"/>
        <w:gridCol w:w="582"/>
        <w:gridCol w:w="700"/>
        <w:gridCol w:w="431"/>
        <w:gridCol w:w="556"/>
        <w:gridCol w:w="436"/>
        <w:gridCol w:w="515"/>
        <w:gridCol w:w="477"/>
        <w:gridCol w:w="531"/>
        <w:gridCol w:w="729"/>
        <w:gridCol w:w="663"/>
        <w:gridCol w:w="594"/>
        <w:gridCol w:w="644"/>
        <w:gridCol w:w="581"/>
      </w:tblGrid>
      <w:tr w:rsidR="00BB28C8" w:rsidRPr="00685FDC" w14:paraId="7F1987D9" w14:textId="77777777" w:rsidTr="00676BAE">
        <w:trPr>
          <w:jc w:val="center"/>
        </w:trPr>
        <w:tc>
          <w:tcPr>
            <w:tcW w:w="11110" w:type="dxa"/>
            <w:gridSpan w:val="16"/>
          </w:tcPr>
          <w:p w14:paraId="41DE1006" w14:textId="77777777" w:rsidR="00BB28C8" w:rsidRPr="00685FDC" w:rsidRDefault="00BB28C8" w:rsidP="00032D5D">
            <w:pPr>
              <w:widowControl w:val="0"/>
              <w:jc w:val="center"/>
              <w:rPr>
                <w:rFonts w:ascii="GHEA Grapalat" w:hAnsi="GHEA Grapalat"/>
                <w:sz w:val="14"/>
                <w:szCs w:val="16"/>
              </w:rPr>
            </w:pPr>
            <w:r w:rsidRPr="00685FDC">
              <w:rPr>
                <w:rFonts w:ascii="GHEA Grapalat" w:hAnsi="GHEA Grapalat"/>
                <w:sz w:val="14"/>
                <w:szCs w:val="16"/>
              </w:rPr>
              <w:t>Работа</w:t>
            </w:r>
          </w:p>
        </w:tc>
      </w:tr>
      <w:tr w:rsidR="00BB28C8" w:rsidRPr="00685FDC" w14:paraId="25F1C909" w14:textId="77777777" w:rsidTr="00676BAE">
        <w:trPr>
          <w:jc w:val="center"/>
        </w:trPr>
        <w:tc>
          <w:tcPr>
            <w:tcW w:w="1259" w:type="dxa"/>
            <w:vAlign w:val="center"/>
          </w:tcPr>
          <w:p w14:paraId="117D8F97" w14:textId="77777777" w:rsidR="00BB28C8" w:rsidRPr="00685FDC" w:rsidRDefault="00BB28C8" w:rsidP="00032D5D">
            <w:pPr>
              <w:widowControl w:val="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393" w:type="dxa"/>
            <w:vAlign w:val="center"/>
          </w:tcPr>
          <w:p w14:paraId="18FA3BCC" w14:textId="77777777" w:rsidR="00BB28C8" w:rsidRPr="00685FDC" w:rsidRDefault="00BB28C8" w:rsidP="00032D5D">
            <w:pPr>
              <w:widowControl w:val="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14:paraId="52D4AD77" w14:textId="77777777" w:rsidR="00BB28C8" w:rsidRPr="00685FDC" w:rsidRDefault="00BB28C8" w:rsidP="00032D5D">
            <w:pPr>
              <w:widowControl w:val="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14:paraId="440F9C73" w14:textId="0173FF4B" w:rsidR="00BB28C8" w:rsidRPr="00685FDC" w:rsidRDefault="00BB28C8" w:rsidP="00032D5D">
            <w:pPr>
              <w:widowControl w:val="0"/>
              <w:jc w:val="both"/>
              <w:rPr>
                <w:rFonts w:ascii="GHEA Grapalat" w:hAnsi="GHEA Grapalat"/>
                <w:sz w:val="14"/>
                <w:szCs w:val="16"/>
              </w:rPr>
            </w:pPr>
            <w:r w:rsidRPr="00685FDC">
              <w:rPr>
                <w:rFonts w:ascii="GHEA Grapalat" w:hAnsi="GHEA Grapalat"/>
                <w:sz w:val="14"/>
                <w:szCs w:val="16"/>
              </w:rPr>
              <w:t xml:space="preserve">Оплату работы предусматривается произвести в </w:t>
            </w:r>
            <w:r w:rsidR="009141E0">
              <w:rPr>
                <w:rFonts w:ascii="GHEA Grapalat" w:hAnsi="GHEA Grapalat"/>
                <w:sz w:val="14"/>
                <w:szCs w:val="16"/>
              </w:rPr>
              <w:t>202</w:t>
            </w:r>
            <w:r w:rsidR="00247CB4">
              <w:rPr>
                <w:rFonts w:ascii="GHEA Grapalat" w:hAnsi="GHEA Grapalat"/>
                <w:sz w:val="14"/>
                <w:szCs w:val="16"/>
                <w:lang w:val="hy-AM"/>
              </w:rPr>
              <w:t>5</w:t>
            </w:r>
            <w:r w:rsidRPr="00685FDC">
              <w:rPr>
                <w:rFonts w:ascii="GHEA Grapalat" w:hAnsi="GHEA Grapalat"/>
                <w:sz w:val="14"/>
                <w:szCs w:val="16"/>
              </w:rPr>
              <w:t xml:space="preserve"> г., по месяцам, в том числе</w:t>
            </w:r>
            <w:r w:rsidRPr="00685FDC">
              <w:rPr>
                <w:rStyle w:val="FootnoteReference"/>
                <w:rFonts w:ascii="GHEA Grapalat" w:hAnsi="GHEA Grapalat"/>
                <w:sz w:val="14"/>
                <w:szCs w:val="16"/>
              </w:rPr>
              <w:footnoteReference w:customMarkFollows="1" w:id="33"/>
              <w:t>**</w:t>
            </w:r>
          </w:p>
        </w:tc>
      </w:tr>
      <w:tr w:rsidR="00BB28C8" w:rsidRPr="00685FDC" w14:paraId="7B6D18F3" w14:textId="77777777" w:rsidTr="00676BAE">
        <w:trPr>
          <w:cantSplit/>
          <w:trHeight w:val="1134"/>
          <w:jc w:val="center"/>
        </w:trPr>
        <w:tc>
          <w:tcPr>
            <w:tcW w:w="1259" w:type="dxa"/>
          </w:tcPr>
          <w:p w14:paraId="47BA2F44" w14:textId="77777777" w:rsidR="00BB28C8" w:rsidRPr="00685FDC" w:rsidRDefault="00BB28C8" w:rsidP="00032D5D">
            <w:pPr>
              <w:widowControl w:val="0"/>
              <w:jc w:val="center"/>
              <w:rPr>
                <w:rFonts w:ascii="GHEA Grapalat" w:hAnsi="GHEA Grapalat"/>
                <w:sz w:val="14"/>
                <w:szCs w:val="16"/>
              </w:rPr>
            </w:pPr>
          </w:p>
        </w:tc>
        <w:tc>
          <w:tcPr>
            <w:tcW w:w="1393" w:type="dxa"/>
          </w:tcPr>
          <w:p w14:paraId="4CB42B1B" w14:textId="77777777" w:rsidR="00BB28C8" w:rsidRPr="00685FDC" w:rsidRDefault="00BB28C8" w:rsidP="00032D5D">
            <w:pPr>
              <w:widowControl w:val="0"/>
              <w:jc w:val="center"/>
              <w:rPr>
                <w:rFonts w:ascii="GHEA Grapalat" w:hAnsi="GHEA Grapalat"/>
                <w:sz w:val="14"/>
                <w:szCs w:val="16"/>
              </w:rPr>
            </w:pPr>
          </w:p>
        </w:tc>
        <w:tc>
          <w:tcPr>
            <w:tcW w:w="1019" w:type="dxa"/>
          </w:tcPr>
          <w:p w14:paraId="36E677C3" w14:textId="77777777" w:rsidR="00BB28C8" w:rsidRPr="00685FDC" w:rsidRDefault="00BB28C8" w:rsidP="00032D5D">
            <w:pPr>
              <w:widowControl w:val="0"/>
              <w:jc w:val="center"/>
              <w:rPr>
                <w:rFonts w:ascii="GHEA Grapalat" w:hAnsi="GHEA Grapalat"/>
                <w:sz w:val="14"/>
                <w:szCs w:val="16"/>
              </w:rPr>
            </w:pPr>
          </w:p>
        </w:tc>
        <w:tc>
          <w:tcPr>
            <w:tcW w:w="582" w:type="dxa"/>
            <w:vAlign w:val="center"/>
          </w:tcPr>
          <w:p w14:paraId="428D3C39"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14:paraId="3F4C1C04" w14:textId="77777777" w:rsidR="00BB28C8" w:rsidRPr="00685FDC" w:rsidRDefault="00BB28C8" w:rsidP="00032D5D">
            <w:pPr>
              <w:widowControl w:val="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14:paraId="65DB9FF7"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14:paraId="3594B0C1" w14:textId="77777777" w:rsidR="00BB28C8" w:rsidRPr="00685FDC" w:rsidRDefault="00BB28C8" w:rsidP="00032D5D">
            <w:pPr>
              <w:widowControl w:val="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14:paraId="244DB6C7"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14:paraId="5469C1E4"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14:paraId="78401A3F"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14:paraId="4E3BDB98"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14:paraId="69644808"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14:paraId="472C57BD"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14:paraId="0B2EB8AB"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14:paraId="1A6F24C8"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14:paraId="34E2CA06" w14:textId="77777777" w:rsidR="00BB28C8" w:rsidRPr="00685FDC" w:rsidRDefault="00BB28C8" w:rsidP="00032D5D">
            <w:pPr>
              <w:widowControl w:val="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2F7FB6" w:rsidRPr="00685FDC" w14:paraId="78FE67B4" w14:textId="77777777" w:rsidTr="00C77932">
        <w:trPr>
          <w:cantSplit/>
          <w:trHeight w:val="944"/>
          <w:jc w:val="center"/>
        </w:trPr>
        <w:tc>
          <w:tcPr>
            <w:tcW w:w="1259" w:type="dxa"/>
          </w:tcPr>
          <w:p w14:paraId="23631B24" w14:textId="34FE36A5" w:rsidR="002F7FB6" w:rsidRPr="00FC78DC" w:rsidRDefault="002F7FB6" w:rsidP="002F7FB6">
            <w:pPr>
              <w:widowControl w:val="0"/>
              <w:jc w:val="center"/>
              <w:rPr>
                <w:rFonts w:ascii="GHEA Grapalat" w:hAnsi="GHEA Grapalat"/>
                <w:sz w:val="14"/>
                <w:szCs w:val="16"/>
                <w:lang w:val="en-US"/>
              </w:rPr>
            </w:pPr>
            <w:r>
              <w:rPr>
                <w:rFonts w:ascii="GHEA Grapalat" w:hAnsi="GHEA Grapalat"/>
                <w:sz w:val="14"/>
                <w:szCs w:val="16"/>
                <w:lang w:val="en-US"/>
              </w:rPr>
              <w:t>1</w:t>
            </w:r>
          </w:p>
        </w:tc>
        <w:tc>
          <w:tcPr>
            <w:tcW w:w="1393" w:type="dxa"/>
            <w:vAlign w:val="center"/>
          </w:tcPr>
          <w:p w14:paraId="2C14E71B" w14:textId="1930FA0F" w:rsidR="002F7FB6" w:rsidRPr="00B93F9F" w:rsidRDefault="002F7FB6" w:rsidP="002F7FB6">
            <w:pPr>
              <w:widowControl w:val="0"/>
              <w:jc w:val="center"/>
              <w:rPr>
                <w:rFonts w:ascii="GHEA Grapalat" w:hAnsi="GHEA Grapalat"/>
                <w:sz w:val="20"/>
                <w:szCs w:val="20"/>
              </w:rPr>
            </w:pPr>
            <w:r w:rsidRPr="00F450B2">
              <w:rPr>
                <w:rFonts w:ascii="GHEA Grapalat" w:hAnsi="GHEA Grapalat"/>
                <w:iCs/>
                <w:sz w:val="16"/>
                <w:szCs w:val="16"/>
                <w:lang w:val="hy-AM"/>
              </w:rPr>
              <w:t>45611300/130</w:t>
            </w:r>
          </w:p>
        </w:tc>
        <w:tc>
          <w:tcPr>
            <w:tcW w:w="1019" w:type="dxa"/>
            <w:vAlign w:val="center"/>
          </w:tcPr>
          <w:p w14:paraId="38F2C509" w14:textId="0EFFCF86" w:rsidR="002F7FB6" w:rsidRPr="00685FDC" w:rsidRDefault="002F7FB6" w:rsidP="002F7FB6">
            <w:pPr>
              <w:widowControl w:val="0"/>
              <w:jc w:val="center"/>
              <w:rPr>
                <w:rFonts w:ascii="GHEA Grapalat" w:hAnsi="GHEA Grapalat"/>
                <w:sz w:val="14"/>
                <w:szCs w:val="16"/>
              </w:rPr>
            </w:pPr>
            <w:r w:rsidRPr="005601FE">
              <w:rPr>
                <w:rFonts w:ascii="GHEA Grapalat" w:hAnsi="GHEA Grapalat" w:cs="Calibri"/>
                <w:color w:val="000000"/>
                <w:sz w:val="20"/>
                <w:szCs w:val="20"/>
              </w:rPr>
              <w:t>приобретение строительных работ по капитальному ремонту и обслуживанию дворовых территорий и площадок на территории административного района Кентрон города Ереван</w:t>
            </w:r>
          </w:p>
        </w:tc>
        <w:tc>
          <w:tcPr>
            <w:tcW w:w="582" w:type="dxa"/>
            <w:textDirection w:val="btLr"/>
            <w:vAlign w:val="center"/>
          </w:tcPr>
          <w:p w14:paraId="547DB605" w14:textId="7A33EFAC" w:rsidR="002F7FB6" w:rsidRPr="00685FDC" w:rsidRDefault="002F7FB6" w:rsidP="002F7FB6">
            <w:pPr>
              <w:widowControl w:val="0"/>
              <w:ind w:left="-95" w:right="-88"/>
              <w:jc w:val="center"/>
              <w:rPr>
                <w:rFonts w:ascii="GHEA Grapalat" w:hAnsi="GHEA Grapalat"/>
                <w:sz w:val="14"/>
                <w:szCs w:val="16"/>
              </w:rPr>
            </w:pPr>
            <w:r w:rsidRPr="00B17DF3">
              <w:rPr>
                <w:rFonts w:ascii="GHEA Grapalat" w:hAnsi="GHEA Grapalat"/>
                <w:sz w:val="20"/>
                <w:szCs w:val="20"/>
                <w:lang w:val="es-ES"/>
              </w:rPr>
              <w:t>0.0</w:t>
            </w:r>
          </w:p>
        </w:tc>
        <w:tc>
          <w:tcPr>
            <w:tcW w:w="700" w:type="dxa"/>
            <w:textDirection w:val="btLr"/>
            <w:vAlign w:val="center"/>
          </w:tcPr>
          <w:p w14:paraId="75BCD027" w14:textId="54C3C7B8" w:rsidR="002F7FB6" w:rsidRPr="00685FDC" w:rsidRDefault="002F7FB6" w:rsidP="002F7FB6">
            <w:pPr>
              <w:widowControl w:val="0"/>
              <w:ind w:left="-95" w:right="-88"/>
              <w:jc w:val="center"/>
              <w:rPr>
                <w:rFonts w:ascii="GHEA Grapalat" w:hAnsi="GHEA Grapalat"/>
                <w:sz w:val="14"/>
                <w:szCs w:val="16"/>
              </w:rPr>
            </w:pPr>
            <w:r w:rsidRPr="00B17DF3">
              <w:rPr>
                <w:rFonts w:ascii="GHEA Grapalat" w:hAnsi="GHEA Grapalat"/>
                <w:sz w:val="20"/>
                <w:szCs w:val="20"/>
                <w:lang w:val="es-ES"/>
              </w:rPr>
              <w:t>0.0</w:t>
            </w:r>
          </w:p>
        </w:tc>
        <w:tc>
          <w:tcPr>
            <w:tcW w:w="431" w:type="dxa"/>
            <w:textDirection w:val="btLr"/>
            <w:vAlign w:val="center"/>
          </w:tcPr>
          <w:p w14:paraId="678A6F69" w14:textId="09ABA44F" w:rsidR="002F7FB6" w:rsidRPr="00685FDC" w:rsidRDefault="002F7FB6" w:rsidP="002F7FB6">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556" w:type="dxa"/>
            <w:textDirection w:val="btLr"/>
            <w:vAlign w:val="center"/>
          </w:tcPr>
          <w:p w14:paraId="44E10A1A" w14:textId="457F1CEE" w:rsidR="002F7FB6" w:rsidRPr="00685FDC" w:rsidRDefault="002F7FB6" w:rsidP="002F7FB6">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436" w:type="dxa"/>
            <w:textDirection w:val="btLr"/>
            <w:vAlign w:val="center"/>
          </w:tcPr>
          <w:p w14:paraId="084D640F" w14:textId="7CA3C1D0" w:rsidR="002F7FB6" w:rsidRPr="00685FDC" w:rsidRDefault="002F7FB6" w:rsidP="002F7FB6">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515" w:type="dxa"/>
            <w:textDirection w:val="btLr"/>
            <w:vAlign w:val="center"/>
          </w:tcPr>
          <w:p w14:paraId="1C045A69" w14:textId="48A4A497" w:rsidR="002F7FB6" w:rsidRPr="00685FDC" w:rsidRDefault="002F7FB6" w:rsidP="002F7FB6">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477" w:type="dxa"/>
            <w:textDirection w:val="btLr"/>
            <w:vAlign w:val="center"/>
          </w:tcPr>
          <w:p w14:paraId="6E0D2224" w14:textId="2C90FF12" w:rsidR="002F7FB6" w:rsidRPr="00685FDC" w:rsidRDefault="002F7FB6" w:rsidP="002F7FB6">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531" w:type="dxa"/>
            <w:textDirection w:val="btLr"/>
            <w:vAlign w:val="center"/>
          </w:tcPr>
          <w:p w14:paraId="08E3C188" w14:textId="091A741F" w:rsidR="002F7FB6" w:rsidRPr="00685FDC" w:rsidRDefault="002F7FB6" w:rsidP="002F7FB6">
            <w:pPr>
              <w:widowControl w:val="0"/>
              <w:ind w:left="-95" w:right="-88"/>
              <w:jc w:val="center"/>
              <w:rPr>
                <w:rFonts w:ascii="GHEA Grapalat" w:hAnsi="GHEA Grapalat" w:cs="Arial"/>
                <w:sz w:val="14"/>
                <w:szCs w:val="16"/>
              </w:rPr>
            </w:pPr>
            <w:r>
              <w:rPr>
                <w:rFonts w:ascii="GHEA Grapalat" w:hAnsi="GHEA Grapalat"/>
                <w:sz w:val="20"/>
                <w:szCs w:val="20"/>
                <w:lang w:val="es-ES"/>
              </w:rPr>
              <w:t>7</w:t>
            </w:r>
            <w:r>
              <w:rPr>
                <w:rFonts w:ascii="GHEA Grapalat" w:hAnsi="GHEA Grapalat"/>
                <w:sz w:val="20"/>
                <w:szCs w:val="20"/>
              </w:rPr>
              <w:t>5</w:t>
            </w:r>
            <w:r w:rsidRPr="00B17DF3">
              <w:rPr>
                <w:rFonts w:ascii="GHEA Grapalat" w:hAnsi="GHEA Grapalat"/>
                <w:sz w:val="20"/>
                <w:szCs w:val="20"/>
                <w:lang w:val="es-ES"/>
              </w:rPr>
              <w:t>%</w:t>
            </w:r>
          </w:p>
        </w:tc>
        <w:tc>
          <w:tcPr>
            <w:tcW w:w="729" w:type="dxa"/>
            <w:textDirection w:val="btLr"/>
            <w:vAlign w:val="center"/>
          </w:tcPr>
          <w:p w14:paraId="24843B06" w14:textId="3DC3E6C3" w:rsidR="002F7FB6" w:rsidRPr="00685FDC" w:rsidRDefault="002F7FB6" w:rsidP="002F7FB6">
            <w:pPr>
              <w:widowControl w:val="0"/>
              <w:ind w:left="-95" w:right="-88"/>
              <w:jc w:val="center"/>
              <w:rPr>
                <w:rFonts w:ascii="GHEA Grapalat" w:hAnsi="GHEA Grapalat" w:cs="Arial"/>
                <w:sz w:val="14"/>
                <w:szCs w:val="16"/>
              </w:rPr>
            </w:pPr>
            <w:r>
              <w:rPr>
                <w:rFonts w:ascii="GHEA Grapalat" w:hAnsi="GHEA Grapalat"/>
                <w:sz w:val="20"/>
                <w:szCs w:val="20"/>
                <w:lang w:val="es-ES"/>
              </w:rPr>
              <w:t>7</w:t>
            </w:r>
            <w:r>
              <w:rPr>
                <w:rFonts w:ascii="GHEA Grapalat" w:hAnsi="GHEA Grapalat"/>
                <w:sz w:val="20"/>
                <w:szCs w:val="20"/>
              </w:rPr>
              <w:t>5</w:t>
            </w:r>
            <w:r w:rsidRPr="00B17DF3">
              <w:rPr>
                <w:rFonts w:ascii="GHEA Grapalat" w:hAnsi="GHEA Grapalat"/>
                <w:sz w:val="20"/>
                <w:szCs w:val="20"/>
                <w:lang w:val="es-ES"/>
              </w:rPr>
              <w:t>%</w:t>
            </w:r>
          </w:p>
        </w:tc>
        <w:tc>
          <w:tcPr>
            <w:tcW w:w="663" w:type="dxa"/>
            <w:textDirection w:val="btLr"/>
            <w:vAlign w:val="center"/>
          </w:tcPr>
          <w:p w14:paraId="7FD92CFE" w14:textId="71F2824B" w:rsidR="002F7FB6" w:rsidRPr="00685FDC" w:rsidRDefault="002F7FB6" w:rsidP="002F7FB6">
            <w:pPr>
              <w:widowControl w:val="0"/>
              <w:ind w:left="-95" w:right="-88"/>
              <w:jc w:val="center"/>
              <w:rPr>
                <w:rFonts w:ascii="GHEA Grapalat" w:hAnsi="GHEA Grapalat" w:cs="Arial"/>
                <w:sz w:val="14"/>
                <w:szCs w:val="16"/>
              </w:rPr>
            </w:pPr>
            <w:r w:rsidRPr="00B17DF3">
              <w:rPr>
                <w:rFonts w:ascii="GHEA Grapalat" w:hAnsi="GHEA Grapalat"/>
                <w:sz w:val="20"/>
                <w:szCs w:val="20"/>
                <w:lang w:val="es-ES"/>
              </w:rPr>
              <w:t>100%</w:t>
            </w:r>
          </w:p>
        </w:tc>
        <w:tc>
          <w:tcPr>
            <w:tcW w:w="594" w:type="dxa"/>
            <w:textDirection w:val="btLr"/>
            <w:vAlign w:val="center"/>
          </w:tcPr>
          <w:p w14:paraId="49A007FB" w14:textId="0A709322" w:rsidR="002F7FB6" w:rsidRPr="00685FDC" w:rsidRDefault="002F7FB6" w:rsidP="002F7FB6">
            <w:pPr>
              <w:widowControl w:val="0"/>
              <w:ind w:left="-95" w:right="-88"/>
              <w:jc w:val="center"/>
              <w:rPr>
                <w:rFonts w:ascii="GHEA Grapalat" w:hAnsi="GHEA Grapalat" w:cs="Arial"/>
                <w:sz w:val="14"/>
                <w:szCs w:val="16"/>
              </w:rPr>
            </w:pPr>
            <w:r w:rsidRPr="00B17DF3">
              <w:rPr>
                <w:rFonts w:ascii="GHEA Grapalat" w:hAnsi="GHEA Grapalat"/>
                <w:sz w:val="20"/>
                <w:szCs w:val="20"/>
                <w:lang w:val="es-ES"/>
              </w:rPr>
              <w:t>100%</w:t>
            </w:r>
          </w:p>
        </w:tc>
        <w:tc>
          <w:tcPr>
            <w:tcW w:w="644" w:type="dxa"/>
            <w:textDirection w:val="btLr"/>
            <w:vAlign w:val="center"/>
          </w:tcPr>
          <w:p w14:paraId="1B5EFDD4" w14:textId="109301FC" w:rsidR="002F7FB6" w:rsidRPr="00685FDC" w:rsidRDefault="002F7FB6" w:rsidP="002F7FB6">
            <w:pPr>
              <w:widowControl w:val="0"/>
              <w:ind w:left="-95" w:right="-88"/>
              <w:jc w:val="center"/>
              <w:rPr>
                <w:rFonts w:ascii="GHEA Grapalat" w:hAnsi="GHEA Grapalat" w:cs="Arial"/>
                <w:sz w:val="14"/>
                <w:szCs w:val="16"/>
              </w:rPr>
            </w:pPr>
            <w:r w:rsidRPr="00B17DF3">
              <w:rPr>
                <w:rFonts w:ascii="GHEA Grapalat" w:hAnsi="GHEA Grapalat"/>
                <w:sz w:val="20"/>
                <w:szCs w:val="20"/>
                <w:lang w:val="es-ES"/>
              </w:rPr>
              <w:t>100%</w:t>
            </w:r>
          </w:p>
        </w:tc>
        <w:tc>
          <w:tcPr>
            <w:tcW w:w="581" w:type="dxa"/>
            <w:textDirection w:val="btLr"/>
            <w:vAlign w:val="center"/>
          </w:tcPr>
          <w:p w14:paraId="263C7918" w14:textId="4491B7B7" w:rsidR="002F7FB6" w:rsidRPr="00685FDC" w:rsidRDefault="002F7FB6" w:rsidP="002F7FB6">
            <w:pPr>
              <w:widowControl w:val="0"/>
              <w:ind w:left="-95" w:right="-88"/>
              <w:jc w:val="center"/>
              <w:rPr>
                <w:rFonts w:ascii="GHEA Grapalat" w:hAnsi="GHEA Grapalat"/>
                <w:b/>
                <w:sz w:val="14"/>
                <w:szCs w:val="16"/>
              </w:rPr>
            </w:pPr>
            <w:r w:rsidRPr="00B17DF3">
              <w:rPr>
                <w:rFonts w:ascii="GHEA Grapalat" w:hAnsi="GHEA Grapalat"/>
                <w:sz w:val="20"/>
                <w:szCs w:val="20"/>
                <w:lang w:val="es-ES"/>
              </w:rPr>
              <w:t>100%</w:t>
            </w:r>
          </w:p>
        </w:tc>
      </w:tr>
    </w:tbl>
    <w:p w14:paraId="52DD6A5D" w14:textId="77777777" w:rsidR="00BB28C8" w:rsidRPr="00676BAE" w:rsidRDefault="00BB28C8" w:rsidP="00032D5D">
      <w:pPr>
        <w:widowControl w:val="0"/>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lastRenderedPageBreak/>
              <w:t>ЗАКАЗЧИК</w:t>
            </w:r>
          </w:p>
          <w:p w14:paraId="098299CD" w14:textId="77777777" w:rsidR="00BB28C8" w:rsidRPr="00685FDC" w:rsidRDefault="00BB28C8" w:rsidP="00032D5D">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032D5D">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032D5D">
            <w:pPr>
              <w:widowControl w:val="0"/>
              <w:jc w:val="center"/>
              <w:rPr>
                <w:rFonts w:ascii="GHEA Grapalat" w:hAnsi="GHEA Grapalat"/>
              </w:rPr>
            </w:pPr>
          </w:p>
        </w:tc>
        <w:tc>
          <w:tcPr>
            <w:tcW w:w="4343" w:type="dxa"/>
          </w:tcPr>
          <w:p w14:paraId="0D632710"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032D5D">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032D5D">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032D5D">
      <w:pPr>
        <w:widowControl w:val="0"/>
        <w:ind w:firstLine="567"/>
        <w:rPr>
          <w:rFonts w:ascii="GHEA Grapalat" w:hAnsi="GHEA Grapalat"/>
        </w:rPr>
        <w:sectPr w:rsidR="00BB28C8" w:rsidRPr="009F3DC7" w:rsidSect="00A67C15">
          <w:footnotePr>
            <w:pos w:val="beneathText"/>
          </w:footnotePr>
          <w:pgSz w:w="11907" w:h="16840" w:code="9"/>
          <w:pgMar w:top="900" w:right="1418" w:bottom="630" w:left="1418" w:header="561" w:footer="561" w:gutter="0"/>
          <w:cols w:space="720"/>
          <w:docGrid w:linePitch="326"/>
        </w:sectPr>
      </w:pPr>
    </w:p>
    <w:p w14:paraId="57759454"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032D5D">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032D5D">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032D5D">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032D5D">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032D5D">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032D5D">
      <w:pPr>
        <w:widowControl w:val="0"/>
        <w:ind w:left="567" w:right="566"/>
        <w:rPr>
          <w:rFonts w:ascii="GHEA Grapalat" w:hAnsi="GHEA Grapalat"/>
          <w:iCs/>
          <w:color w:val="000000"/>
        </w:rPr>
      </w:pPr>
    </w:p>
    <w:p w14:paraId="5704245A" w14:textId="77777777" w:rsidR="00BB28C8" w:rsidRPr="009F3DC7" w:rsidRDefault="00BB28C8" w:rsidP="00032D5D">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032D5D">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032D5D">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032D5D">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032D5D">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032D5D">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032D5D">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032D5D">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032D5D">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032D5D">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vAlign w:val="center"/>
          </w:tcPr>
          <w:p w14:paraId="2A192611"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vAlign w:val="center"/>
          </w:tcPr>
          <w:p w14:paraId="21D61B71" w14:textId="77777777" w:rsidR="00BB28C8" w:rsidRPr="007347E7" w:rsidRDefault="00BB28C8" w:rsidP="00032D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tcPr>
          <w:p w14:paraId="242EABE1"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vAlign w:val="center"/>
          </w:tcPr>
          <w:p w14:paraId="2D849D2C"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vAlign w:val="center"/>
          </w:tcPr>
          <w:p w14:paraId="538E70EF"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vAlign w:val="center"/>
          </w:tcPr>
          <w:p w14:paraId="1A8F5366"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vAlign w:val="center"/>
          </w:tcPr>
          <w:p w14:paraId="077F29FA"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vAlign w:val="center"/>
          </w:tcPr>
          <w:p w14:paraId="347A1EF5"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vAlign w:val="center"/>
          </w:tcPr>
          <w:p w14:paraId="4C026D40"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tcPr>
          <w:p w14:paraId="15746277"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vAlign w:val="center"/>
          </w:tcPr>
          <w:p w14:paraId="2CF233DE"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vAlign w:val="center"/>
          </w:tcPr>
          <w:p w14:paraId="62BC8DCF"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vAlign w:val="center"/>
          </w:tcPr>
          <w:p w14:paraId="769926F2" w14:textId="77777777" w:rsidR="00BB28C8" w:rsidRPr="007347E7" w:rsidRDefault="00BB28C8" w:rsidP="00032D5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vAlign w:val="center"/>
          </w:tcPr>
          <w:p w14:paraId="6C780F91" w14:textId="77777777" w:rsidR="00BB28C8" w:rsidRPr="007347E7" w:rsidRDefault="00BB28C8" w:rsidP="00032D5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vAlign w:val="center"/>
          </w:tcPr>
          <w:p w14:paraId="54FA1F0B" w14:textId="77777777" w:rsidR="00BB28C8" w:rsidRPr="007347E7" w:rsidRDefault="00BB28C8" w:rsidP="00032D5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vAlign w:val="center"/>
          </w:tcPr>
          <w:p w14:paraId="1A85BC18" w14:textId="77777777" w:rsidR="00BB28C8" w:rsidRPr="007347E7" w:rsidRDefault="00BB28C8" w:rsidP="00032D5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vAlign w:val="center"/>
          </w:tcPr>
          <w:p w14:paraId="178DA90E"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vAlign w:val="center"/>
          </w:tcPr>
          <w:p w14:paraId="309B4ABD"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vAlign w:val="center"/>
          </w:tcPr>
          <w:p w14:paraId="1A20C234"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p>
        </w:tc>
        <w:tc>
          <w:tcPr>
            <w:tcW w:w="1248" w:type="dxa"/>
            <w:vAlign w:val="center"/>
          </w:tcPr>
          <w:p w14:paraId="75C6F78A"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Align w:val="center"/>
          </w:tcPr>
          <w:p w14:paraId="6D13613E"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vAlign w:val="center"/>
          </w:tcPr>
          <w:p w14:paraId="1B8667F5"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vAlign w:val="center"/>
          </w:tcPr>
          <w:p w14:paraId="0E4EF328"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vAlign w:val="center"/>
          </w:tcPr>
          <w:p w14:paraId="05D2EE25"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vAlign w:val="center"/>
          </w:tcPr>
          <w:p w14:paraId="0806C628"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vAlign w:val="center"/>
          </w:tcPr>
          <w:p w14:paraId="06EC8F4D"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Align w:val="center"/>
          </w:tcPr>
          <w:p w14:paraId="3C423B3D"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tcPr>
          <w:p w14:paraId="6FFA0E6B"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p>
        </w:tc>
        <w:tc>
          <w:tcPr>
            <w:tcW w:w="1248" w:type="dxa"/>
          </w:tcPr>
          <w:p w14:paraId="6708230B"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tcPr>
          <w:p w14:paraId="3E3546B8"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Pr>
          <w:p w14:paraId="1CE6E600"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tcPr>
          <w:p w14:paraId="611249B7"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tcPr>
          <w:p w14:paraId="15A2E8C5"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tcPr>
          <w:p w14:paraId="25C887A3"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tcPr>
          <w:p w14:paraId="1908494A"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tcPr>
          <w:p w14:paraId="6DF063E3"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032D5D">
      <w:pPr>
        <w:widowControl w:val="0"/>
        <w:ind w:firstLine="567"/>
        <w:jc w:val="both"/>
        <w:rPr>
          <w:rFonts w:ascii="GHEA Grapalat" w:hAnsi="GHEA Grapalat" w:cs="Arial"/>
          <w:iCs/>
          <w:color w:val="000000"/>
          <w:lang w:val="en-US"/>
        </w:rPr>
      </w:pPr>
    </w:p>
    <w:p w14:paraId="7A607FF4" w14:textId="77777777" w:rsidR="00BB28C8" w:rsidRPr="009F3DC7" w:rsidRDefault="00BB28C8" w:rsidP="00032D5D">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032D5D">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032D5D">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032D5D">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032D5D">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032D5D">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032D5D">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032D5D">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032D5D">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032D5D">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032D5D">
      <w:pPr>
        <w:widowControl w:val="0"/>
        <w:ind w:firstLine="567"/>
        <w:jc w:val="center"/>
        <w:rPr>
          <w:rFonts w:ascii="GHEA Grapalat" w:hAnsi="GHEA Grapalat" w:cs="Sylfaen"/>
          <w:b/>
        </w:rPr>
      </w:pPr>
    </w:p>
    <w:p w14:paraId="6456D361" w14:textId="77777777" w:rsidR="00BB28C8" w:rsidRDefault="00BB28C8" w:rsidP="00032D5D">
      <w:pPr>
        <w:rPr>
          <w:rFonts w:ascii="GHEA Grapalat" w:hAnsi="GHEA Grapalat" w:cs="Sylfaen"/>
          <w:b/>
        </w:rPr>
      </w:pPr>
      <w:r>
        <w:rPr>
          <w:rFonts w:ascii="GHEA Grapalat" w:hAnsi="GHEA Grapalat" w:cs="Sylfaen"/>
          <w:b/>
        </w:rPr>
        <w:br w:type="page"/>
      </w:r>
    </w:p>
    <w:p w14:paraId="71F80ECC" w14:textId="77777777" w:rsidR="00BB28C8" w:rsidRPr="009F3DC7" w:rsidRDefault="00BB28C8" w:rsidP="00032D5D">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032D5D">
      <w:pPr>
        <w:widowControl w:val="0"/>
        <w:jc w:val="center"/>
        <w:rPr>
          <w:rFonts w:ascii="GHEA Grapalat" w:hAnsi="GHEA Grapalat" w:cs="Sylfaen"/>
        </w:rPr>
      </w:pPr>
    </w:p>
    <w:p w14:paraId="662BAAA2" w14:textId="77777777" w:rsidR="00BB28C8" w:rsidRPr="008A435E" w:rsidRDefault="00BB28C8" w:rsidP="00032D5D">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032D5D">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032D5D">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032D5D">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032D5D">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032D5D">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032D5D">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032D5D">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032D5D">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032D5D">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032D5D">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032D5D">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032D5D">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032D5D">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032D5D">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032D5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032D5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032D5D">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032D5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032D5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032D5D">
            <w:pPr>
              <w:widowControl w:val="0"/>
              <w:rPr>
                <w:rFonts w:ascii="GHEA Grapalat" w:hAnsi="GHEA Grapalat" w:cs="Sylfaen"/>
                <w:sz w:val="16"/>
                <w:szCs w:val="16"/>
              </w:rPr>
            </w:pPr>
          </w:p>
        </w:tc>
      </w:tr>
    </w:tbl>
    <w:p w14:paraId="3D60C6A1" w14:textId="77777777" w:rsidR="00BB28C8" w:rsidRPr="009F3DC7" w:rsidRDefault="00BB28C8" w:rsidP="00032D5D">
      <w:pPr>
        <w:widowControl w:val="0"/>
        <w:tabs>
          <w:tab w:val="left" w:pos="360"/>
          <w:tab w:val="left" w:pos="540"/>
        </w:tabs>
        <w:ind w:firstLine="567"/>
        <w:jc w:val="both"/>
        <w:rPr>
          <w:rFonts w:ascii="GHEA Grapalat" w:hAnsi="GHEA Grapalat" w:cs="Sylfaen"/>
        </w:rPr>
      </w:pPr>
    </w:p>
    <w:p w14:paraId="44B0D5BF" w14:textId="77777777" w:rsidR="00BB28C8" w:rsidRDefault="00BB28C8" w:rsidP="00032D5D">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032D5D">
      <w:pPr>
        <w:rPr>
          <w:rFonts w:ascii="GHEA Grapalat" w:hAnsi="GHEA Grapalat"/>
        </w:rPr>
      </w:pPr>
      <w:r>
        <w:rPr>
          <w:rFonts w:ascii="GHEA Grapalat" w:hAnsi="GHEA Grapalat"/>
        </w:rPr>
        <w:br w:type="page"/>
      </w:r>
    </w:p>
    <w:p w14:paraId="06B665F2" w14:textId="77777777" w:rsidR="00BB28C8" w:rsidRPr="009F3DC7" w:rsidRDefault="00BB28C8" w:rsidP="00032D5D">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032D5D">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032D5D">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032D5D">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032D5D">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032D5D">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032D5D">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032D5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032D5D">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032D5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032D5D">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032D5D">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032D5D">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032D5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032D5D">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032D5D">
      <w:pPr>
        <w:pStyle w:val="norm"/>
        <w:widowControl w:val="0"/>
        <w:spacing w:line="240" w:lineRule="auto"/>
        <w:ind w:firstLine="567"/>
        <w:jc w:val="center"/>
        <w:rPr>
          <w:rFonts w:ascii="GHEA Grapalat" w:hAnsi="GHEA Grapalat"/>
          <w:b/>
          <w:sz w:val="24"/>
          <w:szCs w:val="24"/>
        </w:rPr>
      </w:pPr>
    </w:p>
    <w:p w14:paraId="752DC733" w14:textId="77C6DEB3" w:rsidR="008D352C" w:rsidRDefault="008D352C" w:rsidP="00032D5D">
      <w:pPr>
        <w:widowControl w:val="0"/>
        <w:ind w:left="-142" w:firstLine="142"/>
        <w:jc w:val="both"/>
        <w:rPr>
          <w:rFonts w:ascii="GHEA Grapalat" w:hAnsi="GHEA Grapalat"/>
          <w:i/>
        </w:rPr>
      </w:pPr>
    </w:p>
    <w:p w14:paraId="235A6500" w14:textId="5DE18119" w:rsidR="00A1306D" w:rsidRDefault="00A1306D" w:rsidP="00032D5D">
      <w:pPr>
        <w:widowControl w:val="0"/>
        <w:ind w:left="-142" w:firstLine="142"/>
        <w:jc w:val="both"/>
        <w:rPr>
          <w:rFonts w:ascii="GHEA Grapalat" w:hAnsi="GHEA Grapalat"/>
          <w:i/>
        </w:rPr>
      </w:pPr>
    </w:p>
    <w:p w14:paraId="2F227C97" w14:textId="591284E5" w:rsidR="00A1306D" w:rsidRDefault="00A1306D" w:rsidP="00032D5D">
      <w:pPr>
        <w:widowControl w:val="0"/>
        <w:ind w:left="-142" w:firstLine="142"/>
        <w:jc w:val="both"/>
        <w:rPr>
          <w:rFonts w:ascii="GHEA Grapalat" w:hAnsi="GHEA Grapalat"/>
          <w:i/>
        </w:rPr>
      </w:pPr>
    </w:p>
    <w:p w14:paraId="36812F71" w14:textId="1505CB42" w:rsidR="00A1306D" w:rsidRDefault="00A1306D" w:rsidP="00032D5D">
      <w:pPr>
        <w:widowControl w:val="0"/>
        <w:ind w:left="-142" w:firstLine="142"/>
        <w:jc w:val="both"/>
        <w:rPr>
          <w:rFonts w:ascii="GHEA Grapalat" w:hAnsi="GHEA Grapalat"/>
          <w:i/>
        </w:rPr>
      </w:pPr>
    </w:p>
    <w:p w14:paraId="1A536837" w14:textId="0CD1B32A" w:rsidR="00A1306D" w:rsidRDefault="00A1306D" w:rsidP="00032D5D">
      <w:pPr>
        <w:widowControl w:val="0"/>
        <w:ind w:left="-142" w:firstLine="142"/>
        <w:jc w:val="both"/>
        <w:rPr>
          <w:rFonts w:ascii="GHEA Grapalat" w:hAnsi="GHEA Grapalat"/>
          <w:i/>
        </w:rPr>
      </w:pPr>
    </w:p>
    <w:p w14:paraId="63D31A0A" w14:textId="349ACBEC" w:rsidR="00A1306D" w:rsidRDefault="00A1306D" w:rsidP="00032D5D">
      <w:pPr>
        <w:widowControl w:val="0"/>
        <w:ind w:left="-142" w:firstLine="142"/>
        <w:jc w:val="both"/>
        <w:rPr>
          <w:rFonts w:ascii="GHEA Grapalat" w:hAnsi="GHEA Grapalat"/>
          <w:i/>
        </w:rPr>
      </w:pPr>
    </w:p>
    <w:p w14:paraId="318DF1DB" w14:textId="2D841F39" w:rsidR="00A1306D" w:rsidRDefault="00A1306D" w:rsidP="00032D5D">
      <w:pPr>
        <w:widowControl w:val="0"/>
        <w:ind w:left="-142" w:firstLine="142"/>
        <w:jc w:val="both"/>
        <w:rPr>
          <w:rFonts w:ascii="GHEA Grapalat" w:hAnsi="GHEA Grapalat"/>
          <w:i/>
        </w:rPr>
      </w:pPr>
    </w:p>
    <w:p w14:paraId="40AE9E2E" w14:textId="05F727B3" w:rsidR="00A1306D" w:rsidRDefault="00A1306D" w:rsidP="00032D5D">
      <w:pPr>
        <w:widowControl w:val="0"/>
        <w:ind w:left="-142" w:firstLine="142"/>
        <w:jc w:val="both"/>
        <w:rPr>
          <w:rFonts w:ascii="GHEA Grapalat" w:hAnsi="GHEA Grapalat"/>
          <w:i/>
        </w:rPr>
      </w:pPr>
    </w:p>
    <w:p w14:paraId="75BAC176" w14:textId="189CB7FE" w:rsidR="00A1306D" w:rsidRDefault="00A1306D" w:rsidP="00032D5D">
      <w:pPr>
        <w:widowControl w:val="0"/>
        <w:ind w:left="-142" w:firstLine="142"/>
        <w:jc w:val="both"/>
        <w:rPr>
          <w:rFonts w:ascii="GHEA Grapalat" w:hAnsi="GHEA Grapalat"/>
          <w:i/>
        </w:rPr>
      </w:pPr>
    </w:p>
    <w:p w14:paraId="4F4B42F2" w14:textId="1554162F" w:rsidR="00A1306D" w:rsidRDefault="00A1306D" w:rsidP="00032D5D">
      <w:pPr>
        <w:widowControl w:val="0"/>
        <w:ind w:left="-142" w:firstLine="142"/>
        <w:jc w:val="both"/>
        <w:rPr>
          <w:rFonts w:ascii="GHEA Grapalat" w:hAnsi="GHEA Grapalat"/>
          <w:i/>
        </w:rPr>
      </w:pPr>
    </w:p>
    <w:p w14:paraId="55E3BB80" w14:textId="1C9D00B5" w:rsidR="00A1306D" w:rsidRDefault="00A1306D" w:rsidP="00032D5D">
      <w:pPr>
        <w:widowControl w:val="0"/>
        <w:ind w:left="-142" w:firstLine="142"/>
        <w:jc w:val="both"/>
        <w:rPr>
          <w:rFonts w:ascii="GHEA Grapalat" w:hAnsi="GHEA Grapalat"/>
          <w:i/>
        </w:rPr>
      </w:pPr>
    </w:p>
    <w:p w14:paraId="4E30E61C" w14:textId="44F8AF84" w:rsidR="00A1306D" w:rsidRDefault="00A1306D" w:rsidP="00032D5D">
      <w:pPr>
        <w:widowControl w:val="0"/>
        <w:ind w:left="-142" w:firstLine="142"/>
        <w:jc w:val="both"/>
        <w:rPr>
          <w:rFonts w:ascii="GHEA Grapalat" w:hAnsi="GHEA Grapalat"/>
          <w:i/>
        </w:rPr>
      </w:pPr>
    </w:p>
    <w:p w14:paraId="137231A6" w14:textId="1EE766DA" w:rsidR="00A1306D" w:rsidRDefault="00A1306D" w:rsidP="00032D5D">
      <w:pPr>
        <w:widowControl w:val="0"/>
        <w:ind w:left="-142" w:firstLine="142"/>
        <w:jc w:val="both"/>
        <w:rPr>
          <w:rFonts w:ascii="GHEA Grapalat" w:hAnsi="GHEA Grapalat"/>
          <w:i/>
        </w:rPr>
      </w:pPr>
    </w:p>
    <w:p w14:paraId="2E617FDB" w14:textId="6D72B30C" w:rsidR="00A1306D" w:rsidRDefault="00A1306D" w:rsidP="00032D5D">
      <w:pPr>
        <w:widowControl w:val="0"/>
        <w:ind w:left="-142" w:firstLine="142"/>
        <w:jc w:val="both"/>
        <w:rPr>
          <w:rFonts w:ascii="GHEA Grapalat" w:hAnsi="GHEA Grapalat"/>
          <w:i/>
        </w:rPr>
      </w:pPr>
    </w:p>
    <w:p w14:paraId="644BBFEE" w14:textId="490EEEF1" w:rsidR="00A1306D" w:rsidRDefault="00A1306D" w:rsidP="00032D5D">
      <w:pPr>
        <w:widowControl w:val="0"/>
        <w:ind w:left="-142" w:firstLine="142"/>
        <w:jc w:val="both"/>
        <w:rPr>
          <w:rFonts w:ascii="GHEA Grapalat" w:hAnsi="GHEA Grapalat"/>
          <w:i/>
        </w:rPr>
      </w:pPr>
    </w:p>
    <w:p w14:paraId="5CF17974" w14:textId="36CD322E" w:rsidR="00A1306D" w:rsidRDefault="00A1306D" w:rsidP="00032D5D">
      <w:pPr>
        <w:widowControl w:val="0"/>
        <w:ind w:left="-142" w:firstLine="142"/>
        <w:jc w:val="both"/>
        <w:rPr>
          <w:rFonts w:ascii="GHEA Grapalat" w:hAnsi="GHEA Grapalat"/>
          <w:i/>
        </w:rPr>
      </w:pPr>
    </w:p>
    <w:p w14:paraId="37E0CC84" w14:textId="77777777" w:rsidR="00A1306D" w:rsidRPr="008A662A" w:rsidRDefault="00A1306D" w:rsidP="00032D5D">
      <w:pPr>
        <w:widowControl w:val="0"/>
        <w:jc w:val="right"/>
        <w:rPr>
          <w:rFonts w:ascii="GHEA Grapalat" w:hAnsi="GHEA Grapalat" w:cs="Sylfaen"/>
          <w:i/>
        </w:rPr>
      </w:pPr>
      <w:r w:rsidRPr="008A662A">
        <w:rPr>
          <w:rFonts w:ascii="GHEA Grapalat" w:hAnsi="GHEA Grapalat"/>
          <w:i/>
        </w:rPr>
        <w:t>Приложение № 5</w:t>
      </w:r>
    </w:p>
    <w:p w14:paraId="4612A9B6" w14:textId="77777777" w:rsidR="00A1306D" w:rsidRPr="008A662A" w:rsidRDefault="00A1306D" w:rsidP="00032D5D">
      <w:pPr>
        <w:widowControl w:val="0"/>
        <w:jc w:val="right"/>
        <w:rPr>
          <w:rFonts w:ascii="GHEA Grapalat" w:hAnsi="GHEA Grapalat" w:cs="Sylfaen"/>
          <w:i/>
        </w:rPr>
      </w:pPr>
      <w:r w:rsidRPr="008A662A">
        <w:rPr>
          <w:rFonts w:ascii="GHEA Grapalat" w:hAnsi="GHEA Grapalat"/>
          <w:i/>
        </w:rPr>
        <w:t>к Договору под кодом</w:t>
      </w:r>
      <w:r w:rsidRPr="00487F5A">
        <w:rPr>
          <w:rFonts w:ascii="GHEA Grapalat" w:hAnsi="GHEA Grapalat"/>
          <w:i/>
          <w:lang w:val="hy-AM"/>
        </w:rPr>
        <w:t xml:space="preserve"> «      »</w:t>
      </w:r>
      <w:r w:rsidRPr="008A662A">
        <w:rPr>
          <w:rFonts w:ascii="GHEA Grapalat" w:hAnsi="GHEA Grapalat"/>
          <w:i/>
        </w:rPr>
        <w:t xml:space="preserve"> </w:t>
      </w:r>
      <w:r w:rsidRPr="008A662A">
        <w:rPr>
          <w:rFonts w:ascii="GHEA Grapalat" w:hAnsi="GHEA Grapalat" w:cs="Sylfaen"/>
          <w:i/>
        </w:rPr>
        <w:br/>
      </w:r>
      <w:r w:rsidRPr="008A662A">
        <w:rPr>
          <w:rFonts w:ascii="GHEA Grapalat" w:hAnsi="GHEA Grapalat"/>
          <w:i/>
        </w:rPr>
        <w:t>заключенному "</w:t>
      </w:r>
      <w:r w:rsidRPr="008A662A">
        <w:rPr>
          <w:rFonts w:ascii="GHEA Grapalat" w:hAnsi="GHEA Grapalat"/>
          <w:i/>
        </w:rPr>
        <w:tab/>
        <w:t xml:space="preserve"> "</w:t>
      </w:r>
      <w:r w:rsidRPr="008A662A">
        <w:rPr>
          <w:rFonts w:ascii="GHEA Grapalat" w:hAnsi="GHEA Grapalat"/>
          <w:i/>
        </w:rPr>
        <w:tab/>
        <w:t>20</w:t>
      </w:r>
      <w:r w:rsidRPr="008A662A">
        <w:rPr>
          <w:rFonts w:ascii="GHEA Grapalat" w:hAnsi="GHEA Grapalat"/>
          <w:i/>
        </w:rPr>
        <w:tab/>
        <w:t xml:space="preserve">  г.</w:t>
      </w:r>
    </w:p>
    <w:p w14:paraId="55058914" w14:textId="77777777" w:rsidR="00A1306D" w:rsidRPr="008A662A" w:rsidRDefault="00A1306D" w:rsidP="00032D5D">
      <w:pPr>
        <w:jc w:val="center"/>
        <w:rPr>
          <w:rFonts w:ascii="GHEA Grapalat" w:hAnsi="GHEA Grapalat" w:cs="GHEA Grapalat"/>
        </w:rPr>
      </w:pPr>
    </w:p>
    <w:p w14:paraId="50689590" w14:textId="77777777" w:rsidR="00A1306D" w:rsidRPr="008A662A" w:rsidRDefault="00A1306D" w:rsidP="00032D5D">
      <w:pPr>
        <w:jc w:val="center"/>
        <w:rPr>
          <w:rFonts w:ascii="GHEA Grapalat" w:hAnsi="GHEA Grapalat" w:cs="GHEA Grapalat"/>
        </w:rPr>
      </w:pPr>
      <w:r w:rsidRPr="008A662A">
        <w:rPr>
          <w:rFonts w:ascii="GHEA Grapalat" w:hAnsi="GHEA Grapalat" w:cs="GHEA Grapalat"/>
        </w:rPr>
        <w:t>УВЕДОМЛЕНИЕ</w:t>
      </w:r>
    </w:p>
    <w:p w14:paraId="573E9239" w14:textId="77777777" w:rsidR="00A1306D" w:rsidRPr="00487F5A" w:rsidRDefault="00A1306D" w:rsidP="00032D5D">
      <w:pPr>
        <w:jc w:val="center"/>
        <w:rPr>
          <w:rFonts w:ascii="GHEA Grapalat" w:hAnsi="GHEA Grapalat" w:cs="GHEA Grapalat"/>
          <w:lang w:val="hy-AM"/>
        </w:rPr>
      </w:pPr>
    </w:p>
    <w:p w14:paraId="167C778A" w14:textId="77777777" w:rsidR="00A1306D" w:rsidRPr="00487F5A" w:rsidRDefault="00A1306D" w:rsidP="00032D5D">
      <w:pPr>
        <w:rPr>
          <w:rFonts w:ascii="GHEA Grapalat" w:hAnsi="GHEA Grapalat" w:cs="Arial"/>
          <w:sz w:val="20"/>
          <w:szCs w:val="20"/>
          <w:lang w:val="es-ES"/>
        </w:rPr>
      </w:pPr>
      <w:r w:rsidRPr="00487F5A">
        <w:rPr>
          <w:rFonts w:ascii="GHEA Grapalat" w:hAnsi="GHEA Grapalat"/>
          <w:u w:val="single"/>
          <w:lang w:val="es-ES"/>
        </w:rPr>
        <w:t xml:space="preserve">                                                             </w:t>
      </w:r>
      <w:r w:rsidRPr="00487F5A">
        <w:rPr>
          <w:rFonts w:ascii="GHEA Grapalat" w:hAnsi="GHEA Grapalat"/>
          <w:u w:val="single"/>
          <w:lang w:val="es-ES"/>
        </w:rPr>
        <w:tab/>
      </w:r>
      <w:r w:rsidRPr="00487F5A">
        <w:rPr>
          <w:rFonts w:ascii="GHEA Grapalat" w:hAnsi="GHEA Grapalat"/>
          <w:u w:val="single"/>
          <w:lang w:val="es-ES"/>
        </w:rPr>
        <w:tab/>
        <w:t xml:space="preserve">       </w:t>
      </w:r>
      <w:r w:rsidRPr="00487F5A">
        <w:rPr>
          <w:rFonts w:ascii="GHEA Grapalat" w:hAnsi="GHEA Grapalat"/>
          <w:lang w:val="es-ES"/>
        </w:rPr>
        <w:t xml:space="preserve"> </w:t>
      </w:r>
      <w:r w:rsidRPr="008A662A">
        <w:rPr>
          <w:rFonts w:ascii="GHEA Grapalat" w:hAnsi="GHEA Grapalat"/>
        </w:rPr>
        <w:t>з</w:t>
      </w:r>
      <w:r w:rsidRPr="008A662A">
        <w:rPr>
          <w:rFonts w:ascii="GHEA Grapalat" w:hAnsi="GHEA Grapalat" w:cs="Sylfaen"/>
          <w:sz w:val="20"/>
          <w:szCs w:val="20"/>
        </w:rPr>
        <w:t>аявляет, что</w:t>
      </w:r>
      <w:r w:rsidRPr="008A662A">
        <w:rPr>
          <w:rFonts w:ascii="GHEA Grapalat" w:hAnsi="GHEA Grapalat" w:cs="Arial"/>
          <w:sz w:val="20"/>
          <w:szCs w:val="20"/>
        </w:rPr>
        <w:t>:</w:t>
      </w:r>
      <w:r w:rsidRPr="00487F5A">
        <w:rPr>
          <w:rFonts w:ascii="GHEA Grapalat" w:hAnsi="GHEA Grapalat" w:cs="Arial"/>
          <w:sz w:val="20"/>
          <w:szCs w:val="20"/>
          <w:lang w:val="es-ES"/>
        </w:rPr>
        <w:t xml:space="preserve">  </w:t>
      </w:r>
    </w:p>
    <w:p w14:paraId="4002B303" w14:textId="77777777" w:rsidR="00A1306D" w:rsidRPr="00487F5A" w:rsidRDefault="00A1306D" w:rsidP="00032D5D">
      <w:pPr>
        <w:rPr>
          <w:rFonts w:ascii="GHEA Grapalat" w:hAnsi="GHEA Grapalat" w:cs="Arial"/>
          <w:vertAlign w:val="superscript"/>
          <w:lang w:val="es-ES"/>
        </w:rPr>
      </w:pPr>
      <w:r w:rsidRPr="00487F5A">
        <w:rPr>
          <w:rFonts w:ascii="GHEA Grapalat" w:hAnsi="GHEA Grapalat"/>
          <w:vertAlign w:val="superscript"/>
          <w:lang w:val="es-ES"/>
        </w:rPr>
        <w:t xml:space="preserve">               </w:t>
      </w:r>
      <w:r w:rsidRPr="00487F5A">
        <w:rPr>
          <w:rFonts w:ascii="GHEA Grapalat" w:hAnsi="GHEA Grapalat"/>
          <w:lang w:val="es-ES"/>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финансового</w:t>
      </w:r>
      <w:proofErr w:type="spellEnd"/>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агента</w:t>
      </w:r>
      <w:proofErr w:type="spellEnd"/>
    </w:p>
    <w:p w14:paraId="429A57AD" w14:textId="77777777" w:rsidR="00A1306D" w:rsidRPr="00487F5A" w:rsidRDefault="00A1306D" w:rsidP="00032D5D">
      <w:pPr>
        <w:rPr>
          <w:rFonts w:ascii="GHEA Grapalat" w:hAnsi="GHEA Grapalat"/>
          <w:vertAlign w:val="superscript"/>
          <w:lang w:val="es-ES"/>
        </w:rPr>
      </w:pPr>
    </w:p>
    <w:p w14:paraId="36225CAB" w14:textId="77777777" w:rsidR="00A1306D" w:rsidRPr="00487F5A" w:rsidRDefault="00A1306D">
      <w:pPr>
        <w:pStyle w:val="ListParagraph"/>
        <w:numPr>
          <w:ilvl w:val="0"/>
          <w:numId w:val="9"/>
        </w:numPr>
        <w:contextualSpacing/>
        <w:jc w:val="both"/>
        <w:rPr>
          <w:rFonts w:ascii="GHEA Grapalat" w:hAnsi="GHEA Grapalat"/>
          <w:u w:val="single"/>
          <w:lang w:val="es-ES"/>
        </w:rPr>
      </w:pPr>
      <w:r w:rsidRPr="008A662A">
        <w:rPr>
          <w:rFonts w:ascii="GHEA Grapalat" w:hAnsi="GHEA Grapalat"/>
          <w:sz w:val="20"/>
          <w:szCs w:val="20"/>
        </w:rPr>
        <w:t>В рамках заключенного между</w:t>
      </w:r>
      <w:r w:rsidRPr="008A662A">
        <w:rPr>
          <w:rFonts w:ascii="GHEA Grapalat" w:hAnsi="GHEA Grapalat"/>
        </w:rPr>
        <w:t xml:space="preserve">   ----------------------</w:t>
      </w:r>
      <w:r w:rsidRPr="00487F5A">
        <w:rPr>
          <w:rFonts w:ascii="GHEA Grapalat" w:hAnsi="GHEA Grapalat"/>
          <w:lang w:val="hy-AM"/>
        </w:rPr>
        <w:t xml:space="preserve"> </w:t>
      </w:r>
      <w:r w:rsidRPr="008A662A">
        <w:rPr>
          <w:rFonts w:ascii="GHEA Grapalat" w:hAnsi="GHEA Grapalat"/>
          <w:sz w:val="20"/>
          <w:szCs w:val="20"/>
        </w:rPr>
        <w:t>- ом   и</w:t>
      </w:r>
      <w:r w:rsidRPr="008A662A">
        <w:rPr>
          <w:rFonts w:ascii="GHEA Grapalat" w:hAnsi="GHEA Grapalat"/>
        </w:rPr>
        <w:t xml:space="preserve"> ---------------------------- </w:t>
      </w:r>
      <w:r w:rsidRPr="008A662A">
        <w:rPr>
          <w:rFonts w:ascii="GHEA Grapalat" w:hAnsi="GHEA Grapalat"/>
          <w:sz w:val="20"/>
          <w:szCs w:val="20"/>
        </w:rPr>
        <w:t>-ом</w:t>
      </w:r>
      <w:r w:rsidRPr="008A662A">
        <w:rPr>
          <w:rFonts w:ascii="GHEA Grapalat" w:hAnsi="GHEA Grapalat"/>
        </w:rPr>
        <w:t xml:space="preserve">                              </w:t>
      </w:r>
    </w:p>
    <w:p w14:paraId="5F49D746" w14:textId="77777777" w:rsidR="00A1306D" w:rsidRPr="008A662A" w:rsidRDefault="00A1306D" w:rsidP="00032D5D">
      <w:pPr>
        <w:rPr>
          <w:rFonts w:ascii="GHEA Grapalat" w:hAnsi="GHEA Grapalat" w:cs="Sylfaen"/>
          <w:vertAlign w:val="superscript"/>
        </w:rPr>
      </w:pP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      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заказчика                    </w:t>
      </w:r>
      <w:r w:rsidRPr="00487F5A">
        <w:rPr>
          <w:rFonts w:ascii="GHEA Grapalat" w:hAnsi="GHEA Grapalat" w:cs="Sylfaen"/>
          <w:vertAlign w:val="superscript"/>
          <w:lang w:val="hy-AM"/>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подрядчика</w:t>
      </w:r>
    </w:p>
    <w:p w14:paraId="2ED47963" w14:textId="77777777" w:rsidR="00A1306D" w:rsidRPr="008A662A" w:rsidRDefault="00A1306D" w:rsidP="00032D5D">
      <w:pPr>
        <w:rPr>
          <w:rFonts w:ascii="GHEA Grapalat" w:hAnsi="GHEA Grapalat" w:cs="Sylfaen"/>
          <w:vertAlign w:val="superscript"/>
        </w:rPr>
      </w:pPr>
      <w:r w:rsidRPr="00487F5A">
        <w:rPr>
          <w:rFonts w:ascii="GHEA Grapalat" w:hAnsi="GHEA Grapalat" w:cs="Sylfaen"/>
          <w:sz w:val="20"/>
          <w:szCs w:val="20"/>
          <w:lang w:val="es-ES"/>
        </w:rPr>
        <w:t xml:space="preserve">   «--»</w:t>
      </w:r>
      <w:r w:rsidRPr="008A662A">
        <w:rPr>
          <w:rFonts w:ascii="GHEA Grapalat" w:hAnsi="GHEA Grapalat" w:cs="Sylfaen"/>
          <w:sz w:val="20"/>
          <w:szCs w:val="20"/>
        </w:rPr>
        <w:t xml:space="preserve"> </w:t>
      </w:r>
      <w:r w:rsidRPr="00487F5A">
        <w:rPr>
          <w:rFonts w:ascii="GHEA Grapalat" w:hAnsi="GHEA Grapalat" w:cs="Sylfaen"/>
          <w:sz w:val="20"/>
          <w:szCs w:val="20"/>
          <w:lang w:val="es-ES"/>
        </w:rPr>
        <w:t>20</w:t>
      </w:r>
      <w:r w:rsidRPr="008A662A">
        <w:rPr>
          <w:rFonts w:ascii="GHEA Grapalat" w:hAnsi="GHEA Grapalat" w:cs="Sylfaen"/>
          <w:sz w:val="20"/>
          <w:szCs w:val="20"/>
        </w:rPr>
        <w:t>г</w:t>
      </w:r>
      <w:r w:rsidRPr="00487F5A">
        <w:rPr>
          <w:rFonts w:ascii="GHEA Grapalat" w:hAnsi="GHEA Grapalat" w:cs="Sylfaen"/>
          <w:sz w:val="20"/>
          <w:szCs w:val="20"/>
          <w:lang w:val="es-ES"/>
        </w:rPr>
        <w:t>.</w:t>
      </w:r>
      <w:r w:rsidRPr="008A662A">
        <w:rPr>
          <w:rFonts w:ascii="GHEA Grapalat" w:hAnsi="GHEA Grapalat" w:cs="Sylfaen"/>
          <w:sz w:val="20"/>
          <w:szCs w:val="20"/>
        </w:rPr>
        <w:t xml:space="preserve">договора под кодом </w:t>
      </w:r>
      <w:r w:rsidRPr="00487F5A">
        <w:rPr>
          <w:rFonts w:ascii="GHEA Grapalat" w:hAnsi="GHEA Grapalat" w:cs="Sylfaen"/>
          <w:sz w:val="20"/>
          <w:szCs w:val="20"/>
          <w:lang w:val="es-ES"/>
        </w:rPr>
        <w:t xml:space="preserve"> </w:t>
      </w:r>
      <w:r w:rsidRPr="00487F5A">
        <w:rPr>
          <w:rFonts w:ascii="GHEA Grapalat" w:hAnsi="GHEA Grapalat"/>
          <w:i/>
          <w:sz w:val="20"/>
          <w:szCs w:val="20"/>
          <w:lang w:val="af-ZA"/>
        </w:rPr>
        <w:t>___</w:t>
      </w:r>
      <w:r w:rsidRPr="00487F5A">
        <w:rPr>
          <w:rFonts w:ascii="GHEA Grapalat" w:hAnsi="GHEA Grapalat" w:cs="Arial"/>
          <w:i/>
          <w:sz w:val="20"/>
          <w:szCs w:val="20"/>
          <w:shd w:val="clear" w:color="auto" w:fill="FFFFFF"/>
          <w:lang w:val="hy-AM"/>
        </w:rPr>
        <w:t>«________»</w:t>
      </w:r>
      <w:r w:rsidRPr="008A662A">
        <w:rPr>
          <w:rFonts w:ascii="GHEA Grapalat" w:hAnsi="GHEA Grapalat"/>
          <w:i/>
          <w:sz w:val="20"/>
          <w:szCs w:val="20"/>
          <w:u w:val="single"/>
        </w:rPr>
        <w:t xml:space="preserve">__ </w:t>
      </w:r>
      <w:r w:rsidRPr="008A662A">
        <w:rPr>
          <w:rFonts w:ascii="GHEA Grapalat" w:hAnsi="GHEA Grapalat"/>
          <w:sz w:val="20"/>
          <w:szCs w:val="20"/>
        </w:rPr>
        <w:t>(</w:t>
      </w:r>
      <w:r w:rsidRPr="008A662A">
        <w:rPr>
          <w:rFonts w:ascii="GHEA Grapalat" w:hAnsi="GHEA Grapalat" w:cs="Sylfaen"/>
          <w:sz w:val="20"/>
          <w:szCs w:val="20"/>
        </w:rPr>
        <w:t>далее-Договор</w:t>
      </w:r>
      <w:r w:rsidRPr="00487F5A">
        <w:rPr>
          <w:rFonts w:ascii="GHEA Grapalat" w:hAnsi="GHEA Grapalat" w:cs="Sylfaen"/>
          <w:sz w:val="20"/>
          <w:szCs w:val="20"/>
          <w:lang w:val="es-ES"/>
        </w:rPr>
        <w:t>)</w:t>
      </w:r>
      <w:r w:rsidRPr="008A662A">
        <w:rPr>
          <w:rFonts w:ascii="GHEA Grapalat" w:hAnsi="GHEA Grapalat" w:cs="Sylfaen"/>
          <w:sz w:val="20"/>
          <w:szCs w:val="20"/>
        </w:rPr>
        <w:t xml:space="preserve">, между мной </w:t>
      </w:r>
      <w:r w:rsidRPr="00487F5A">
        <w:rPr>
          <w:rFonts w:ascii="GHEA Grapalat" w:hAnsi="GHEA Grapalat" w:cs="Sylfaen"/>
          <w:sz w:val="20"/>
          <w:szCs w:val="20"/>
          <w:lang w:val="hy-AM"/>
        </w:rPr>
        <w:t xml:space="preserve"> </w:t>
      </w:r>
      <w:r w:rsidRPr="008A662A">
        <w:rPr>
          <w:rFonts w:ascii="GHEA Grapalat" w:hAnsi="GHEA Grapalat" w:cs="Sylfaen"/>
          <w:sz w:val="20"/>
          <w:szCs w:val="20"/>
        </w:rPr>
        <w:t>и -------------- - ом</w:t>
      </w:r>
    </w:p>
    <w:p w14:paraId="2841A674" w14:textId="77777777" w:rsidR="00A1306D" w:rsidRPr="00487F5A" w:rsidRDefault="00A1306D" w:rsidP="00032D5D">
      <w:pPr>
        <w:rPr>
          <w:rFonts w:ascii="GHEA Grapalat" w:hAnsi="GHEA Grapalat"/>
          <w:u w:val="single"/>
          <w:lang w:val="es-ES"/>
        </w:rPr>
      </w:pPr>
      <w:r w:rsidRPr="008A662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799B81A9" w14:textId="77777777" w:rsidR="00A1306D" w:rsidRPr="00487F5A" w:rsidRDefault="00A1306D" w:rsidP="00032D5D">
      <w:pPr>
        <w:ind w:firstLine="709"/>
        <w:rPr>
          <w:rFonts w:ascii="GHEA Grapalat" w:hAnsi="GHEA Grapalat" w:cs="Sylfaen"/>
          <w:sz w:val="20"/>
          <w:szCs w:val="20"/>
          <w:lang w:val="es-ES"/>
        </w:rPr>
      </w:pPr>
      <w:r w:rsidRPr="00487F5A">
        <w:rPr>
          <w:rFonts w:ascii="GHEA Grapalat" w:hAnsi="GHEA Grapalat"/>
          <w:u w:val="single"/>
          <w:lang w:val="es-ES"/>
        </w:rPr>
        <w:tab/>
      </w:r>
      <w:r w:rsidRPr="00487F5A">
        <w:rPr>
          <w:rFonts w:ascii="GHEA Grapalat" w:hAnsi="GHEA Grapalat" w:cs="Sylfaen"/>
          <w:sz w:val="20"/>
          <w:szCs w:val="20"/>
          <w:lang w:val="es-ES"/>
        </w:rPr>
        <w:t xml:space="preserve"> «--»   20  </w:t>
      </w:r>
      <w:r w:rsidRPr="00772743">
        <w:rPr>
          <w:rFonts w:ascii="GHEA Grapalat" w:hAnsi="GHEA Grapalat" w:cs="Sylfaen"/>
          <w:sz w:val="20"/>
          <w:szCs w:val="20"/>
        </w:rPr>
        <w:t xml:space="preserve">года </w:t>
      </w:r>
      <w:r w:rsidRPr="00487F5A">
        <w:rPr>
          <w:rFonts w:ascii="GHEA Grapalat" w:hAnsi="GHEA Grapalat" w:cs="Sylfaen"/>
          <w:sz w:val="20"/>
          <w:szCs w:val="20"/>
          <w:lang w:val="es-ES"/>
        </w:rPr>
        <w:t xml:space="preserve"> </w:t>
      </w:r>
      <w:r w:rsidRPr="00772743">
        <w:rPr>
          <w:rFonts w:ascii="GHEA Grapalat" w:hAnsi="GHEA Grapalat"/>
          <w:sz w:val="20"/>
          <w:szCs w:val="20"/>
        </w:rPr>
        <w:t>заключен</w:t>
      </w:r>
      <w:r w:rsidRPr="00487F5A">
        <w:rPr>
          <w:rFonts w:ascii="GHEA Grapalat" w:hAnsi="GHEA Grapalat" w:cs="Sylfaen"/>
          <w:sz w:val="20"/>
          <w:szCs w:val="20"/>
          <w:lang w:val="es-ES"/>
        </w:rPr>
        <w:t xml:space="preserve"> </w:t>
      </w:r>
      <w:r w:rsidRPr="00772743">
        <w:rPr>
          <w:rFonts w:ascii="GHEA Grapalat" w:hAnsi="GHEA Grapalat" w:cs="Sylfaen"/>
          <w:sz w:val="20"/>
          <w:szCs w:val="20"/>
        </w:rPr>
        <w:t xml:space="preserve">договор факторинга под кодом </w:t>
      </w:r>
      <w:r w:rsidRPr="00487F5A">
        <w:rPr>
          <w:rFonts w:ascii="GHEA Grapalat" w:hAnsi="GHEA Grapalat"/>
          <w:lang w:val="es-ES"/>
        </w:rPr>
        <w:t>«</w:t>
      </w:r>
      <w:r w:rsidRPr="00487F5A">
        <w:rPr>
          <w:rFonts w:ascii="GHEA Grapalat" w:hAnsi="GHEA Grapalat"/>
          <w:sz w:val="20"/>
          <w:szCs w:val="20"/>
          <w:lang w:val="es-ES"/>
        </w:rPr>
        <w:t>---</w:t>
      </w:r>
      <w:r w:rsidRPr="00487F5A">
        <w:rPr>
          <w:rFonts w:ascii="GHEA Grapalat" w:hAnsi="GHEA Grapalat" w:cs="Sylfaen"/>
          <w:sz w:val="20"/>
          <w:szCs w:val="20"/>
          <w:lang w:val="es-ES"/>
        </w:rPr>
        <w:t>------------------</w:t>
      </w:r>
      <w:r w:rsidRPr="00487F5A">
        <w:rPr>
          <w:rFonts w:ascii="GHEA Grapalat" w:hAnsi="GHEA Grapalat"/>
          <w:lang w:val="es-ES"/>
        </w:rPr>
        <w:t>»</w:t>
      </w:r>
      <w:r w:rsidRPr="00772743">
        <w:rPr>
          <w:rFonts w:ascii="GHEA Grapalat" w:hAnsi="GHEA Grapalat"/>
        </w:rPr>
        <w:t>.</w:t>
      </w:r>
      <w:r w:rsidRPr="00487F5A">
        <w:rPr>
          <w:rFonts w:ascii="GHEA Grapalat" w:hAnsi="GHEA Grapalat" w:cs="Sylfaen"/>
          <w:sz w:val="20"/>
          <w:szCs w:val="20"/>
          <w:lang w:val="es-ES"/>
        </w:rPr>
        <w:t xml:space="preserve"> </w:t>
      </w:r>
    </w:p>
    <w:p w14:paraId="5DCA2236" w14:textId="77777777" w:rsidR="00A1306D" w:rsidRPr="00487F5A" w:rsidRDefault="00A1306D" w:rsidP="00032D5D">
      <w:pPr>
        <w:rPr>
          <w:rFonts w:ascii="GHEA Grapalat" w:hAnsi="GHEA Grapalat" w:cs="Sylfaen"/>
          <w:sz w:val="20"/>
          <w:szCs w:val="20"/>
          <w:lang w:val="es-ES"/>
        </w:rPr>
      </w:pPr>
    </w:p>
    <w:p w14:paraId="2E8F4829" w14:textId="77777777" w:rsidR="00A1306D" w:rsidRPr="008A662A" w:rsidRDefault="00A1306D">
      <w:pPr>
        <w:pStyle w:val="ListParagraph"/>
        <w:numPr>
          <w:ilvl w:val="0"/>
          <w:numId w:val="9"/>
        </w:numPr>
        <w:contextualSpacing/>
        <w:jc w:val="both"/>
        <w:rPr>
          <w:rFonts w:ascii="GHEA Grapalat" w:hAnsi="GHEA Grapalat" w:cs="Sylfaen"/>
          <w:sz w:val="20"/>
          <w:szCs w:val="20"/>
        </w:rPr>
      </w:pPr>
      <w:r w:rsidRPr="008A662A">
        <w:rPr>
          <w:rFonts w:ascii="GHEA Grapalat" w:hAnsi="GHEA Grapalat" w:cs="Sylfaen"/>
          <w:sz w:val="20"/>
          <w:szCs w:val="20"/>
        </w:rPr>
        <w:t>Согласен с условиями изложенными в пункте 8.12 .</w:t>
      </w:r>
    </w:p>
    <w:p w14:paraId="49D01EDE" w14:textId="77777777" w:rsidR="00A1306D" w:rsidRPr="00487F5A" w:rsidRDefault="00A1306D" w:rsidP="00032D5D">
      <w:pPr>
        <w:jc w:val="center"/>
        <w:rPr>
          <w:rFonts w:ascii="GHEA Grapalat" w:hAnsi="GHEA Grapalat" w:cs="GHEA Grapalat"/>
          <w:lang w:val="es-ES"/>
        </w:rPr>
      </w:pPr>
    </w:p>
    <w:p w14:paraId="503CF98C" w14:textId="77777777" w:rsidR="00A1306D" w:rsidRPr="00487F5A" w:rsidRDefault="00A1306D" w:rsidP="00032D5D">
      <w:pPr>
        <w:jc w:val="center"/>
        <w:rPr>
          <w:rFonts w:ascii="GHEA Grapalat" w:hAnsi="GHEA Grapalat" w:cs="Sylfaen"/>
          <w:b/>
          <w:lang w:val="es-ES"/>
        </w:rPr>
      </w:pPr>
    </w:p>
    <w:p w14:paraId="4E3E53F7" w14:textId="77777777" w:rsidR="00A1306D" w:rsidRPr="00487F5A" w:rsidRDefault="00A1306D" w:rsidP="00032D5D">
      <w:pPr>
        <w:ind w:left="720" w:firstLine="720"/>
        <w:rPr>
          <w:rFonts w:ascii="GHEA Grapalat" w:hAnsi="GHEA Grapalat"/>
          <w:sz w:val="20"/>
          <w:lang w:val="hy-AM"/>
        </w:rPr>
      </w:pPr>
      <w:r w:rsidRPr="00487F5A">
        <w:rPr>
          <w:rFonts w:ascii="GHEA Grapalat" w:hAnsi="GHEA Grapalat"/>
          <w:sz w:val="20"/>
          <w:lang w:val="es-ES"/>
        </w:rPr>
        <w:lastRenderedPageBreak/>
        <w:t xml:space="preserve">     </w:t>
      </w:r>
      <w:r w:rsidRPr="00487F5A">
        <w:rPr>
          <w:rFonts w:ascii="GHEA Grapalat" w:hAnsi="GHEA Grapalat"/>
          <w:sz w:val="20"/>
          <w:lang w:val="hy-AM"/>
        </w:rPr>
        <w:t xml:space="preserve">___________________________________________ </w:t>
      </w:r>
      <w:r w:rsidRPr="00487F5A">
        <w:rPr>
          <w:rFonts w:ascii="GHEA Grapalat" w:hAnsi="GHEA Grapalat"/>
          <w:sz w:val="20"/>
          <w:lang w:val="hy-AM"/>
        </w:rPr>
        <w:tab/>
        <w:t xml:space="preserve">        </w:t>
      </w:r>
      <w:r w:rsidRPr="00487F5A">
        <w:rPr>
          <w:rFonts w:ascii="GHEA Grapalat" w:hAnsi="GHEA Grapalat"/>
          <w:sz w:val="20"/>
          <w:lang w:val="es-ES"/>
        </w:rPr>
        <w:t xml:space="preserve">      </w:t>
      </w:r>
      <w:r w:rsidRPr="00487F5A">
        <w:rPr>
          <w:rFonts w:ascii="GHEA Grapalat" w:hAnsi="GHEA Grapalat"/>
          <w:sz w:val="20"/>
          <w:lang w:val="hy-AM"/>
        </w:rPr>
        <w:t xml:space="preserve">_____________ </w:t>
      </w:r>
    </w:p>
    <w:p w14:paraId="4827F7FB" w14:textId="77777777" w:rsidR="00A1306D" w:rsidRPr="00487F5A" w:rsidRDefault="00A1306D" w:rsidP="00032D5D">
      <w:pPr>
        <w:rPr>
          <w:rFonts w:ascii="GHEA Grapalat" w:hAnsi="GHEA Grapalat"/>
          <w:sz w:val="20"/>
          <w:vertAlign w:val="superscript"/>
          <w:lang w:val="hy-AM"/>
        </w:rPr>
      </w:pPr>
      <w:r w:rsidRPr="008A662A">
        <w:rPr>
          <w:rFonts w:ascii="GHEA Grapalat" w:hAnsi="GHEA Grapalat"/>
          <w:sz w:val="20"/>
          <w:vertAlign w:val="superscript"/>
        </w:rPr>
        <w:t xml:space="preserve">                                                </w:t>
      </w:r>
      <w:r w:rsidRPr="00487F5A">
        <w:rPr>
          <w:rFonts w:ascii="GHEA Grapalat" w:hAnsi="GHEA Grapalat"/>
          <w:sz w:val="20"/>
          <w:vertAlign w:val="superscript"/>
          <w:lang w:val="hy-AM"/>
        </w:rPr>
        <w:t>название финансового агента (должность руководителя, имя, фамилия)</w:t>
      </w:r>
      <w:r w:rsidRPr="008A662A">
        <w:rPr>
          <w:rFonts w:ascii="GHEA Grapalat" w:hAnsi="GHEA Grapalat"/>
          <w:sz w:val="20"/>
          <w:vertAlign w:val="superscript"/>
        </w:rPr>
        <w:t xml:space="preserve">                                                         подпись</w:t>
      </w:r>
      <w:r w:rsidRPr="00487F5A">
        <w:rPr>
          <w:rFonts w:ascii="GHEA Grapalat" w:hAnsi="GHEA Grapalat"/>
          <w:sz w:val="20"/>
          <w:vertAlign w:val="superscript"/>
          <w:lang w:val="hy-AM"/>
        </w:rPr>
        <w:t xml:space="preserve">                                                                                                                                                                                                                       </w:t>
      </w:r>
    </w:p>
    <w:p w14:paraId="40613C70" w14:textId="77777777" w:rsidR="00A1306D" w:rsidRPr="00487F5A" w:rsidRDefault="00A1306D" w:rsidP="00032D5D">
      <w:pPr>
        <w:jc w:val="right"/>
        <w:rPr>
          <w:rFonts w:ascii="GHEA Grapalat" w:hAnsi="GHEA Grapalat"/>
          <w:sz w:val="20"/>
          <w:lang w:val="hy-AM"/>
        </w:rPr>
      </w:pPr>
      <w:r w:rsidRPr="00487F5A">
        <w:rPr>
          <w:rFonts w:ascii="GHEA Grapalat" w:hAnsi="GHEA Grapalat"/>
          <w:sz w:val="20"/>
          <w:lang w:val="hy-AM"/>
        </w:rPr>
        <w:t xml:space="preserve">    </w:t>
      </w:r>
    </w:p>
    <w:p w14:paraId="6D586FDF" w14:textId="77777777" w:rsidR="00A1306D" w:rsidRPr="00487F5A" w:rsidRDefault="00A1306D" w:rsidP="00032D5D">
      <w:pPr>
        <w:jc w:val="center"/>
        <w:rPr>
          <w:rFonts w:ascii="GHEA Grapalat" w:hAnsi="GHEA Grapalat" w:cs="Sylfaen"/>
          <w:sz w:val="16"/>
          <w:szCs w:val="16"/>
          <w:lang w:val="es-ES"/>
        </w:rPr>
      </w:pPr>
      <w:r w:rsidRPr="008A662A">
        <w:rPr>
          <w:rFonts w:ascii="GHEA Grapalat" w:hAnsi="GHEA Grapalat"/>
          <w:sz w:val="16"/>
          <w:szCs w:val="16"/>
        </w:rPr>
        <w:t xml:space="preserve">                                                                                                      </w:t>
      </w:r>
      <w:r w:rsidRPr="00487F5A">
        <w:rPr>
          <w:rFonts w:ascii="GHEA Grapalat" w:hAnsi="GHEA Grapalat"/>
          <w:sz w:val="16"/>
          <w:szCs w:val="16"/>
        </w:rPr>
        <w:t>М. П.</w:t>
      </w:r>
      <w:r w:rsidRPr="00487F5A">
        <w:rPr>
          <w:rFonts w:ascii="GHEA Grapalat" w:hAnsi="GHEA Grapalat" w:cs="Sylfaen"/>
          <w:sz w:val="16"/>
          <w:szCs w:val="16"/>
          <w:lang w:val="es-ES"/>
        </w:rPr>
        <w:t xml:space="preserve"> (</w:t>
      </w:r>
      <w:r w:rsidRPr="00487F5A">
        <w:rPr>
          <w:rFonts w:ascii="GHEA Grapalat" w:hAnsi="GHEA Grapalat" w:cs="Sylfaen"/>
          <w:sz w:val="16"/>
          <w:szCs w:val="16"/>
        </w:rPr>
        <w:t>при наличии</w:t>
      </w:r>
      <w:r w:rsidRPr="00487F5A">
        <w:rPr>
          <w:rFonts w:ascii="GHEA Grapalat" w:hAnsi="GHEA Grapalat" w:cs="Sylfaen"/>
          <w:sz w:val="16"/>
          <w:szCs w:val="16"/>
          <w:lang w:val="es-ES"/>
        </w:rPr>
        <w:t>)</w:t>
      </w:r>
    </w:p>
    <w:p w14:paraId="74C8C062" w14:textId="77777777" w:rsidR="00A1306D" w:rsidRPr="00487F5A" w:rsidRDefault="00A1306D" w:rsidP="00032D5D">
      <w:pPr>
        <w:jc w:val="center"/>
        <w:rPr>
          <w:rFonts w:ascii="GHEA Grapalat" w:hAnsi="GHEA Grapalat" w:cs="Sylfaen"/>
          <w:sz w:val="16"/>
          <w:szCs w:val="16"/>
          <w:lang w:val="es-ES"/>
        </w:rPr>
      </w:pPr>
      <w:r w:rsidRPr="00487F5A">
        <w:rPr>
          <w:rFonts w:ascii="GHEA Grapalat" w:hAnsi="GHEA Grapalat" w:cs="Sylfaen"/>
          <w:sz w:val="16"/>
          <w:szCs w:val="16"/>
          <w:lang w:val="es-ES"/>
        </w:rPr>
        <w:t xml:space="preserve">                                               </w:t>
      </w:r>
    </w:p>
    <w:p w14:paraId="548971E7" w14:textId="77777777" w:rsidR="00A1306D" w:rsidRPr="00487F5A" w:rsidRDefault="00A1306D" w:rsidP="00032D5D">
      <w:pPr>
        <w:jc w:val="center"/>
        <w:rPr>
          <w:rFonts w:ascii="GHEA Grapalat" w:hAnsi="GHEA Grapalat" w:cs="Sylfaen"/>
          <w:sz w:val="16"/>
          <w:szCs w:val="16"/>
          <w:lang w:val="es-ES"/>
        </w:rPr>
      </w:pPr>
    </w:p>
    <w:p w14:paraId="37E37FF6" w14:textId="77777777" w:rsidR="00A1306D" w:rsidRPr="00487F5A" w:rsidRDefault="00A1306D" w:rsidP="00032D5D">
      <w:pPr>
        <w:jc w:val="right"/>
        <w:rPr>
          <w:rFonts w:ascii="GHEA Grapalat" w:hAnsi="GHEA Grapalat"/>
          <w:sz w:val="20"/>
          <w:lang w:val="hy-AM"/>
        </w:rPr>
      </w:pPr>
      <w:r w:rsidRPr="00487F5A">
        <w:rPr>
          <w:rFonts w:ascii="GHEA Grapalat" w:hAnsi="GHEA Grapalat" w:cs="Sylfaen"/>
          <w:sz w:val="20"/>
          <w:szCs w:val="20"/>
          <w:lang w:val="es-ES"/>
        </w:rPr>
        <w:t xml:space="preserve">«--»         20  </w:t>
      </w:r>
      <w:r w:rsidRPr="00487F5A">
        <w:rPr>
          <w:rFonts w:ascii="GHEA Grapalat" w:hAnsi="GHEA Grapalat" w:cs="Sylfaen"/>
          <w:sz w:val="20"/>
          <w:szCs w:val="20"/>
        </w:rPr>
        <w:t>г.</w:t>
      </w:r>
      <w:r w:rsidRPr="00487F5A">
        <w:rPr>
          <w:rFonts w:ascii="GHEA Grapalat" w:hAnsi="GHEA Grapalat"/>
          <w:sz w:val="20"/>
          <w:lang w:val="hy-AM"/>
        </w:rPr>
        <w:tab/>
        <w:t xml:space="preserve"> </w:t>
      </w:r>
    </w:p>
    <w:p w14:paraId="790ADCC8" w14:textId="30C4EF33" w:rsidR="00A1306D" w:rsidRDefault="00A1306D" w:rsidP="00032D5D">
      <w:pPr>
        <w:widowControl w:val="0"/>
        <w:ind w:left="-142" w:firstLine="142"/>
        <w:jc w:val="both"/>
        <w:rPr>
          <w:rFonts w:ascii="GHEA Grapalat" w:hAnsi="GHEA Grapalat"/>
          <w:i/>
        </w:rPr>
      </w:pPr>
    </w:p>
    <w:p w14:paraId="0E194BD3" w14:textId="7B7E9E63" w:rsidR="00A1306D" w:rsidRDefault="00A1306D" w:rsidP="00032D5D">
      <w:pPr>
        <w:widowControl w:val="0"/>
        <w:ind w:left="-142" w:firstLine="142"/>
        <w:jc w:val="both"/>
        <w:rPr>
          <w:rFonts w:ascii="GHEA Grapalat" w:hAnsi="GHEA Grapalat"/>
          <w:i/>
        </w:rPr>
      </w:pPr>
    </w:p>
    <w:p w14:paraId="438F39C5" w14:textId="77777777" w:rsidR="00A1306D" w:rsidRPr="00B138F3" w:rsidRDefault="00A1306D" w:rsidP="00032D5D">
      <w:pPr>
        <w:widowControl w:val="0"/>
        <w:ind w:left="-142" w:firstLine="142"/>
        <w:jc w:val="both"/>
        <w:rPr>
          <w:rFonts w:ascii="GHEA Grapalat" w:hAnsi="GHEA Grapalat"/>
          <w:i/>
        </w:rPr>
      </w:pPr>
    </w:p>
    <w:sectPr w:rsidR="00A1306D"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A6A1DE" w14:textId="77777777" w:rsidR="00CF32E8" w:rsidRDefault="00CF32E8">
      <w:r>
        <w:separator/>
      </w:r>
    </w:p>
  </w:endnote>
  <w:endnote w:type="continuationSeparator" w:id="0">
    <w:p w14:paraId="1734B391" w14:textId="77777777" w:rsidR="00CF32E8" w:rsidRDefault="00CF3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GHEA Grapalat">
    <w:altName w:val="Courier Unicode"/>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7F18A" w14:textId="77777777" w:rsidR="00CF32E8" w:rsidRDefault="00CF32E8">
      <w:r>
        <w:separator/>
      </w:r>
    </w:p>
  </w:footnote>
  <w:footnote w:type="continuationSeparator" w:id="0">
    <w:p w14:paraId="63E4AB81" w14:textId="77777777" w:rsidR="00CF32E8" w:rsidRDefault="00CF32E8">
      <w:r>
        <w:continuationSeparator/>
      </w:r>
    </w:p>
  </w:footnote>
  <w:footnote w:id="1">
    <w:p w14:paraId="33B4C7EE" w14:textId="695D0E60"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w:t>
      </w:r>
      <w:r w:rsidR="00A34892">
        <w:rPr>
          <w:rFonts w:ascii="GHEA Grapalat" w:hAnsi="GHEA Grapalat"/>
          <w:i/>
        </w:rPr>
        <w:t>запроса котировок</w:t>
      </w:r>
      <w:r w:rsidRPr="00ED3BA4">
        <w:rPr>
          <w:rFonts w:ascii="GHEA Grapalat" w:hAnsi="GHEA Grapalat"/>
          <w:i/>
        </w:rPr>
        <w:t>", заменяет соответственно словами "</w:t>
      </w:r>
      <w:r w:rsidR="00A34892">
        <w:rPr>
          <w:rFonts w:ascii="GHEA Grapalat" w:hAnsi="GHEA Grapalat"/>
          <w:i/>
        </w:rPr>
        <w:t>запроса котировок</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61787C" w:rsidRPr="008842CE" w:rsidRDefault="0061787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w:t>
      </w:r>
      <w:r w:rsidRPr="00D3436F">
        <w:rPr>
          <w:rFonts w:ascii="GHEA Grapalat" w:hAnsi="GHEA Grapalat"/>
          <w:i/>
          <w:sz w:val="20"/>
          <w:szCs w:val="20"/>
        </w:rPr>
        <w:t>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4">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2E32BC74" w14:textId="77777777" w:rsidR="0061787C" w:rsidRPr="00D3436F" w:rsidRDefault="0061787C"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B7468BB" w14:textId="77777777" w:rsidR="0061787C" w:rsidRPr="000811C1" w:rsidRDefault="0061787C">
      <w:pPr>
        <w:pStyle w:val="FootnoteText"/>
        <w:rPr>
          <w:rFonts w:asciiTheme="minorHAnsi" w:hAnsiTheme="minorHAnsi"/>
        </w:rPr>
      </w:pPr>
    </w:p>
  </w:footnote>
  <w:footnote w:id="7">
    <w:p w14:paraId="2C433882" w14:textId="77777777" w:rsidR="00716B45" w:rsidRPr="00810F23" w:rsidRDefault="00716B45" w:rsidP="00716B45">
      <w:pPr>
        <w:pStyle w:val="FootnoteText"/>
        <w:rPr>
          <w:rFonts w:ascii="Times New Roman" w:hAnsi="Times New Roman"/>
        </w:rPr>
      </w:pPr>
      <w:r>
        <w:rPr>
          <w:rStyle w:val="FootnoteReference"/>
        </w:rPr>
        <w:t>9</w:t>
      </w:r>
      <w:r>
        <w:t xml:space="preserve"> </w:t>
      </w:r>
      <w:r w:rsidRPr="00D3436F">
        <w:rPr>
          <w:rFonts w:ascii="GHEA Grapalat" w:hAnsi="GHEA Grapalat"/>
          <w:i/>
        </w:rPr>
        <w:t xml:space="preserve">Подпункт </w:t>
      </w:r>
      <w:r>
        <w:rPr>
          <w:rFonts w:ascii="GHEA Grapalat" w:hAnsi="GHEA Grapalat"/>
          <w:i/>
        </w:rPr>
        <w:t xml:space="preserve"> 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8">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 xml:space="preserve">Последний </w:t>
      </w:r>
      <w:r w:rsidRPr="0087711E">
        <w:rPr>
          <w:rFonts w:ascii="GHEA Grapalat" w:hAnsi="GHEA Grapalat"/>
          <w:i/>
        </w:rPr>
        <w:t>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9">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10">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w:t>
      </w:r>
      <w:r w:rsidRPr="00BD16E0">
        <w:rPr>
          <w:rFonts w:ascii="GHEA Grapalat" w:hAnsi="GHEA Grapalat"/>
          <w:i/>
          <w:sz w:val="18"/>
          <w:szCs w:val="18"/>
        </w:rPr>
        <w:t>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11">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2">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3">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14:paraId="609E1E46" w14:textId="77777777" w:rsidR="003D6519" w:rsidRPr="00DE7706" w:rsidRDefault="003D6519" w:rsidP="003D6519">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14:paraId="6FE210FB" w14:textId="77777777" w:rsidR="00F5108A" w:rsidRPr="00810F23" w:rsidRDefault="00F5108A" w:rsidP="00F5108A">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4EB2722E" w14:textId="77777777" w:rsidR="00F5108A" w:rsidRPr="005F2C25" w:rsidRDefault="00F5108A" w:rsidP="00F5108A">
      <w:pPr>
        <w:pStyle w:val="FootnoteText"/>
        <w:rPr>
          <w:rFonts w:ascii="Times New Roman" w:hAnsi="Times New Roman"/>
        </w:rPr>
      </w:pPr>
    </w:p>
  </w:footnote>
  <w:footnote w:id="16">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7">
    <w:p w14:paraId="6FA0E146" w14:textId="77777777" w:rsidR="00C253EC" w:rsidRPr="00A006D6" w:rsidRDefault="00C253EC" w:rsidP="00C253EC">
      <w:pPr>
        <w:pStyle w:val="FootnoteText"/>
        <w:rPr>
          <w:ins w:id="12" w:author="Inesa Kocharyan" w:date="2021-09-01T12:05:00Z"/>
          <w:rFonts w:asciiTheme="minorHAnsi" w:hAnsiTheme="minorHAnsi"/>
          <w:b/>
          <w:i/>
        </w:rPr>
      </w:pPr>
      <w:r w:rsidRPr="00A006D6">
        <w:rPr>
          <w:rStyle w:val="FootnoteReference"/>
          <w:i/>
        </w:rPr>
        <w:t>***</w:t>
      </w:r>
      <w:r w:rsidRPr="00A006D6">
        <w:rPr>
          <w:i/>
        </w:rPr>
        <w:t xml:space="preserve"> </w:t>
      </w:r>
      <w:r w:rsidRPr="00A006D6">
        <w:rPr>
          <w:rFonts w:asciiTheme="minorHAnsi" w:hAnsiTheme="minorHAnsi"/>
          <w:b/>
          <w:i/>
        </w:rPr>
        <w:t>Если предметом закупок не являются строительные работы, то данный абзац и Приложение 1.1 исключаются.</w:t>
      </w:r>
    </w:p>
    <w:p w14:paraId="09EF2C40" w14:textId="77777777" w:rsidR="00C253EC" w:rsidRPr="00990559" w:rsidRDefault="00C253EC" w:rsidP="00C253EC">
      <w:pPr>
        <w:pStyle w:val="FootnoteText"/>
        <w:rPr>
          <w:rFonts w:ascii="Sylfaen" w:hAnsi="Sylfaen"/>
          <w:lang w:val="hy-AM"/>
        </w:rPr>
      </w:pPr>
    </w:p>
  </w:footnote>
  <w:footnote w:id="18">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9">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20">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21">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4">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5">
    <w:p w14:paraId="1E854051" w14:textId="77777777" w:rsidR="002B7B7C" w:rsidRPr="00A6067F" w:rsidRDefault="002B7B7C" w:rsidP="002B7B7C">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79013060" w14:textId="77777777" w:rsidR="002B7B7C" w:rsidRPr="00A6067F" w:rsidRDefault="002B7B7C" w:rsidP="002B7B7C">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6">
    <w:p w14:paraId="7BFC82F4" w14:textId="77777777" w:rsidR="0061787C" w:rsidRPr="000A504A" w:rsidRDefault="0061787C" w:rsidP="00BB28C8">
      <w:pPr>
        <w:pStyle w:val="FootnoteText"/>
        <w:widowControl w:val="0"/>
        <w:jc w:val="both"/>
        <w:rPr>
          <w:ins w:id="19"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27">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28">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9">
    <w:p w14:paraId="20B8C071" w14:textId="77777777" w:rsidR="005F0F8B" w:rsidRPr="00124BE9" w:rsidRDefault="005F0F8B" w:rsidP="005F0F8B">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0">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31">
    <w:p w14:paraId="032FE955" w14:textId="77777777" w:rsidR="0061787C" w:rsidRPr="00124BE9" w:rsidRDefault="0061787C" w:rsidP="00BB28C8">
      <w:pPr>
        <w:pStyle w:val="FootnoteText"/>
        <w:widowControl w:val="0"/>
      </w:pPr>
      <w:r w:rsidRPr="00124BE9">
        <w:rPr>
          <w:rStyle w:val="FootnoteReference"/>
        </w:rPr>
        <w:t>*</w:t>
      </w: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32">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3">
    <w:p w14:paraId="6DACD77C" w14:textId="77777777" w:rsidR="0061787C" w:rsidRPr="00124BE9" w:rsidRDefault="0061787C" w:rsidP="00BB28C8">
      <w:pPr>
        <w:pStyle w:val="FootnoteText"/>
        <w:widowControl w:val="0"/>
        <w:jc w:val="both"/>
      </w:pPr>
      <w:r w:rsidRPr="00124BE9">
        <w:rPr>
          <w:rStyle w:val="FootnoteReference"/>
        </w:rPr>
        <w:t>*</w:t>
      </w: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7F282B"/>
    <w:multiLevelType w:val="hybridMultilevel"/>
    <w:tmpl w:val="51A24272"/>
    <w:lvl w:ilvl="0" w:tplc="B350B07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7"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499228FE"/>
    <w:multiLevelType w:val="hybridMultilevel"/>
    <w:tmpl w:val="BD7838BA"/>
    <w:lvl w:ilvl="0" w:tplc="DEF4BC3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7"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4" w15:restartNumberingAfterBreak="0">
    <w:nsid w:val="71CC7C99"/>
    <w:multiLevelType w:val="hybridMultilevel"/>
    <w:tmpl w:val="6E3EB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969243940">
    <w:abstractNumId w:val="14"/>
  </w:num>
  <w:num w:numId="2" w16cid:durableId="89661665">
    <w:abstractNumId w:val="5"/>
  </w:num>
  <w:num w:numId="3" w16cid:durableId="1446117870">
    <w:abstractNumId w:val="4"/>
  </w:num>
  <w:num w:numId="4" w16cid:durableId="1095133024">
    <w:abstractNumId w:val="0"/>
  </w:num>
  <w:num w:numId="5" w16cid:durableId="1280840775">
    <w:abstractNumId w:val="12"/>
  </w:num>
  <w:num w:numId="6" w16cid:durableId="493256618">
    <w:abstractNumId w:val="41"/>
  </w:num>
  <w:num w:numId="7" w16cid:durableId="1606843210">
    <w:abstractNumId w:val="37"/>
  </w:num>
  <w:num w:numId="8" w16cid:durableId="1075397518">
    <w:abstractNumId w:val="16"/>
  </w:num>
  <w:num w:numId="9" w16cid:durableId="1859273833">
    <w:abstractNumId w:val="32"/>
  </w:num>
  <w:num w:numId="10" w16cid:durableId="334116517">
    <w:abstractNumId w:val="31"/>
  </w:num>
  <w:num w:numId="11" w16cid:durableId="562103313">
    <w:abstractNumId w:val="36"/>
  </w:num>
  <w:num w:numId="12" w16cid:durableId="1222667913">
    <w:abstractNumId w:val="13"/>
  </w:num>
  <w:num w:numId="13" w16cid:durableId="665406253">
    <w:abstractNumId w:val="33"/>
  </w:num>
  <w:num w:numId="14" w16cid:durableId="1502087144">
    <w:abstractNumId w:val="28"/>
  </w:num>
  <w:num w:numId="15" w16cid:durableId="1991471298">
    <w:abstractNumId w:val="39"/>
  </w:num>
  <w:num w:numId="16" w16cid:durableId="647784105">
    <w:abstractNumId w:val="36"/>
    <w:lvlOverride w:ilvl="0">
      <w:startOverride w:val="1"/>
    </w:lvlOverride>
    <w:lvlOverride w:ilvl="1"/>
    <w:lvlOverride w:ilvl="2"/>
    <w:lvlOverride w:ilvl="3"/>
    <w:lvlOverride w:ilvl="4"/>
    <w:lvlOverride w:ilvl="5"/>
    <w:lvlOverride w:ilvl="6"/>
    <w:lvlOverride w:ilvl="7"/>
    <w:lvlOverride w:ilvl="8"/>
  </w:num>
  <w:num w:numId="17" w16cid:durableId="3611779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5230607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87835771">
    <w:abstractNumId w:val="30"/>
  </w:num>
  <w:num w:numId="20" w16cid:durableId="1240559377">
    <w:abstractNumId w:val="8"/>
  </w:num>
  <w:num w:numId="21" w16cid:durableId="1451893602">
    <w:abstractNumId w:val="11"/>
  </w:num>
  <w:num w:numId="22" w16cid:durableId="1436712204">
    <w:abstractNumId w:val="48"/>
  </w:num>
  <w:num w:numId="23" w16cid:durableId="1015612396">
    <w:abstractNumId w:val="43"/>
  </w:num>
  <w:num w:numId="24" w16cid:durableId="746994605">
    <w:abstractNumId w:val="20"/>
  </w:num>
  <w:num w:numId="25" w16cid:durableId="174810020">
    <w:abstractNumId w:val="45"/>
  </w:num>
  <w:num w:numId="26" w16cid:durableId="567804613">
    <w:abstractNumId w:val="26"/>
  </w:num>
  <w:num w:numId="27" w16cid:durableId="1843277722">
    <w:abstractNumId w:val="9"/>
  </w:num>
  <w:num w:numId="28" w16cid:durableId="142041101">
    <w:abstractNumId w:val="2"/>
  </w:num>
  <w:num w:numId="29" w16cid:durableId="2047290828">
    <w:abstractNumId w:val="7"/>
  </w:num>
  <w:num w:numId="30" w16cid:durableId="345641114">
    <w:abstractNumId w:val="6"/>
  </w:num>
  <w:num w:numId="31" w16cid:durableId="39597472">
    <w:abstractNumId w:val="49"/>
  </w:num>
  <w:num w:numId="32" w16cid:durableId="1570461127">
    <w:abstractNumId w:val="47"/>
  </w:num>
  <w:num w:numId="33" w16cid:durableId="1957979537">
    <w:abstractNumId w:val="38"/>
  </w:num>
  <w:num w:numId="34" w16cid:durableId="1556426608">
    <w:abstractNumId w:val="1"/>
  </w:num>
  <w:num w:numId="35" w16cid:durableId="1221986303">
    <w:abstractNumId w:val="24"/>
  </w:num>
  <w:num w:numId="36" w16cid:durableId="922185376">
    <w:abstractNumId w:val="29"/>
  </w:num>
  <w:num w:numId="37" w16cid:durableId="527447397">
    <w:abstractNumId w:val="35"/>
  </w:num>
  <w:num w:numId="38" w16cid:durableId="1692683630">
    <w:abstractNumId w:val="18"/>
  </w:num>
  <w:num w:numId="39" w16cid:durableId="1122380007">
    <w:abstractNumId w:val="23"/>
  </w:num>
  <w:num w:numId="40" w16cid:durableId="779185851">
    <w:abstractNumId w:val="34"/>
  </w:num>
  <w:num w:numId="41" w16cid:durableId="280765371">
    <w:abstractNumId w:val="40"/>
  </w:num>
  <w:num w:numId="42" w16cid:durableId="166406395">
    <w:abstractNumId w:val="19"/>
  </w:num>
  <w:num w:numId="43" w16cid:durableId="1407653085">
    <w:abstractNumId w:val="42"/>
  </w:num>
  <w:num w:numId="44" w16cid:durableId="1315720645">
    <w:abstractNumId w:val="27"/>
  </w:num>
  <w:num w:numId="45" w16cid:durableId="1255281175">
    <w:abstractNumId w:val="25"/>
  </w:num>
  <w:num w:numId="46" w16cid:durableId="831795712">
    <w:abstractNumId w:val="10"/>
  </w:num>
  <w:num w:numId="47" w16cid:durableId="1754471833">
    <w:abstractNumId w:val="46"/>
  </w:num>
  <w:num w:numId="48" w16cid:durableId="688608549">
    <w:abstractNumId w:val="15"/>
  </w:num>
  <w:num w:numId="49" w16cid:durableId="675229274">
    <w:abstractNumId w:val="21"/>
  </w:num>
  <w:num w:numId="50" w16cid:durableId="1918053211">
    <w:abstractNumId w:val="22"/>
  </w:num>
  <w:num w:numId="51" w16cid:durableId="2016610634">
    <w:abstractNumId w:val="44"/>
  </w:num>
  <w:num w:numId="52" w16cid:durableId="417488261">
    <w:abstractNumId w:val="17"/>
  </w:num>
  <w:num w:numId="53" w16cid:durableId="1156455348">
    <w:abstractNumId w:val="3"/>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622A"/>
    <w:rsid w:val="000063FB"/>
    <w:rsid w:val="00006A31"/>
    <w:rsid w:val="000076A1"/>
    <w:rsid w:val="0000776B"/>
    <w:rsid w:val="0001020B"/>
    <w:rsid w:val="00010330"/>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876"/>
    <w:rsid w:val="00021C2E"/>
    <w:rsid w:val="00023384"/>
    <w:rsid w:val="000237B4"/>
    <w:rsid w:val="000238FE"/>
    <w:rsid w:val="00023AFA"/>
    <w:rsid w:val="00023E47"/>
    <w:rsid w:val="00023F8F"/>
    <w:rsid w:val="000246E6"/>
    <w:rsid w:val="00024B87"/>
    <w:rsid w:val="00025353"/>
    <w:rsid w:val="00025A85"/>
    <w:rsid w:val="00026351"/>
    <w:rsid w:val="00027166"/>
    <w:rsid w:val="000275BF"/>
    <w:rsid w:val="00027929"/>
    <w:rsid w:val="00030D40"/>
    <w:rsid w:val="000312D9"/>
    <w:rsid w:val="000313A6"/>
    <w:rsid w:val="000316DF"/>
    <w:rsid w:val="000320D9"/>
    <w:rsid w:val="00032D5D"/>
    <w:rsid w:val="000330A3"/>
    <w:rsid w:val="00033946"/>
    <w:rsid w:val="00033B20"/>
    <w:rsid w:val="00033C85"/>
    <w:rsid w:val="00033ED4"/>
    <w:rsid w:val="00034CED"/>
    <w:rsid w:val="0003776D"/>
    <w:rsid w:val="00037DDE"/>
    <w:rsid w:val="000408D8"/>
    <w:rsid w:val="00041366"/>
    <w:rsid w:val="000424BA"/>
    <w:rsid w:val="000429FE"/>
    <w:rsid w:val="00042BD4"/>
    <w:rsid w:val="00043225"/>
    <w:rsid w:val="0004387F"/>
    <w:rsid w:val="00046758"/>
    <w:rsid w:val="00046BAC"/>
    <w:rsid w:val="000473EF"/>
    <w:rsid w:val="00051225"/>
    <w:rsid w:val="00051490"/>
    <w:rsid w:val="00051504"/>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484"/>
    <w:rsid w:val="000735B0"/>
    <w:rsid w:val="00073A04"/>
    <w:rsid w:val="00073A09"/>
    <w:rsid w:val="00073DA4"/>
    <w:rsid w:val="000743E1"/>
    <w:rsid w:val="00074992"/>
    <w:rsid w:val="00074CC1"/>
    <w:rsid w:val="000752B1"/>
    <w:rsid w:val="00075997"/>
    <w:rsid w:val="000763E5"/>
    <w:rsid w:val="00076EF4"/>
    <w:rsid w:val="00077062"/>
    <w:rsid w:val="00077BB9"/>
    <w:rsid w:val="00080C4E"/>
    <w:rsid w:val="00080E73"/>
    <w:rsid w:val="000811C1"/>
    <w:rsid w:val="000814B8"/>
    <w:rsid w:val="000816F8"/>
    <w:rsid w:val="0008198A"/>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1E4"/>
    <w:rsid w:val="00090699"/>
    <w:rsid w:val="000911CA"/>
    <w:rsid w:val="00091309"/>
    <w:rsid w:val="000918F5"/>
    <w:rsid w:val="00092D0A"/>
    <w:rsid w:val="00092E73"/>
    <w:rsid w:val="0009380C"/>
    <w:rsid w:val="000939C0"/>
    <w:rsid w:val="0009416C"/>
    <w:rsid w:val="0009449B"/>
    <w:rsid w:val="000946A3"/>
    <w:rsid w:val="00094ADE"/>
    <w:rsid w:val="00094CDD"/>
    <w:rsid w:val="00094F5C"/>
    <w:rsid w:val="00095885"/>
    <w:rsid w:val="00095EB1"/>
    <w:rsid w:val="000964F1"/>
    <w:rsid w:val="00096865"/>
    <w:rsid w:val="0009758F"/>
    <w:rsid w:val="00097DE8"/>
    <w:rsid w:val="000A07AF"/>
    <w:rsid w:val="000A0EED"/>
    <w:rsid w:val="000A15F9"/>
    <w:rsid w:val="000A1C94"/>
    <w:rsid w:val="000A214C"/>
    <w:rsid w:val="000A323C"/>
    <w:rsid w:val="000A359E"/>
    <w:rsid w:val="000A37CE"/>
    <w:rsid w:val="000A4B60"/>
    <w:rsid w:val="000A4FC5"/>
    <w:rsid w:val="000A504A"/>
    <w:rsid w:val="000A5316"/>
    <w:rsid w:val="000A5B16"/>
    <w:rsid w:val="000A679A"/>
    <w:rsid w:val="000A6B75"/>
    <w:rsid w:val="000A72AD"/>
    <w:rsid w:val="000A7528"/>
    <w:rsid w:val="000B033F"/>
    <w:rsid w:val="000B0B17"/>
    <w:rsid w:val="000B259E"/>
    <w:rsid w:val="000B269D"/>
    <w:rsid w:val="000B2958"/>
    <w:rsid w:val="000B2CFA"/>
    <w:rsid w:val="000B33B2"/>
    <w:rsid w:val="000B3864"/>
    <w:rsid w:val="000B4F91"/>
    <w:rsid w:val="000B5EDF"/>
    <w:rsid w:val="000B6A70"/>
    <w:rsid w:val="000B6C50"/>
    <w:rsid w:val="000B6E8D"/>
    <w:rsid w:val="000B700B"/>
    <w:rsid w:val="000B751B"/>
    <w:rsid w:val="000B7641"/>
    <w:rsid w:val="000B7C54"/>
    <w:rsid w:val="000C062F"/>
    <w:rsid w:val="000C0A9D"/>
    <w:rsid w:val="000C165F"/>
    <w:rsid w:val="000C1F01"/>
    <w:rsid w:val="000C244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0EEB"/>
    <w:rsid w:val="000E1C31"/>
    <w:rsid w:val="000E2427"/>
    <w:rsid w:val="000E267C"/>
    <w:rsid w:val="000E308B"/>
    <w:rsid w:val="000E317E"/>
    <w:rsid w:val="000E3D1E"/>
    <w:rsid w:val="000E3EFC"/>
    <w:rsid w:val="000E3F9A"/>
    <w:rsid w:val="000E4039"/>
    <w:rsid w:val="000E426E"/>
    <w:rsid w:val="000E4C35"/>
    <w:rsid w:val="000E4F90"/>
    <w:rsid w:val="000E5A91"/>
    <w:rsid w:val="000E5C19"/>
    <w:rsid w:val="000E624C"/>
    <w:rsid w:val="000E7612"/>
    <w:rsid w:val="000E7936"/>
    <w:rsid w:val="000E79BD"/>
    <w:rsid w:val="000F0B39"/>
    <w:rsid w:val="000F109E"/>
    <w:rsid w:val="000F1325"/>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5359"/>
    <w:rsid w:val="00106365"/>
    <w:rsid w:val="00106C7F"/>
    <w:rsid w:val="00106D44"/>
    <w:rsid w:val="00106DEE"/>
    <w:rsid w:val="00107136"/>
    <w:rsid w:val="00110330"/>
    <w:rsid w:val="00110534"/>
    <w:rsid w:val="00110C05"/>
    <w:rsid w:val="00110D13"/>
    <w:rsid w:val="00111FFB"/>
    <w:rsid w:val="001126EC"/>
    <w:rsid w:val="0011340E"/>
    <w:rsid w:val="00113F0D"/>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8C2"/>
    <w:rsid w:val="00132FA8"/>
    <w:rsid w:val="00133A5A"/>
    <w:rsid w:val="00133CE4"/>
    <w:rsid w:val="00134D6E"/>
    <w:rsid w:val="00134DC5"/>
    <w:rsid w:val="00134FE3"/>
    <w:rsid w:val="001355CF"/>
    <w:rsid w:val="001355F9"/>
    <w:rsid w:val="00135840"/>
    <w:rsid w:val="001361B2"/>
    <w:rsid w:val="001369CB"/>
    <w:rsid w:val="001377BA"/>
    <w:rsid w:val="00137A5C"/>
    <w:rsid w:val="0014000D"/>
    <w:rsid w:val="001403AE"/>
    <w:rsid w:val="001406F0"/>
    <w:rsid w:val="00140841"/>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68F2"/>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C67"/>
    <w:rsid w:val="001B1FC4"/>
    <w:rsid w:val="001B32D9"/>
    <w:rsid w:val="001B37D2"/>
    <w:rsid w:val="001B3DA7"/>
    <w:rsid w:val="001B40EF"/>
    <w:rsid w:val="001B45A9"/>
    <w:rsid w:val="001B478E"/>
    <w:rsid w:val="001B6087"/>
    <w:rsid w:val="001B6FCF"/>
    <w:rsid w:val="001B708D"/>
    <w:rsid w:val="001C0350"/>
    <w:rsid w:val="001C07C6"/>
    <w:rsid w:val="001C0849"/>
    <w:rsid w:val="001C1570"/>
    <w:rsid w:val="001C1C0C"/>
    <w:rsid w:val="001C301C"/>
    <w:rsid w:val="001C3ACB"/>
    <w:rsid w:val="001C3D83"/>
    <w:rsid w:val="001C3F6C"/>
    <w:rsid w:val="001C57DE"/>
    <w:rsid w:val="001C6221"/>
    <w:rsid w:val="001C6688"/>
    <w:rsid w:val="001C76F7"/>
    <w:rsid w:val="001D0249"/>
    <w:rsid w:val="001D0BA2"/>
    <w:rsid w:val="001D129F"/>
    <w:rsid w:val="001D179F"/>
    <w:rsid w:val="001D1D00"/>
    <w:rsid w:val="001D209D"/>
    <w:rsid w:val="001D2D62"/>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DD0"/>
    <w:rsid w:val="001F0EDC"/>
    <w:rsid w:val="001F0F81"/>
    <w:rsid w:val="001F1DF0"/>
    <w:rsid w:val="001F1DF7"/>
    <w:rsid w:val="001F2926"/>
    <w:rsid w:val="001F3237"/>
    <w:rsid w:val="001F3830"/>
    <w:rsid w:val="001F386B"/>
    <w:rsid w:val="001F3FAE"/>
    <w:rsid w:val="001F46DD"/>
    <w:rsid w:val="001F48B5"/>
    <w:rsid w:val="001F523A"/>
    <w:rsid w:val="001F5834"/>
    <w:rsid w:val="001F5C79"/>
    <w:rsid w:val="001F5FDE"/>
    <w:rsid w:val="001F6066"/>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CB"/>
    <w:rsid w:val="00220C7C"/>
    <w:rsid w:val="00220CF6"/>
    <w:rsid w:val="002218FE"/>
    <w:rsid w:val="00221C7B"/>
    <w:rsid w:val="0022247D"/>
    <w:rsid w:val="002238E0"/>
    <w:rsid w:val="00223F35"/>
    <w:rsid w:val="002240AB"/>
    <w:rsid w:val="002250D8"/>
    <w:rsid w:val="0022515E"/>
    <w:rsid w:val="002252CD"/>
    <w:rsid w:val="00225B21"/>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4A2F"/>
    <w:rsid w:val="00235549"/>
    <w:rsid w:val="0023571C"/>
    <w:rsid w:val="00235D56"/>
    <w:rsid w:val="00235DAA"/>
    <w:rsid w:val="00236B75"/>
    <w:rsid w:val="00236B98"/>
    <w:rsid w:val="002370BC"/>
    <w:rsid w:val="00237C32"/>
    <w:rsid w:val="002400D8"/>
    <w:rsid w:val="0024027D"/>
    <w:rsid w:val="00240289"/>
    <w:rsid w:val="002406D8"/>
    <w:rsid w:val="002408DB"/>
    <w:rsid w:val="0024186B"/>
    <w:rsid w:val="00241C72"/>
    <w:rsid w:val="00241F05"/>
    <w:rsid w:val="0024205E"/>
    <w:rsid w:val="002430CB"/>
    <w:rsid w:val="002438EB"/>
    <w:rsid w:val="00243E78"/>
    <w:rsid w:val="00244B38"/>
    <w:rsid w:val="00246C8C"/>
    <w:rsid w:val="00247CB4"/>
    <w:rsid w:val="0025145E"/>
    <w:rsid w:val="00251CF9"/>
    <w:rsid w:val="00252C9C"/>
    <w:rsid w:val="002542AE"/>
    <w:rsid w:val="00254A26"/>
    <w:rsid w:val="00254A36"/>
    <w:rsid w:val="002554A3"/>
    <w:rsid w:val="002559B9"/>
    <w:rsid w:val="0025693E"/>
    <w:rsid w:val="00257773"/>
    <w:rsid w:val="00257D71"/>
    <w:rsid w:val="00257E76"/>
    <w:rsid w:val="00260122"/>
    <w:rsid w:val="00260163"/>
    <w:rsid w:val="00260739"/>
    <w:rsid w:val="00260E64"/>
    <w:rsid w:val="0026158D"/>
    <w:rsid w:val="00261A75"/>
    <w:rsid w:val="002626F7"/>
    <w:rsid w:val="00263035"/>
    <w:rsid w:val="00263094"/>
    <w:rsid w:val="002638A5"/>
    <w:rsid w:val="00263D72"/>
    <w:rsid w:val="00263E28"/>
    <w:rsid w:val="0026426F"/>
    <w:rsid w:val="00264532"/>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9691C"/>
    <w:rsid w:val="00297822"/>
    <w:rsid w:val="002A058F"/>
    <w:rsid w:val="002A0700"/>
    <w:rsid w:val="002A0C06"/>
    <w:rsid w:val="002A0F45"/>
    <w:rsid w:val="002A10B2"/>
    <w:rsid w:val="002A1FAC"/>
    <w:rsid w:val="002A2B6F"/>
    <w:rsid w:val="002A3375"/>
    <w:rsid w:val="002A3785"/>
    <w:rsid w:val="002A3FC1"/>
    <w:rsid w:val="002A4554"/>
    <w:rsid w:val="002A464D"/>
    <w:rsid w:val="002A4BE0"/>
    <w:rsid w:val="002A5288"/>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398"/>
    <w:rsid w:val="002B372D"/>
    <w:rsid w:val="002B387A"/>
    <w:rsid w:val="002B3E53"/>
    <w:rsid w:val="002B4FD9"/>
    <w:rsid w:val="002B51FB"/>
    <w:rsid w:val="002B5F87"/>
    <w:rsid w:val="002B6548"/>
    <w:rsid w:val="002B7388"/>
    <w:rsid w:val="002B7594"/>
    <w:rsid w:val="002B7B7C"/>
    <w:rsid w:val="002B7F23"/>
    <w:rsid w:val="002C0665"/>
    <w:rsid w:val="002C071B"/>
    <w:rsid w:val="002C0CF4"/>
    <w:rsid w:val="002C0DD6"/>
    <w:rsid w:val="002C1050"/>
    <w:rsid w:val="002C12BB"/>
    <w:rsid w:val="002C1982"/>
    <w:rsid w:val="002C1AE5"/>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4250"/>
    <w:rsid w:val="002D4575"/>
    <w:rsid w:val="002D4EEB"/>
    <w:rsid w:val="002D5580"/>
    <w:rsid w:val="002D5CF0"/>
    <w:rsid w:val="002D601F"/>
    <w:rsid w:val="002D6A4F"/>
    <w:rsid w:val="002D7881"/>
    <w:rsid w:val="002D7D70"/>
    <w:rsid w:val="002E069D"/>
    <w:rsid w:val="002E0768"/>
    <w:rsid w:val="002E0877"/>
    <w:rsid w:val="002E0F78"/>
    <w:rsid w:val="002E1E00"/>
    <w:rsid w:val="002E277C"/>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4D67"/>
    <w:rsid w:val="002F5F71"/>
    <w:rsid w:val="002F6164"/>
    <w:rsid w:val="002F6C1E"/>
    <w:rsid w:val="002F6FA0"/>
    <w:rsid w:val="002F7000"/>
    <w:rsid w:val="002F7391"/>
    <w:rsid w:val="002F78B8"/>
    <w:rsid w:val="002F7A7E"/>
    <w:rsid w:val="002F7FB6"/>
    <w:rsid w:val="00300D3A"/>
    <w:rsid w:val="00301062"/>
    <w:rsid w:val="00301193"/>
    <w:rsid w:val="0030129D"/>
    <w:rsid w:val="003012ED"/>
    <w:rsid w:val="00301EBE"/>
    <w:rsid w:val="00303402"/>
    <w:rsid w:val="00303732"/>
    <w:rsid w:val="003041A8"/>
    <w:rsid w:val="00304237"/>
    <w:rsid w:val="00304436"/>
    <w:rsid w:val="00304D64"/>
    <w:rsid w:val="003053EF"/>
    <w:rsid w:val="00305944"/>
    <w:rsid w:val="00305E59"/>
    <w:rsid w:val="00305F6D"/>
    <w:rsid w:val="003061CB"/>
    <w:rsid w:val="003064D4"/>
    <w:rsid w:val="003065C4"/>
    <w:rsid w:val="00306C33"/>
    <w:rsid w:val="00307F3C"/>
    <w:rsid w:val="003101E4"/>
    <w:rsid w:val="00310A82"/>
    <w:rsid w:val="00310B6E"/>
    <w:rsid w:val="00310ED2"/>
    <w:rsid w:val="00311076"/>
    <w:rsid w:val="00311631"/>
    <w:rsid w:val="003117FE"/>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7436"/>
    <w:rsid w:val="00331472"/>
    <w:rsid w:val="0033253D"/>
    <w:rsid w:val="0033269B"/>
    <w:rsid w:val="00333314"/>
    <w:rsid w:val="00333AE7"/>
    <w:rsid w:val="00333B85"/>
    <w:rsid w:val="00334564"/>
    <w:rsid w:val="003347CE"/>
    <w:rsid w:val="0033541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C4E"/>
    <w:rsid w:val="00375D38"/>
    <w:rsid w:val="00375E5E"/>
    <w:rsid w:val="00375FD2"/>
    <w:rsid w:val="003760B7"/>
    <w:rsid w:val="00376924"/>
    <w:rsid w:val="00376A9D"/>
    <w:rsid w:val="00377976"/>
    <w:rsid w:val="003802B8"/>
    <w:rsid w:val="00380539"/>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4431"/>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B7FEC"/>
    <w:rsid w:val="003C09CC"/>
    <w:rsid w:val="003C1095"/>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29"/>
    <w:rsid w:val="003D0075"/>
    <w:rsid w:val="003D0BE0"/>
    <w:rsid w:val="003D0E3C"/>
    <w:rsid w:val="003D1153"/>
    <w:rsid w:val="003D14E9"/>
    <w:rsid w:val="003D1CF4"/>
    <w:rsid w:val="003D2146"/>
    <w:rsid w:val="003D256D"/>
    <w:rsid w:val="003D2FE2"/>
    <w:rsid w:val="003D3794"/>
    <w:rsid w:val="003D395E"/>
    <w:rsid w:val="003D3964"/>
    <w:rsid w:val="003D3EB8"/>
    <w:rsid w:val="003D40F2"/>
    <w:rsid w:val="003D4FD0"/>
    <w:rsid w:val="003D56A5"/>
    <w:rsid w:val="003D6519"/>
    <w:rsid w:val="003D7338"/>
    <w:rsid w:val="003D7720"/>
    <w:rsid w:val="003D7F8E"/>
    <w:rsid w:val="003E01D5"/>
    <w:rsid w:val="003E029A"/>
    <w:rsid w:val="003E077D"/>
    <w:rsid w:val="003E0A5B"/>
    <w:rsid w:val="003E1283"/>
    <w:rsid w:val="003E135E"/>
    <w:rsid w:val="003E1421"/>
    <w:rsid w:val="003E194D"/>
    <w:rsid w:val="003E1BE2"/>
    <w:rsid w:val="003E1D76"/>
    <w:rsid w:val="003E1D9D"/>
    <w:rsid w:val="003E1FF9"/>
    <w:rsid w:val="003E2931"/>
    <w:rsid w:val="003E3996"/>
    <w:rsid w:val="003E3B26"/>
    <w:rsid w:val="003E3FD0"/>
    <w:rsid w:val="003E40A7"/>
    <w:rsid w:val="003E4184"/>
    <w:rsid w:val="003E42F9"/>
    <w:rsid w:val="003E5D5B"/>
    <w:rsid w:val="003E6971"/>
    <w:rsid w:val="003E7802"/>
    <w:rsid w:val="003F04E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838"/>
    <w:rsid w:val="00400DB5"/>
    <w:rsid w:val="0040112D"/>
    <w:rsid w:val="0040140A"/>
    <w:rsid w:val="00401B30"/>
    <w:rsid w:val="00401BA5"/>
    <w:rsid w:val="00402941"/>
    <w:rsid w:val="00402A13"/>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C15"/>
    <w:rsid w:val="00413390"/>
    <w:rsid w:val="00413595"/>
    <w:rsid w:val="004153E3"/>
    <w:rsid w:val="00416905"/>
    <w:rsid w:val="00416F1E"/>
    <w:rsid w:val="0041739A"/>
    <w:rsid w:val="004175B6"/>
    <w:rsid w:val="00417E48"/>
    <w:rsid w:val="00417F33"/>
    <w:rsid w:val="004216C5"/>
    <w:rsid w:val="00421A16"/>
    <w:rsid w:val="00421AEB"/>
    <w:rsid w:val="00422802"/>
    <w:rsid w:val="00422F57"/>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60F"/>
    <w:rsid w:val="00441CC1"/>
    <w:rsid w:val="00442510"/>
    <w:rsid w:val="00442C48"/>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2E98"/>
    <w:rsid w:val="00463606"/>
    <w:rsid w:val="004636DA"/>
    <w:rsid w:val="00463B0B"/>
    <w:rsid w:val="0046481A"/>
    <w:rsid w:val="00464D3A"/>
    <w:rsid w:val="00464DA7"/>
    <w:rsid w:val="0046522E"/>
    <w:rsid w:val="0046586E"/>
    <w:rsid w:val="004658EC"/>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D6"/>
    <w:rsid w:val="004874EC"/>
    <w:rsid w:val="0049031F"/>
    <w:rsid w:val="00490743"/>
    <w:rsid w:val="00491B1B"/>
    <w:rsid w:val="0049236F"/>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20A1"/>
    <w:rsid w:val="004A3051"/>
    <w:rsid w:val="004A51CE"/>
    <w:rsid w:val="004A5748"/>
    <w:rsid w:val="004A6204"/>
    <w:rsid w:val="004A712A"/>
    <w:rsid w:val="004A7722"/>
    <w:rsid w:val="004A798D"/>
    <w:rsid w:val="004A7C2E"/>
    <w:rsid w:val="004B10C8"/>
    <w:rsid w:val="004B13F4"/>
    <w:rsid w:val="004B1ADC"/>
    <w:rsid w:val="004B1E2F"/>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0BE2"/>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3C8"/>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47E3"/>
    <w:rsid w:val="0050520C"/>
    <w:rsid w:val="00506667"/>
    <w:rsid w:val="00506832"/>
    <w:rsid w:val="00506873"/>
    <w:rsid w:val="00507FEA"/>
    <w:rsid w:val="00510110"/>
    <w:rsid w:val="00510159"/>
    <w:rsid w:val="00510176"/>
    <w:rsid w:val="00510625"/>
    <w:rsid w:val="005106CC"/>
    <w:rsid w:val="00510C3D"/>
    <w:rsid w:val="00510CB7"/>
    <w:rsid w:val="005111C3"/>
    <w:rsid w:val="005114D0"/>
    <w:rsid w:val="005116B5"/>
    <w:rsid w:val="00511941"/>
    <w:rsid w:val="00511966"/>
    <w:rsid w:val="00511D8D"/>
    <w:rsid w:val="0051223D"/>
    <w:rsid w:val="00512292"/>
    <w:rsid w:val="00512D1F"/>
    <w:rsid w:val="00512DDB"/>
    <w:rsid w:val="00513803"/>
    <w:rsid w:val="00513C9C"/>
    <w:rsid w:val="005143CD"/>
    <w:rsid w:val="00514466"/>
    <w:rsid w:val="005144A4"/>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47BAF"/>
    <w:rsid w:val="005500CE"/>
    <w:rsid w:val="00550A62"/>
    <w:rsid w:val="0055174F"/>
    <w:rsid w:val="00551891"/>
    <w:rsid w:val="005525A4"/>
    <w:rsid w:val="00552934"/>
    <w:rsid w:val="00552D6E"/>
    <w:rsid w:val="00553DFD"/>
    <w:rsid w:val="005544AC"/>
    <w:rsid w:val="0055623A"/>
    <w:rsid w:val="005563D9"/>
    <w:rsid w:val="00557E3D"/>
    <w:rsid w:val="005601FE"/>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0134"/>
    <w:rsid w:val="0059159E"/>
    <w:rsid w:val="0059189E"/>
    <w:rsid w:val="005918A4"/>
    <w:rsid w:val="00591EB1"/>
    <w:rsid w:val="0059250B"/>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981"/>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813"/>
    <w:rsid w:val="005D7FA6"/>
    <w:rsid w:val="005E019C"/>
    <w:rsid w:val="005E0725"/>
    <w:rsid w:val="005E0E50"/>
    <w:rsid w:val="005E18B7"/>
    <w:rsid w:val="005E1F72"/>
    <w:rsid w:val="005E24FD"/>
    <w:rsid w:val="005E2F4D"/>
    <w:rsid w:val="005E2FA5"/>
    <w:rsid w:val="005E3501"/>
    <w:rsid w:val="005E3FC4"/>
    <w:rsid w:val="005E4ADE"/>
    <w:rsid w:val="005E4C8D"/>
    <w:rsid w:val="005E4DDB"/>
    <w:rsid w:val="005E52ED"/>
    <w:rsid w:val="005E573E"/>
    <w:rsid w:val="005E6606"/>
    <w:rsid w:val="005E6D42"/>
    <w:rsid w:val="005E7AC1"/>
    <w:rsid w:val="005E7DD1"/>
    <w:rsid w:val="005F0715"/>
    <w:rsid w:val="005F09CE"/>
    <w:rsid w:val="005F0F8B"/>
    <w:rsid w:val="005F1514"/>
    <w:rsid w:val="005F1793"/>
    <w:rsid w:val="005F1CC0"/>
    <w:rsid w:val="005F1DBB"/>
    <w:rsid w:val="005F1F95"/>
    <w:rsid w:val="005F25EF"/>
    <w:rsid w:val="005F2C25"/>
    <w:rsid w:val="005F2F3B"/>
    <w:rsid w:val="005F34E9"/>
    <w:rsid w:val="005F53F2"/>
    <w:rsid w:val="005F581A"/>
    <w:rsid w:val="005F6312"/>
    <w:rsid w:val="005F6DED"/>
    <w:rsid w:val="005F7C1D"/>
    <w:rsid w:val="00601148"/>
    <w:rsid w:val="006015A5"/>
    <w:rsid w:val="00601797"/>
    <w:rsid w:val="00605075"/>
    <w:rsid w:val="0060526C"/>
    <w:rsid w:val="00605382"/>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6DD1"/>
    <w:rsid w:val="00617764"/>
    <w:rsid w:val="0061787C"/>
    <w:rsid w:val="00617A6E"/>
    <w:rsid w:val="00617E3A"/>
    <w:rsid w:val="006202D4"/>
    <w:rsid w:val="00621255"/>
    <w:rsid w:val="00621D3B"/>
    <w:rsid w:val="006220CA"/>
    <w:rsid w:val="00623038"/>
    <w:rsid w:val="006237BD"/>
    <w:rsid w:val="00623998"/>
    <w:rsid w:val="00623F24"/>
    <w:rsid w:val="00624725"/>
    <w:rsid w:val="00624E49"/>
    <w:rsid w:val="00625529"/>
    <w:rsid w:val="00626835"/>
    <w:rsid w:val="0062795D"/>
    <w:rsid w:val="00627BE1"/>
    <w:rsid w:val="00627E00"/>
    <w:rsid w:val="0063094A"/>
    <w:rsid w:val="00630BF1"/>
    <w:rsid w:val="00630CC3"/>
    <w:rsid w:val="0063101C"/>
    <w:rsid w:val="00631432"/>
    <w:rsid w:val="00631744"/>
    <w:rsid w:val="00631785"/>
    <w:rsid w:val="00631C2B"/>
    <w:rsid w:val="00632211"/>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15D"/>
    <w:rsid w:val="0064473D"/>
    <w:rsid w:val="00644850"/>
    <w:rsid w:val="00644CE2"/>
    <w:rsid w:val="00644DB0"/>
    <w:rsid w:val="00645866"/>
    <w:rsid w:val="006458AE"/>
    <w:rsid w:val="00647074"/>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99D"/>
    <w:rsid w:val="00655E71"/>
    <w:rsid w:val="00655EBD"/>
    <w:rsid w:val="00656EB4"/>
    <w:rsid w:val="00657A45"/>
    <w:rsid w:val="00660138"/>
    <w:rsid w:val="00660717"/>
    <w:rsid w:val="006607D5"/>
    <w:rsid w:val="006608AD"/>
    <w:rsid w:val="00660F52"/>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25DE"/>
    <w:rsid w:val="0067389F"/>
    <w:rsid w:val="00673BD3"/>
    <w:rsid w:val="00673D0A"/>
    <w:rsid w:val="00675684"/>
    <w:rsid w:val="00675740"/>
    <w:rsid w:val="0067579A"/>
    <w:rsid w:val="00675873"/>
    <w:rsid w:val="00676178"/>
    <w:rsid w:val="00676BAE"/>
    <w:rsid w:val="00677499"/>
    <w:rsid w:val="00677658"/>
    <w:rsid w:val="00681F45"/>
    <w:rsid w:val="0068264F"/>
    <w:rsid w:val="00682E8D"/>
    <w:rsid w:val="00683E0A"/>
    <w:rsid w:val="0068400C"/>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546"/>
    <w:rsid w:val="006B6951"/>
    <w:rsid w:val="006C00C9"/>
    <w:rsid w:val="006C0236"/>
    <w:rsid w:val="006C08B6"/>
    <w:rsid w:val="006C0E3B"/>
    <w:rsid w:val="006C1293"/>
    <w:rsid w:val="006C12EC"/>
    <w:rsid w:val="006C15F1"/>
    <w:rsid w:val="006C1D25"/>
    <w:rsid w:val="006C229E"/>
    <w:rsid w:val="006C28F5"/>
    <w:rsid w:val="006C2B56"/>
    <w:rsid w:val="006C2C13"/>
    <w:rsid w:val="006C2F98"/>
    <w:rsid w:val="006C3068"/>
    <w:rsid w:val="006C3115"/>
    <w:rsid w:val="006C312E"/>
    <w:rsid w:val="006C330D"/>
    <w:rsid w:val="006C47F0"/>
    <w:rsid w:val="006C679A"/>
    <w:rsid w:val="006C7FD7"/>
    <w:rsid w:val="006D055E"/>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5D09"/>
    <w:rsid w:val="006D6150"/>
    <w:rsid w:val="006D619D"/>
    <w:rsid w:val="006D684E"/>
    <w:rsid w:val="006D7219"/>
    <w:rsid w:val="006E025F"/>
    <w:rsid w:val="006E15CD"/>
    <w:rsid w:val="006E1E8F"/>
    <w:rsid w:val="006E35A0"/>
    <w:rsid w:val="006E49D7"/>
    <w:rsid w:val="006E50E4"/>
    <w:rsid w:val="006E51B0"/>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C05"/>
    <w:rsid w:val="006F2D9C"/>
    <w:rsid w:val="006F2EF5"/>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3DAB"/>
    <w:rsid w:val="00704898"/>
    <w:rsid w:val="00705492"/>
    <w:rsid w:val="00705706"/>
    <w:rsid w:val="00705B55"/>
    <w:rsid w:val="007066AC"/>
    <w:rsid w:val="00707201"/>
    <w:rsid w:val="007072C5"/>
    <w:rsid w:val="0070731F"/>
    <w:rsid w:val="00707B86"/>
    <w:rsid w:val="00707E0C"/>
    <w:rsid w:val="00710C1B"/>
    <w:rsid w:val="00712311"/>
    <w:rsid w:val="0071252A"/>
    <w:rsid w:val="00712DB8"/>
    <w:rsid w:val="007131F4"/>
    <w:rsid w:val="00713746"/>
    <w:rsid w:val="00713A8E"/>
    <w:rsid w:val="00716488"/>
    <w:rsid w:val="0071687B"/>
    <w:rsid w:val="0071689A"/>
    <w:rsid w:val="00716B45"/>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07E"/>
    <w:rsid w:val="00736959"/>
    <w:rsid w:val="00736A43"/>
    <w:rsid w:val="00737986"/>
    <w:rsid w:val="00737AC3"/>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4EF0"/>
    <w:rsid w:val="00745561"/>
    <w:rsid w:val="00746774"/>
    <w:rsid w:val="00747566"/>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3B3"/>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C55"/>
    <w:rsid w:val="00793DC2"/>
    <w:rsid w:val="00793E8B"/>
    <w:rsid w:val="00794790"/>
    <w:rsid w:val="0079574B"/>
    <w:rsid w:val="00795AF8"/>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1AFA"/>
    <w:rsid w:val="007B207A"/>
    <w:rsid w:val="007B29F6"/>
    <w:rsid w:val="007B2EA4"/>
    <w:rsid w:val="007B36E4"/>
    <w:rsid w:val="007B38F0"/>
    <w:rsid w:val="007B3A2A"/>
    <w:rsid w:val="007B3F5F"/>
    <w:rsid w:val="007B6811"/>
    <w:rsid w:val="007C0397"/>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5C6"/>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6636"/>
    <w:rsid w:val="007E6804"/>
    <w:rsid w:val="007E6E01"/>
    <w:rsid w:val="007E7A22"/>
    <w:rsid w:val="007F10AE"/>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568C"/>
    <w:rsid w:val="00816381"/>
    <w:rsid w:val="008164BA"/>
    <w:rsid w:val="00816505"/>
    <w:rsid w:val="00816B3C"/>
    <w:rsid w:val="00816BEB"/>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6E1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B77"/>
    <w:rsid w:val="00851C89"/>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6F6"/>
    <w:rsid w:val="00867FC3"/>
    <w:rsid w:val="008702CB"/>
    <w:rsid w:val="008713C4"/>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061A"/>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3E1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10C8"/>
    <w:rsid w:val="008D24C2"/>
    <w:rsid w:val="008D262F"/>
    <w:rsid w:val="008D294A"/>
    <w:rsid w:val="008D2B99"/>
    <w:rsid w:val="008D341B"/>
    <w:rsid w:val="008D352C"/>
    <w:rsid w:val="008D3ECC"/>
    <w:rsid w:val="008D3FD5"/>
    <w:rsid w:val="008D4137"/>
    <w:rsid w:val="008D4370"/>
    <w:rsid w:val="008D493D"/>
    <w:rsid w:val="008D5016"/>
    <w:rsid w:val="008D5489"/>
    <w:rsid w:val="008D5704"/>
    <w:rsid w:val="008D5808"/>
    <w:rsid w:val="008D5BD3"/>
    <w:rsid w:val="008D67EF"/>
    <w:rsid w:val="008D68DB"/>
    <w:rsid w:val="008D6A46"/>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917"/>
    <w:rsid w:val="008F2B76"/>
    <w:rsid w:val="008F527F"/>
    <w:rsid w:val="008F5600"/>
    <w:rsid w:val="008F695D"/>
    <w:rsid w:val="008F69B6"/>
    <w:rsid w:val="008F6B74"/>
    <w:rsid w:val="008F7908"/>
    <w:rsid w:val="00902101"/>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1E0"/>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2E32"/>
    <w:rsid w:val="00943D49"/>
    <w:rsid w:val="009440A2"/>
    <w:rsid w:val="00944C2A"/>
    <w:rsid w:val="0094515C"/>
    <w:rsid w:val="00945D31"/>
    <w:rsid w:val="0094684E"/>
    <w:rsid w:val="009471C4"/>
    <w:rsid w:val="009475F4"/>
    <w:rsid w:val="00947B00"/>
    <w:rsid w:val="00947D03"/>
    <w:rsid w:val="009508DF"/>
    <w:rsid w:val="0095176C"/>
    <w:rsid w:val="0095199F"/>
    <w:rsid w:val="00951CE5"/>
    <w:rsid w:val="00952531"/>
    <w:rsid w:val="00953ADF"/>
    <w:rsid w:val="00953F12"/>
    <w:rsid w:val="00954425"/>
    <w:rsid w:val="009548D2"/>
    <w:rsid w:val="009549D9"/>
    <w:rsid w:val="00954C8E"/>
    <w:rsid w:val="00955135"/>
    <w:rsid w:val="009554F6"/>
    <w:rsid w:val="00955A04"/>
    <w:rsid w:val="00955A1E"/>
    <w:rsid w:val="00955E87"/>
    <w:rsid w:val="009561F1"/>
    <w:rsid w:val="00956D11"/>
    <w:rsid w:val="009574CD"/>
    <w:rsid w:val="009577E7"/>
    <w:rsid w:val="00957ABD"/>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5B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789"/>
    <w:rsid w:val="009A0BDF"/>
    <w:rsid w:val="009A171D"/>
    <w:rsid w:val="009A172A"/>
    <w:rsid w:val="009A2838"/>
    <w:rsid w:val="009A2CF5"/>
    <w:rsid w:val="009A2FDE"/>
    <w:rsid w:val="009A3961"/>
    <w:rsid w:val="009A4351"/>
    <w:rsid w:val="009A5190"/>
    <w:rsid w:val="009A5D94"/>
    <w:rsid w:val="009A5FA2"/>
    <w:rsid w:val="009A73D5"/>
    <w:rsid w:val="009A7400"/>
    <w:rsid w:val="009A796C"/>
    <w:rsid w:val="009B0273"/>
    <w:rsid w:val="009B081B"/>
    <w:rsid w:val="009B0824"/>
    <w:rsid w:val="009B0DA1"/>
    <w:rsid w:val="009B0EA4"/>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51A"/>
    <w:rsid w:val="009C7913"/>
    <w:rsid w:val="009D0916"/>
    <w:rsid w:val="009D0D6E"/>
    <w:rsid w:val="009D0DB0"/>
    <w:rsid w:val="009D158E"/>
    <w:rsid w:val="009D1704"/>
    <w:rsid w:val="009D2AE5"/>
    <w:rsid w:val="009D352B"/>
    <w:rsid w:val="009D3F0E"/>
    <w:rsid w:val="009D47AF"/>
    <w:rsid w:val="009D55A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06D"/>
    <w:rsid w:val="00A134CC"/>
    <w:rsid w:val="00A144DE"/>
    <w:rsid w:val="00A14672"/>
    <w:rsid w:val="00A14685"/>
    <w:rsid w:val="00A14ED9"/>
    <w:rsid w:val="00A150A9"/>
    <w:rsid w:val="00A150D1"/>
    <w:rsid w:val="00A1623D"/>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0D8"/>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892"/>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32F"/>
    <w:rsid w:val="00A5482B"/>
    <w:rsid w:val="00A5512C"/>
    <w:rsid w:val="00A55E59"/>
    <w:rsid w:val="00A55FEE"/>
    <w:rsid w:val="00A56536"/>
    <w:rsid w:val="00A572D8"/>
    <w:rsid w:val="00A6067F"/>
    <w:rsid w:val="00A60D0F"/>
    <w:rsid w:val="00A60D60"/>
    <w:rsid w:val="00A61746"/>
    <w:rsid w:val="00A619F2"/>
    <w:rsid w:val="00A62933"/>
    <w:rsid w:val="00A63445"/>
    <w:rsid w:val="00A63968"/>
    <w:rsid w:val="00A63D83"/>
    <w:rsid w:val="00A63EB8"/>
    <w:rsid w:val="00A64339"/>
    <w:rsid w:val="00A65307"/>
    <w:rsid w:val="00A65C38"/>
    <w:rsid w:val="00A6609C"/>
    <w:rsid w:val="00A660E4"/>
    <w:rsid w:val="00A66431"/>
    <w:rsid w:val="00A66E37"/>
    <w:rsid w:val="00A6756D"/>
    <w:rsid w:val="00A677CD"/>
    <w:rsid w:val="00A67C15"/>
    <w:rsid w:val="00A67EAC"/>
    <w:rsid w:val="00A7010C"/>
    <w:rsid w:val="00A70355"/>
    <w:rsid w:val="00A71173"/>
    <w:rsid w:val="00A7178B"/>
    <w:rsid w:val="00A71BBC"/>
    <w:rsid w:val="00A71EFF"/>
    <w:rsid w:val="00A728A9"/>
    <w:rsid w:val="00A731B5"/>
    <w:rsid w:val="00A738F6"/>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3C2B"/>
    <w:rsid w:val="00A84A34"/>
    <w:rsid w:val="00A85AD8"/>
    <w:rsid w:val="00A86287"/>
    <w:rsid w:val="00A863CC"/>
    <w:rsid w:val="00A863E1"/>
    <w:rsid w:val="00A86D6F"/>
    <w:rsid w:val="00A86F00"/>
    <w:rsid w:val="00A9038F"/>
    <w:rsid w:val="00A90E28"/>
    <w:rsid w:val="00A90FCD"/>
    <w:rsid w:val="00A921FF"/>
    <w:rsid w:val="00A93710"/>
    <w:rsid w:val="00A948DF"/>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675"/>
    <w:rsid w:val="00AA1842"/>
    <w:rsid w:val="00AA1BBF"/>
    <w:rsid w:val="00AA233A"/>
    <w:rsid w:val="00AA2488"/>
    <w:rsid w:val="00AA270B"/>
    <w:rsid w:val="00AA2A86"/>
    <w:rsid w:val="00AA2C2F"/>
    <w:rsid w:val="00AA3297"/>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523"/>
    <w:rsid w:val="00AC743C"/>
    <w:rsid w:val="00AC7A2E"/>
    <w:rsid w:val="00AD0BEB"/>
    <w:rsid w:val="00AD1066"/>
    <w:rsid w:val="00AD199C"/>
    <w:rsid w:val="00AD1BFE"/>
    <w:rsid w:val="00AD1CBA"/>
    <w:rsid w:val="00AD2081"/>
    <w:rsid w:val="00AD220A"/>
    <w:rsid w:val="00AD305B"/>
    <w:rsid w:val="00AD34C9"/>
    <w:rsid w:val="00AD3669"/>
    <w:rsid w:val="00AD36CA"/>
    <w:rsid w:val="00AD3AA4"/>
    <w:rsid w:val="00AD471E"/>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3BE6"/>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1C5"/>
    <w:rsid w:val="00AF4211"/>
    <w:rsid w:val="00AF4E1A"/>
    <w:rsid w:val="00AF564E"/>
    <w:rsid w:val="00AF582B"/>
    <w:rsid w:val="00AF591C"/>
    <w:rsid w:val="00AF5B0F"/>
    <w:rsid w:val="00AF5CA3"/>
    <w:rsid w:val="00AF5D5F"/>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5DC9"/>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3E00"/>
    <w:rsid w:val="00B240E6"/>
    <w:rsid w:val="00B25447"/>
    <w:rsid w:val="00B2561E"/>
    <w:rsid w:val="00B2572B"/>
    <w:rsid w:val="00B25FC4"/>
    <w:rsid w:val="00B2681D"/>
    <w:rsid w:val="00B2713D"/>
    <w:rsid w:val="00B2752E"/>
    <w:rsid w:val="00B304E3"/>
    <w:rsid w:val="00B305F9"/>
    <w:rsid w:val="00B30994"/>
    <w:rsid w:val="00B31DFD"/>
    <w:rsid w:val="00B32124"/>
    <w:rsid w:val="00B324D5"/>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874"/>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4B3"/>
    <w:rsid w:val="00B5562A"/>
    <w:rsid w:val="00B57948"/>
    <w:rsid w:val="00B57D12"/>
    <w:rsid w:val="00B61677"/>
    <w:rsid w:val="00B62020"/>
    <w:rsid w:val="00B62122"/>
    <w:rsid w:val="00B62C57"/>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DA8"/>
    <w:rsid w:val="00B93F9F"/>
    <w:rsid w:val="00B941D0"/>
    <w:rsid w:val="00B94D6E"/>
    <w:rsid w:val="00B95C59"/>
    <w:rsid w:val="00B95FE0"/>
    <w:rsid w:val="00B96317"/>
    <w:rsid w:val="00B96B73"/>
    <w:rsid w:val="00B975FA"/>
    <w:rsid w:val="00B9778A"/>
    <w:rsid w:val="00B97877"/>
    <w:rsid w:val="00B9796D"/>
    <w:rsid w:val="00BA1336"/>
    <w:rsid w:val="00BA17C2"/>
    <w:rsid w:val="00BA2853"/>
    <w:rsid w:val="00BA3554"/>
    <w:rsid w:val="00BA4026"/>
    <w:rsid w:val="00BA58C0"/>
    <w:rsid w:val="00BA632C"/>
    <w:rsid w:val="00BA6E63"/>
    <w:rsid w:val="00BA6FB2"/>
    <w:rsid w:val="00BA7128"/>
    <w:rsid w:val="00BB035A"/>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72E"/>
    <w:rsid w:val="00BD5F94"/>
    <w:rsid w:val="00BD6BED"/>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6D64"/>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4F7"/>
    <w:rsid w:val="00C2151D"/>
    <w:rsid w:val="00C21B46"/>
    <w:rsid w:val="00C22421"/>
    <w:rsid w:val="00C231A0"/>
    <w:rsid w:val="00C232E0"/>
    <w:rsid w:val="00C23B1B"/>
    <w:rsid w:val="00C23D48"/>
    <w:rsid w:val="00C23F1D"/>
    <w:rsid w:val="00C24256"/>
    <w:rsid w:val="00C24CA6"/>
    <w:rsid w:val="00C253EC"/>
    <w:rsid w:val="00C25BF1"/>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05"/>
    <w:rsid w:val="00C33B35"/>
    <w:rsid w:val="00C3421C"/>
    <w:rsid w:val="00C34296"/>
    <w:rsid w:val="00C34414"/>
    <w:rsid w:val="00C3484C"/>
    <w:rsid w:val="00C349E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9C4"/>
    <w:rsid w:val="00C53D1C"/>
    <w:rsid w:val="00C54CEE"/>
    <w:rsid w:val="00C54FF1"/>
    <w:rsid w:val="00C5571F"/>
    <w:rsid w:val="00C5588A"/>
    <w:rsid w:val="00C5590F"/>
    <w:rsid w:val="00C56BBA"/>
    <w:rsid w:val="00C570D9"/>
    <w:rsid w:val="00C57D7E"/>
    <w:rsid w:val="00C6054D"/>
    <w:rsid w:val="00C611EE"/>
    <w:rsid w:val="00C61443"/>
    <w:rsid w:val="00C617D9"/>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D0E"/>
    <w:rsid w:val="00C72E21"/>
    <w:rsid w:val="00C73E62"/>
    <w:rsid w:val="00C7412D"/>
    <w:rsid w:val="00C748B5"/>
    <w:rsid w:val="00C752FC"/>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44B8"/>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1A1"/>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D2F"/>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2E8"/>
    <w:rsid w:val="00CF34D0"/>
    <w:rsid w:val="00CF34DE"/>
    <w:rsid w:val="00CF3B1A"/>
    <w:rsid w:val="00CF4D19"/>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0AC"/>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ADB"/>
    <w:rsid w:val="00D77EF7"/>
    <w:rsid w:val="00D805B3"/>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6A06"/>
    <w:rsid w:val="00D871FE"/>
    <w:rsid w:val="00D873FE"/>
    <w:rsid w:val="00D875CB"/>
    <w:rsid w:val="00D877C5"/>
    <w:rsid w:val="00D90640"/>
    <w:rsid w:val="00D90CA1"/>
    <w:rsid w:val="00D91277"/>
    <w:rsid w:val="00D91C7E"/>
    <w:rsid w:val="00D927EB"/>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243E"/>
    <w:rsid w:val="00DC30CC"/>
    <w:rsid w:val="00DC3494"/>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4EF5"/>
    <w:rsid w:val="00E153F0"/>
    <w:rsid w:val="00E161F1"/>
    <w:rsid w:val="00E17450"/>
    <w:rsid w:val="00E17B7F"/>
    <w:rsid w:val="00E20011"/>
    <w:rsid w:val="00E207EB"/>
    <w:rsid w:val="00E20B3E"/>
    <w:rsid w:val="00E20E95"/>
    <w:rsid w:val="00E21547"/>
    <w:rsid w:val="00E2217F"/>
    <w:rsid w:val="00E222A7"/>
    <w:rsid w:val="00E22E51"/>
    <w:rsid w:val="00E23325"/>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3E5"/>
    <w:rsid w:val="00E3357F"/>
    <w:rsid w:val="00E33599"/>
    <w:rsid w:val="00E33E6B"/>
    <w:rsid w:val="00E343E7"/>
    <w:rsid w:val="00E3606B"/>
    <w:rsid w:val="00E36368"/>
    <w:rsid w:val="00E36717"/>
    <w:rsid w:val="00E36A86"/>
    <w:rsid w:val="00E37916"/>
    <w:rsid w:val="00E40A90"/>
    <w:rsid w:val="00E40DE2"/>
    <w:rsid w:val="00E41156"/>
    <w:rsid w:val="00E41620"/>
    <w:rsid w:val="00E41F2B"/>
    <w:rsid w:val="00E4239E"/>
    <w:rsid w:val="00E42668"/>
    <w:rsid w:val="00E426B9"/>
    <w:rsid w:val="00E42A80"/>
    <w:rsid w:val="00E42FEB"/>
    <w:rsid w:val="00E430BF"/>
    <w:rsid w:val="00E43CEB"/>
    <w:rsid w:val="00E43DFB"/>
    <w:rsid w:val="00E44D86"/>
    <w:rsid w:val="00E45007"/>
    <w:rsid w:val="00E45ACA"/>
    <w:rsid w:val="00E45C7F"/>
    <w:rsid w:val="00E46422"/>
    <w:rsid w:val="00E46DBA"/>
    <w:rsid w:val="00E51055"/>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6FA"/>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A71"/>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B6C"/>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D7BC9"/>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868"/>
    <w:rsid w:val="00F00565"/>
    <w:rsid w:val="00F005EE"/>
    <w:rsid w:val="00F00C96"/>
    <w:rsid w:val="00F00F71"/>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1FE8"/>
    <w:rsid w:val="00F22027"/>
    <w:rsid w:val="00F23100"/>
    <w:rsid w:val="00F23A51"/>
    <w:rsid w:val="00F23CD8"/>
    <w:rsid w:val="00F242D7"/>
    <w:rsid w:val="00F24327"/>
    <w:rsid w:val="00F246CA"/>
    <w:rsid w:val="00F24A51"/>
    <w:rsid w:val="00F24C2B"/>
    <w:rsid w:val="00F24E9E"/>
    <w:rsid w:val="00F25220"/>
    <w:rsid w:val="00F25525"/>
    <w:rsid w:val="00F25B39"/>
    <w:rsid w:val="00F26162"/>
    <w:rsid w:val="00F263B3"/>
    <w:rsid w:val="00F26445"/>
    <w:rsid w:val="00F26A4C"/>
    <w:rsid w:val="00F26B08"/>
    <w:rsid w:val="00F274C5"/>
    <w:rsid w:val="00F27A50"/>
    <w:rsid w:val="00F30D3B"/>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50A7A"/>
    <w:rsid w:val="00F5108A"/>
    <w:rsid w:val="00F5168A"/>
    <w:rsid w:val="00F52EDD"/>
    <w:rsid w:val="00F53D4F"/>
    <w:rsid w:val="00F53DF8"/>
    <w:rsid w:val="00F546F2"/>
    <w:rsid w:val="00F5526F"/>
    <w:rsid w:val="00F55654"/>
    <w:rsid w:val="00F556B0"/>
    <w:rsid w:val="00F55752"/>
    <w:rsid w:val="00F55DC9"/>
    <w:rsid w:val="00F55EC3"/>
    <w:rsid w:val="00F55ECA"/>
    <w:rsid w:val="00F55F17"/>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0C6A"/>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2D"/>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583"/>
    <w:rsid w:val="00FB7792"/>
    <w:rsid w:val="00FB7899"/>
    <w:rsid w:val="00FB78E7"/>
    <w:rsid w:val="00FB796B"/>
    <w:rsid w:val="00FC016A"/>
    <w:rsid w:val="00FC096C"/>
    <w:rsid w:val="00FC0FDC"/>
    <w:rsid w:val="00FC22F4"/>
    <w:rsid w:val="00FC283C"/>
    <w:rsid w:val="00FC2FB3"/>
    <w:rsid w:val="00FC3A49"/>
    <w:rsid w:val="00FC4412"/>
    <w:rsid w:val="00FC4515"/>
    <w:rsid w:val="00FC4B16"/>
    <w:rsid w:val="00FC5DD5"/>
    <w:rsid w:val="00FC5DF2"/>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37CF"/>
    <w:rsid w:val="00FD4DA5"/>
    <w:rsid w:val="00FD4DBF"/>
    <w:rsid w:val="00FD57B8"/>
    <w:rsid w:val="00FD7291"/>
    <w:rsid w:val="00FD7772"/>
    <w:rsid w:val="00FD7958"/>
    <w:rsid w:val="00FE0CF3"/>
    <w:rsid w:val="00FE0FD2"/>
    <w:rsid w:val="00FE1316"/>
    <w:rsid w:val="00FE1FAB"/>
    <w:rsid w:val="00FE2044"/>
    <w:rsid w:val="00FE2AA4"/>
    <w:rsid w:val="00FE2DB6"/>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3FD8"/>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qFormat/>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paragraph" w:styleId="HTMLPreformatted">
    <w:name w:val="HTML Preformatted"/>
    <w:basedOn w:val="Normal"/>
    <w:link w:val="HTMLPreformattedChar"/>
    <w:uiPriority w:val="99"/>
    <w:unhideWhenUsed/>
    <w:rsid w:val="006C0E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C0E3B"/>
    <w:rPr>
      <w:rFonts w:ascii="Courier New" w:hAnsi="Courier New" w:cs="Courier New"/>
      <w:lang w:val="en-US" w:eastAsia="en-US" w:bidi="ar-SA"/>
    </w:rPr>
  </w:style>
  <w:style w:type="character" w:customStyle="1" w:styleId="y2iqfc">
    <w:name w:val="y2iqfc"/>
    <w:basedOn w:val="DefaultParagraphFont"/>
    <w:rsid w:val="006C0E3B"/>
  </w:style>
  <w:style w:type="character" w:customStyle="1" w:styleId="ezkurwreuab5ozgtqnkl">
    <w:name w:val="ezkurwreuab5ozgtqnkl"/>
    <w:basedOn w:val="DefaultParagraphFont"/>
    <w:rsid w:val="00A1306D"/>
  </w:style>
  <w:style w:type="character" w:customStyle="1" w:styleId="UnresolvedMention1">
    <w:name w:val="Unresolved Mention1"/>
    <w:uiPriority w:val="99"/>
    <w:semiHidden/>
    <w:unhideWhenUsed/>
    <w:rsid w:val="0059189E"/>
    <w:rPr>
      <w:color w:val="605E5C"/>
      <w:shd w:val="clear" w:color="auto" w:fill="E1DFDD"/>
    </w:rPr>
  </w:style>
  <w:style w:type="paragraph" w:customStyle="1" w:styleId="AutoCorrect">
    <w:name w:val="AutoCorrect"/>
    <w:uiPriority w:val="99"/>
    <w:qFormat/>
    <w:rsid w:val="0059189E"/>
    <w:rPr>
      <w:sz w:val="24"/>
      <w:szCs w:val="24"/>
      <w:lang w:val="en-US" w:eastAsia="en-US" w:bidi="ar-SA"/>
    </w:rPr>
  </w:style>
  <w:style w:type="numbering" w:customStyle="1" w:styleId="NoList1">
    <w:name w:val="No List1"/>
    <w:next w:val="NoList"/>
    <w:uiPriority w:val="99"/>
    <w:semiHidden/>
    <w:unhideWhenUsed/>
    <w:rsid w:val="0059189E"/>
  </w:style>
  <w:style w:type="numbering" w:customStyle="1" w:styleId="NoList2">
    <w:name w:val="No List2"/>
    <w:next w:val="NoList"/>
    <w:uiPriority w:val="99"/>
    <w:semiHidden/>
    <w:unhideWhenUsed/>
    <w:rsid w:val="0059189E"/>
  </w:style>
  <w:style w:type="paragraph" w:customStyle="1" w:styleId="msonormal0">
    <w:name w:val="msonormal"/>
    <w:basedOn w:val="Normal"/>
    <w:rsid w:val="0059189E"/>
    <w:pPr>
      <w:spacing w:before="100" w:beforeAutospacing="1" w:after="100" w:afterAutospacing="1"/>
    </w:pPr>
    <w:rPr>
      <w:lang w:val="en-US" w:eastAsia="en-US" w:bidi="ar-SA"/>
    </w:rPr>
  </w:style>
  <w:style w:type="paragraph" w:customStyle="1" w:styleId="xl164">
    <w:name w:val="xl164"/>
    <w:basedOn w:val="Normal"/>
    <w:rsid w:val="00A67C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65">
    <w:name w:val="xl165"/>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66">
    <w:name w:val="xl166"/>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67">
    <w:name w:val="xl167"/>
    <w:basedOn w:val="Normal"/>
    <w:rsid w:val="00A67C15"/>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68">
    <w:name w:val="xl168"/>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69">
    <w:name w:val="xl169"/>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70">
    <w:name w:val="xl170"/>
    <w:basedOn w:val="Normal"/>
    <w:rsid w:val="00A67C15"/>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71">
    <w:name w:val="xl171"/>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72">
    <w:name w:val="xl172"/>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lang w:val="en-US" w:eastAsia="en-US" w:bidi="ar-SA"/>
    </w:rPr>
  </w:style>
  <w:style w:type="paragraph" w:customStyle="1" w:styleId="xl173">
    <w:name w:val="xl173"/>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4">
    <w:name w:val="xl174"/>
    <w:basedOn w:val="Normal"/>
    <w:rsid w:val="00A67C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5">
    <w:name w:val="xl175"/>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6">
    <w:name w:val="xl176"/>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7">
    <w:name w:val="xl177"/>
    <w:basedOn w:val="Normal"/>
    <w:rsid w:val="00A67C15"/>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8">
    <w:name w:val="xl178"/>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9">
    <w:name w:val="xl179"/>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0">
    <w:name w:val="xl180"/>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1">
    <w:name w:val="xl181"/>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2">
    <w:name w:val="xl182"/>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83">
    <w:name w:val="xl183"/>
    <w:basedOn w:val="Normal"/>
    <w:rsid w:val="00A67C15"/>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84">
    <w:name w:val="xl184"/>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85">
    <w:name w:val="xl185"/>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6">
    <w:name w:val="xl186"/>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87">
    <w:name w:val="xl187"/>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8">
    <w:name w:val="xl188"/>
    <w:basedOn w:val="Normal"/>
    <w:rsid w:val="00A67C15"/>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9">
    <w:name w:val="xl189"/>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90">
    <w:name w:val="xl190"/>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FFFFFF"/>
      <w:sz w:val="16"/>
      <w:szCs w:val="16"/>
      <w:lang w:val="en-US" w:eastAsia="en-US" w:bidi="ar-SA"/>
    </w:rPr>
  </w:style>
  <w:style w:type="paragraph" w:customStyle="1" w:styleId="xl191">
    <w:name w:val="xl191"/>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192">
    <w:name w:val="xl192"/>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93">
    <w:name w:val="xl193"/>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94">
    <w:name w:val="xl194"/>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95">
    <w:name w:val="xl195"/>
    <w:basedOn w:val="Normal"/>
    <w:rsid w:val="00A67C15"/>
    <w:pPr>
      <w:pBdr>
        <w:bottom w:val="single" w:sz="4" w:space="0" w:color="auto"/>
      </w:pBdr>
      <w:shd w:val="clear" w:color="000000" w:fill="FFFFFF"/>
      <w:spacing w:before="100" w:beforeAutospacing="1" w:after="100" w:afterAutospacing="1"/>
      <w:jc w:val="center"/>
      <w:textAlignment w:val="top"/>
    </w:pPr>
    <w:rPr>
      <w:rFonts w:ascii="Arial Armenian" w:hAnsi="Arial Armenian"/>
      <w:b/>
      <w:bCs/>
      <w:sz w:val="21"/>
      <w:szCs w:val="21"/>
      <w:lang w:val="en-US" w:eastAsia="en-US" w:bidi="ar-SA"/>
    </w:rPr>
  </w:style>
  <w:style w:type="paragraph" w:customStyle="1" w:styleId="xl196">
    <w:name w:val="xl196"/>
    <w:basedOn w:val="Normal"/>
    <w:rsid w:val="00A67C15"/>
    <w:pPr>
      <w:shd w:val="clear" w:color="000000" w:fill="FFFFFF"/>
      <w:spacing w:before="100" w:beforeAutospacing="1" w:after="100" w:afterAutospacing="1"/>
      <w:jc w:val="center"/>
      <w:textAlignment w:val="center"/>
    </w:pPr>
    <w:rPr>
      <w:rFonts w:ascii="Arial Armenian" w:hAnsi="Arial Armenian"/>
      <w:b/>
      <w:bCs/>
      <w:sz w:val="21"/>
      <w:szCs w:val="21"/>
      <w:lang w:val="en-US" w:eastAsia="en-US" w:bidi="ar-SA"/>
    </w:rPr>
  </w:style>
  <w:style w:type="paragraph" w:customStyle="1" w:styleId="xl197">
    <w:name w:val="xl197"/>
    <w:basedOn w:val="Normal"/>
    <w:rsid w:val="00A67C15"/>
    <w:pPr>
      <w:shd w:val="clear" w:color="000000" w:fill="FFFFFF"/>
      <w:spacing w:before="100" w:beforeAutospacing="1" w:after="100" w:afterAutospacing="1"/>
      <w:jc w:val="center"/>
      <w:textAlignment w:val="center"/>
    </w:pPr>
    <w:rPr>
      <w:rFonts w:ascii="Arial Armenian" w:hAnsi="Arial Armenian"/>
      <w:b/>
      <w:bCs/>
      <w:sz w:val="21"/>
      <w:szCs w:val="21"/>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6493448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7916546">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1240749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0915899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4333</TotalTime>
  <Pages>107</Pages>
  <Words>24033</Words>
  <Characters>136989</Characters>
  <Application>Microsoft Office Word</Application>
  <DocSecurity>0</DocSecurity>
  <Lines>1141</Lines>
  <Paragraphs>321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160701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1948</cp:revision>
  <cp:lastPrinted>2018-02-16T07:12:00Z</cp:lastPrinted>
  <dcterms:created xsi:type="dcterms:W3CDTF">2019-10-28T07:04:00Z</dcterms:created>
  <dcterms:modified xsi:type="dcterms:W3CDTF">2025-08-12T05:21:00Z</dcterms:modified>
</cp:coreProperties>
</file>